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61AC" w14:textId="77777777" w:rsidR="0007348A" w:rsidRDefault="00D62E25" w:rsidP="0007348A">
      <w:pPr>
        <w:ind w:left="142" w:hanging="426"/>
        <w:jc w:val="right"/>
        <w:rPr>
          <w:rFonts w:asciiTheme="minorHAnsi" w:hAnsiTheme="minorHAnsi" w:cstheme="minorHAnsi"/>
          <w:sz w:val="18"/>
        </w:rPr>
      </w:pPr>
      <w:r w:rsidRPr="00D62E25">
        <w:rPr>
          <w:rFonts w:asciiTheme="minorHAnsi" w:hAnsiTheme="minorHAnsi" w:cstheme="minorHAnsi"/>
          <w:sz w:val="18"/>
        </w:rPr>
        <w:t>Załącznik nr 3 do Regulaminu wyboru projektów</w:t>
      </w:r>
    </w:p>
    <w:p w14:paraId="251EBD03" w14:textId="32450A45" w:rsidR="009542A1" w:rsidRPr="009542A1" w:rsidRDefault="0007348A" w:rsidP="0007348A">
      <w:pPr>
        <w:ind w:left="142" w:hanging="426"/>
        <w:jc w:val="right"/>
        <w:rPr>
          <w:rFonts w:asciiTheme="minorHAnsi" w:hAnsiTheme="minorHAnsi" w:cstheme="minorHAnsi"/>
          <w:sz w:val="18"/>
        </w:rPr>
      </w:pPr>
      <w:r>
        <w:rPr>
          <w:rFonts w:asciiTheme="minorHAnsi" w:hAnsiTheme="minorHAnsi" w:cstheme="minorHAnsi"/>
          <w:sz w:val="18"/>
        </w:rPr>
        <w:t xml:space="preserve"> w</w:t>
      </w:r>
      <w:r w:rsidR="00D62E25" w:rsidRPr="00D62E25">
        <w:rPr>
          <w:rFonts w:asciiTheme="minorHAnsi" w:hAnsiTheme="minorHAnsi" w:cstheme="minorHAnsi"/>
          <w:sz w:val="18"/>
        </w:rPr>
        <w:t xml:space="preserve"> </w:t>
      </w:r>
      <w:r>
        <w:rPr>
          <w:rFonts w:asciiTheme="minorHAnsi" w:hAnsiTheme="minorHAnsi" w:cstheme="minorHAnsi"/>
          <w:sz w:val="18"/>
        </w:rPr>
        <w:t xml:space="preserve">ramach naboru </w:t>
      </w:r>
      <w:r w:rsidR="00D62E25" w:rsidRPr="00D62E25">
        <w:rPr>
          <w:rFonts w:asciiTheme="minorHAnsi" w:hAnsiTheme="minorHAnsi" w:cstheme="minorHAnsi"/>
          <w:sz w:val="18"/>
        </w:rPr>
        <w:t>nr</w:t>
      </w:r>
      <w:r>
        <w:rPr>
          <w:rFonts w:asciiTheme="minorHAnsi" w:hAnsiTheme="minorHAnsi" w:cstheme="minorHAnsi"/>
          <w:sz w:val="18"/>
        </w:rPr>
        <w:t xml:space="preserve"> </w:t>
      </w:r>
      <w:r w:rsidR="009542A1" w:rsidRPr="009542A1">
        <w:rPr>
          <w:rFonts w:asciiTheme="minorHAnsi" w:hAnsiTheme="minorHAnsi" w:cstheme="minorHAnsi"/>
          <w:sz w:val="18"/>
        </w:rPr>
        <w:t>FEWM.02.03-IZ.00</w:t>
      </w:r>
      <w:del w:id="0" w:author="Wojciech Nicewicz" w:date="2025-04-09T11:08:00Z">
        <w:r w:rsidR="009542A1" w:rsidRPr="009542A1" w:rsidDel="007573F9">
          <w:rPr>
            <w:rFonts w:asciiTheme="minorHAnsi" w:hAnsiTheme="minorHAnsi" w:cstheme="minorHAnsi"/>
            <w:sz w:val="18"/>
          </w:rPr>
          <w:delText>-28</w:delText>
        </w:r>
      </w:del>
      <w:r w:rsidR="009542A1" w:rsidRPr="009542A1">
        <w:rPr>
          <w:rFonts w:asciiTheme="minorHAnsi" w:hAnsiTheme="minorHAnsi" w:cstheme="minorHAnsi"/>
          <w:sz w:val="18"/>
        </w:rPr>
        <w:t>-002/25</w:t>
      </w:r>
    </w:p>
    <w:p w14:paraId="58495D94" w14:textId="28469E23" w:rsidR="00D62E25" w:rsidRPr="00D62E25" w:rsidRDefault="009542A1" w:rsidP="0007348A">
      <w:pPr>
        <w:ind w:left="142" w:hanging="426"/>
        <w:jc w:val="right"/>
        <w:rPr>
          <w:rFonts w:asciiTheme="minorHAnsi" w:hAnsiTheme="minorHAnsi" w:cstheme="minorHAnsi"/>
          <w:sz w:val="18"/>
        </w:rPr>
      </w:pPr>
      <w:r w:rsidRPr="009542A1">
        <w:rPr>
          <w:rFonts w:asciiTheme="minorHAnsi" w:hAnsiTheme="minorHAnsi" w:cstheme="minorHAnsi"/>
          <w:sz w:val="18"/>
        </w:rPr>
        <w:t>z ……………………. 2025</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B6D6F" w14:paraId="08175D37" w14:textId="77777777" w:rsidTr="00301705">
        <w:trPr>
          <w:trHeight w:val="2468"/>
        </w:trPr>
        <w:tc>
          <w:tcPr>
            <w:tcW w:w="567" w:type="dxa"/>
          </w:tcPr>
          <w:p w14:paraId="4239847F" w14:textId="13189B09" w:rsidR="000B6D6F" w:rsidRDefault="000B6D6F" w:rsidP="000B6D6F">
            <w:pPr>
              <w:rPr>
                <w:sz w:val="18"/>
                <w:szCs w:val="18"/>
              </w:rPr>
            </w:pPr>
            <w:r>
              <w:rPr>
                <w:sz w:val="18"/>
                <w:szCs w:val="18"/>
              </w:rPr>
              <w:lastRenderedPageBreak/>
              <w:t>14.</w:t>
            </w:r>
          </w:p>
        </w:tc>
        <w:tc>
          <w:tcPr>
            <w:tcW w:w="3633" w:type="dxa"/>
          </w:tcPr>
          <w:p w14:paraId="339CDBBF" w14:textId="2F4B8800" w:rsidR="000B6D6F" w:rsidRDefault="000B6D6F" w:rsidP="000B6D6F">
            <w:pPr>
              <w:rPr>
                <w:sz w:val="18"/>
                <w:szCs w:val="18"/>
              </w:rPr>
            </w:pPr>
            <w:r>
              <w:rPr>
                <w:sz w:val="18"/>
                <w:szCs w:val="18"/>
              </w:rPr>
              <w:t>Audyt energetyczny lub audyt efektywności energetycznej</w:t>
            </w:r>
          </w:p>
        </w:tc>
        <w:tc>
          <w:tcPr>
            <w:tcW w:w="1896" w:type="dxa"/>
          </w:tcPr>
          <w:p w14:paraId="23A6FF89" w14:textId="7FAD3639" w:rsidR="000B6D6F" w:rsidRPr="005B5DE6" w:rsidRDefault="000B6D6F" w:rsidP="000B6D6F">
            <w:pPr>
              <w:rPr>
                <w:sz w:val="18"/>
                <w:szCs w:val="18"/>
              </w:rPr>
            </w:pPr>
            <w:r>
              <w:rPr>
                <w:sz w:val="18"/>
                <w:szCs w:val="18"/>
              </w:rPr>
              <w:t>Dokument własny Wnioskodawcy</w:t>
            </w:r>
          </w:p>
        </w:tc>
        <w:tc>
          <w:tcPr>
            <w:tcW w:w="1701" w:type="dxa"/>
          </w:tcPr>
          <w:p w14:paraId="33061AD3" w14:textId="77777777" w:rsidR="000B6D6F" w:rsidRDefault="000B6D6F" w:rsidP="000B6D6F">
            <w:pPr>
              <w:rPr>
                <w:sz w:val="18"/>
                <w:szCs w:val="18"/>
              </w:rPr>
            </w:pPr>
            <w:r>
              <w:rPr>
                <w:sz w:val="18"/>
                <w:szCs w:val="18"/>
              </w:rPr>
              <w:t>Załącznik składany jest przez system WOD2021. Podpisanie dokumentu podpisem kwalifikowanym nie jest wymagane.</w:t>
            </w:r>
          </w:p>
          <w:p w14:paraId="58A5F9BE" w14:textId="77777777" w:rsidR="000B6D6F" w:rsidRPr="005B5DE6" w:rsidRDefault="000B6D6F" w:rsidP="000B6D6F">
            <w:pPr>
              <w:rPr>
                <w:sz w:val="18"/>
                <w:szCs w:val="18"/>
              </w:rPr>
            </w:pPr>
          </w:p>
        </w:tc>
        <w:tc>
          <w:tcPr>
            <w:tcW w:w="3261" w:type="dxa"/>
          </w:tcPr>
          <w:p w14:paraId="0C3FDCB5" w14:textId="77777777" w:rsidR="000B6D6F" w:rsidRPr="002E0919" w:rsidRDefault="000B6D6F" w:rsidP="000B6D6F">
            <w:pPr>
              <w:pStyle w:val="Akapitzlist"/>
              <w:numPr>
                <w:ilvl w:val="0"/>
                <w:numId w:val="46"/>
              </w:numPr>
              <w:ind w:left="174" w:hanging="142"/>
              <w:rPr>
                <w:rFonts w:asciiTheme="minorHAnsi" w:hAnsiTheme="minorHAnsi" w:cstheme="minorHAnsi"/>
                <w:bCs/>
                <w:sz w:val="18"/>
                <w:szCs w:val="22"/>
              </w:rPr>
            </w:pPr>
            <w:r>
              <w:rPr>
                <w:rFonts w:asciiTheme="minorHAnsi" w:hAnsiTheme="minorHAnsi" w:cstheme="minorHAnsi"/>
                <w:bCs/>
                <w:sz w:val="18"/>
                <w:szCs w:val="22"/>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w:t>
            </w:r>
            <w:r>
              <w:rPr>
                <w:rFonts w:asciiTheme="minorHAnsi" w:hAnsiTheme="minorHAnsi" w:cstheme="minorHAnsi"/>
                <w:bCs/>
                <w:sz w:val="18"/>
                <w:szCs w:val="18"/>
              </w:rPr>
              <w:t xml:space="preserve"> </w:t>
            </w:r>
            <w:r>
              <w:rPr>
                <w:rFonts w:asciiTheme="minorHAnsi" w:hAnsiTheme="minorHAnsi" w:cstheme="minorHAnsi"/>
                <w:bCs/>
                <w:sz w:val="18"/>
                <w:szCs w:val="22"/>
              </w:rPr>
              <w:t>W przypadku</w:t>
            </w:r>
            <w:r>
              <w:rPr>
                <w:rFonts w:asciiTheme="minorHAnsi" w:hAnsiTheme="minorHAnsi" w:cstheme="minorHAnsi"/>
                <w:bCs/>
                <w:sz w:val="18"/>
                <w:szCs w:val="18"/>
              </w:rPr>
              <w:t xml:space="preserve"> </w:t>
            </w:r>
            <w:r>
              <w:rPr>
                <w:rFonts w:asciiTheme="minorHAnsi" w:hAnsiTheme="minorHAnsi" w:cstheme="minorHAnsi"/>
                <w:bCs/>
                <w:sz w:val="18"/>
                <w:szCs w:val="22"/>
              </w:rPr>
              <w:t>projektów dot. zmniejszenia zużycia wody, audyt powinien odnosić się również do tego zakresu działań.</w:t>
            </w:r>
          </w:p>
          <w:p w14:paraId="0902CD3F" w14:textId="77777777" w:rsidR="000B6D6F" w:rsidRDefault="000B6D6F" w:rsidP="000B6D6F">
            <w:pPr>
              <w:pStyle w:val="Akapitzlist"/>
              <w:numPr>
                <w:ilvl w:val="0"/>
                <w:numId w:val="46"/>
              </w:numPr>
              <w:ind w:left="174" w:hanging="142"/>
              <w:rPr>
                <w:rFonts w:asciiTheme="minorHAnsi" w:hAnsiTheme="minorHAnsi" w:cstheme="minorHAnsi"/>
                <w:bCs/>
                <w:sz w:val="18"/>
                <w:szCs w:val="22"/>
              </w:rPr>
            </w:pPr>
            <w:r>
              <w:rPr>
                <w:rFonts w:asciiTheme="minorHAnsi" w:hAnsiTheme="minorHAnsi" w:cstheme="minorHAnsi"/>
                <w:bCs/>
                <w:sz w:val="18"/>
                <w:szCs w:val="22"/>
              </w:rPr>
              <w:t xml:space="preserve">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 2.3 </w:t>
            </w:r>
            <w:r w:rsidRPr="0060754F">
              <w:rPr>
                <w:rFonts w:asciiTheme="minorHAnsi" w:hAnsiTheme="minorHAnsi" w:cstheme="minorHAnsi"/>
                <w:bCs/>
                <w:sz w:val="18"/>
                <w:szCs w:val="22"/>
              </w:rPr>
              <w:t>Efektywność energetyczna – IIT (budynki publiczne)</w:t>
            </w:r>
            <w:r>
              <w:rPr>
                <w:rFonts w:asciiTheme="minorHAnsi" w:hAnsiTheme="minorHAnsi" w:cstheme="minorHAnsi"/>
                <w:bCs/>
                <w:sz w:val="18"/>
                <w:szCs w:val="22"/>
              </w:rPr>
              <w:t>.</w:t>
            </w:r>
          </w:p>
          <w:p w14:paraId="4B8893EC" w14:textId="77777777" w:rsidR="000B6D6F" w:rsidRDefault="000B6D6F" w:rsidP="000B6D6F">
            <w:pPr>
              <w:pStyle w:val="Akapitzlist"/>
              <w:ind w:left="176"/>
              <w:rPr>
                <w:rFonts w:asciiTheme="minorHAnsi" w:hAnsiTheme="minorHAnsi" w:cstheme="minorHAnsi"/>
                <w:bCs/>
                <w:sz w:val="18"/>
                <w:szCs w:val="22"/>
              </w:rPr>
            </w:pPr>
            <w:r>
              <w:rPr>
                <w:rFonts w:asciiTheme="minorHAnsi" w:hAnsiTheme="minorHAnsi" w:cstheme="minorHAnsi"/>
                <w:bCs/>
                <w:sz w:val="18"/>
                <w:szCs w:val="22"/>
              </w:rPr>
              <w:t xml:space="preserve">Zakres i formę audytu energetycznego określa ustawa z dnia 21 listopada 2008 r. o wspieraniu termomodernizacji i remontów oraz Rozporządzenie Rady Ministra Infrastruktury z dnia 17 marca 2009 r. w sprawie szczegółowego zakresu i form audytu energetycznego oraz </w:t>
            </w:r>
            <w:r>
              <w:rPr>
                <w:rFonts w:asciiTheme="minorHAnsi" w:hAnsiTheme="minorHAnsi" w:cstheme="minorHAnsi"/>
                <w:bCs/>
                <w:sz w:val="18"/>
                <w:szCs w:val="22"/>
              </w:rPr>
              <w:lastRenderedPageBreak/>
              <w:t>części audytu remontowego, wzorów kart audytów, a także algorytmu oceny opłacalności przedsięwzięcia termo modernizacyjnego</w:t>
            </w:r>
            <w:r>
              <w:rPr>
                <w:rFonts w:asciiTheme="minorHAnsi" w:hAnsiTheme="minorHAnsi" w:cstheme="minorHAnsi"/>
                <w:bCs/>
                <w:i/>
                <w:sz w:val="18"/>
                <w:szCs w:val="22"/>
              </w:rPr>
              <w:t xml:space="preserve">. </w:t>
            </w:r>
          </w:p>
          <w:p w14:paraId="519F9AC0" w14:textId="77777777" w:rsidR="000B6D6F" w:rsidRPr="002E0919" w:rsidRDefault="000B6D6F" w:rsidP="000B6D6F">
            <w:pPr>
              <w:pStyle w:val="Akapitzlist"/>
              <w:ind w:left="176"/>
              <w:rPr>
                <w:rFonts w:asciiTheme="minorHAnsi" w:hAnsiTheme="minorHAnsi" w:cstheme="minorHAnsi"/>
                <w:bCs/>
                <w:sz w:val="18"/>
                <w:szCs w:val="22"/>
              </w:rPr>
            </w:pPr>
            <w:r>
              <w:rPr>
                <w:rFonts w:asciiTheme="minorHAnsi" w:hAnsiTheme="minorHAnsi" w:cstheme="minorHAnsi"/>
                <w:bCs/>
                <w:sz w:val="18"/>
                <w:szCs w:val="22"/>
              </w:rPr>
              <w:t>Zakres i formę audytu efektywności energetycznej określa ustawa z dnia 15 kwietnia 2011 r .</w:t>
            </w:r>
            <w:r>
              <w:rPr>
                <w:rFonts w:asciiTheme="minorHAnsi" w:hAnsiTheme="minorHAnsi" w:cstheme="minorHAnsi"/>
                <w:bCs/>
                <w:i/>
                <w:sz w:val="18"/>
                <w:szCs w:val="22"/>
              </w:rPr>
              <w:t xml:space="preserve">o efektywności energetycznej </w:t>
            </w:r>
            <w:r>
              <w:rPr>
                <w:rFonts w:asciiTheme="minorHAnsi" w:hAnsiTheme="minorHAnsi" w:cstheme="minorHAnsi"/>
                <w:bCs/>
                <w:sz w:val="18"/>
                <w:szCs w:val="22"/>
              </w:rPr>
              <w:t>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726AD918" w14:textId="7300A5AB" w:rsidR="000B6D6F" w:rsidRPr="00CF34BA" w:rsidRDefault="000B6D6F" w:rsidP="000B6D6F">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 budynku do sieci ciepłowniczej.</w:t>
            </w:r>
          </w:p>
        </w:tc>
      </w:tr>
      <w:tr w:rsidR="000B6D6F" w14:paraId="36CF86EA" w14:textId="77777777" w:rsidTr="00301705">
        <w:trPr>
          <w:trHeight w:val="2468"/>
        </w:trPr>
        <w:tc>
          <w:tcPr>
            <w:tcW w:w="567" w:type="dxa"/>
          </w:tcPr>
          <w:p w14:paraId="204ACB7C" w14:textId="0D1A62BB" w:rsidR="000B6D6F" w:rsidRDefault="000B6D6F" w:rsidP="000B6D6F">
            <w:pPr>
              <w:rPr>
                <w:sz w:val="18"/>
                <w:szCs w:val="18"/>
              </w:rPr>
            </w:pPr>
            <w:r>
              <w:rPr>
                <w:sz w:val="18"/>
                <w:szCs w:val="18"/>
              </w:rPr>
              <w:lastRenderedPageBreak/>
              <w:t>15.</w:t>
            </w:r>
          </w:p>
        </w:tc>
        <w:tc>
          <w:tcPr>
            <w:tcW w:w="3633" w:type="dxa"/>
          </w:tcPr>
          <w:p w14:paraId="706D1994" w14:textId="186DFDAC" w:rsidR="000B6D6F" w:rsidRDefault="000B6D6F" w:rsidP="000B6D6F">
            <w:pPr>
              <w:rPr>
                <w:sz w:val="18"/>
                <w:szCs w:val="18"/>
              </w:rPr>
            </w:pPr>
            <w:r>
              <w:rPr>
                <w:sz w:val="18"/>
                <w:szCs w:val="18"/>
              </w:rPr>
              <w:t>Arkusz obliczeń efektu ekologicznego</w:t>
            </w:r>
          </w:p>
        </w:tc>
        <w:tc>
          <w:tcPr>
            <w:tcW w:w="1896" w:type="dxa"/>
          </w:tcPr>
          <w:p w14:paraId="4EA9685B" w14:textId="77777777" w:rsidR="000B6D6F" w:rsidRDefault="000B6D6F" w:rsidP="000B6D6F">
            <w:pPr>
              <w:rPr>
                <w:sz w:val="18"/>
                <w:szCs w:val="18"/>
              </w:rPr>
            </w:pPr>
            <w:r>
              <w:rPr>
                <w:sz w:val="18"/>
                <w:szCs w:val="18"/>
              </w:rPr>
              <w:t>Dokument własny Wnioskodawcy</w:t>
            </w:r>
          </w:p>
          <w:p w14:paraId="54153FBA" w14:textId="77777777" w:rsidR="000B6D6F" w:rsidRDefault="000B6D6F" w:rsidP="000B6D6F">
            <w:pPr>
              <w:rPr>
                <w:sz w:val="18"/>
                <w:szCs w:val="18"/>
              </w:rPr>
            </w:pPr>
          </w:p>
          <w:p w14:paraId="247B3230" w14:textId="4E3AA626" w:rsidR="000B6D6F" w:rsidRPr="005B5DE6" w:rsidRDefault="000B6D6F" w:rsidP="000B6D6F">
            <w:pPr>
              <w:rPr>
                <w:sz w:val="18"/>
                <w:szCs w:val="18"/>
              </w:rPr>
            </w:pPr>
            <w:r>
              <w:rPr>
                <w:sz w:val="18"/>
                <w:szCs w:val="18"/>
              </w:rPr>
              <w:t>Według wzoru oraz wytycznych dostępnych na stronie IZ.</w:t>
            </w:r>
          </w:p>
        </w:tc>
        <w:tc>
          <w:tcPr>
            <w:tcW w:w="1701" w:type="dxa"/>
          </w:tcPr>
          <w:p w14:paraId="3B04E901" w14:textId="77777777" w:rsidR="000B6D6F" w:rsidRDefault="000B6D6F" w:rsidP="000B6D6F">
            <w:pPr>
              <w:rPr>
                <w:sz w:val="18"/>
                <w:szCs w:val="18"/>
              </w:rPr>
            </w:pPr>
            <w:r>
              <w:rPr>
                <w:sz w:val="18"/>
                <w:szCs w:val="18"/>
              </w:rPr>
              <w:t>Załącznik składany jest przez system WOD2021. Podpisanie dokumentu podpisem kwalifikowanym nie jest wymagane.</w:t>
            </w:r>
          </w:p>
          <w:p w14:paraId="254112D0" w14:textId="77777777" w:rsidR="000B6D6F" w:rsidRPr="005B5DE6" w:rsidRDefault="000B6D6F" w:rsidP="000B6D6F">
            <w:pPr>
              <w:rPr>
                <w:sz w:val="18"/>
                <w:szCs w:val="18"/>
              </w:rPr>
            </w:pPr>
          </w:p>
        </w:tc>
        <w:tc>
          <w:tcPr>
            <w:tcW w:w="3261" w:type="dxa"/>
          </w:tcPr>
          <w:p w14:paraId="466BA61A" w14:textId="77777777" w:rsidR="000B6D6F" w:rsidRDefault="000B6D6F" w:rsidP="009542A1">
            <w:pPr>
              <w:pStyle w:val="Akapitzlist"/>
              <w:numPr>
                <w:ilvl w:val="0"/>
                <w:numId w:val="109"/>
              </w:numPr>
              <w:ind w:left="174" w:hanging="174"/>
              <w:rPr>
                <w:rFonts w:asciiTheme="minorHAnsi" w:hAnsiTheme="minorHAnsi" w:cstheme="minorHAnsi"/>
                <w:sz w:val="18"/>
                <w:szCs w:val="22"/>
              </w:rPr>
            </w:pPr>
            <w:r>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4C7B71F4" w14:textId="2AD00C03" w:rsidR="000B6D6F" w:rsidRPr="00CF34BA" w:rsidRDefault="000B6D6F" w:rsidP="000B6D6F">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bCs/>
                <w:sz w:val="18"/>
                <w:szCs w:val="22"/>
              </w:rPr>
              <w:t xml:space="preserve">Tabela w formacie arkusza interaktywnego będzie dostępna na </w:t>
            </w:r>
            <w:r>
              <w:rPr>
                <w:rFonts w:asciiTheme="minorHAnsi" w:hAnsiTheme="minorHAnsi" w:cstheme="minorHAnsi"/>
                <w:sz w:val="18"/>
                <w:szCs w:val="22"/>
              </w:rPr>
              <w:t xml:space="preserve"> stronie </w:t>
            </w:r>
            <w:hyperlink r:id="rId11" w:history="1">
              <w:r>
                <w:rPr>
                  <w:rStyle w:val="Hipercze"/>
                  <w:rFonts w:asciiTheme="minorHAnsi" w:hAnsiTheme="minorHAnsi" w:cstheme="minorHAnsi"/>
                  <w:b/>
                  <w:sz w:val="18"/>
                  <w:szCs w:val="22"/>
                </w:rPr>
                <w:t>www.funduszeeuropejskie.warmia.mazury.pl</w:t>
              </w:r>
            </w:hyperlink>
          </w:p>
        </w:tc>
      </w:tr>
      <w:tr w:rsidR="000B6D6F" w14:paraId="493F0D1D" w14:textId="77777777" w:rsidTr="00301705">
        <w:trPr>
          <w:trHeight w:val="2468"/>
        </w:trPr>
        <w:tc>
          <w:tcPr>
            <w:tcW w:w="567" w:type="dxa"/>
          </w:tcPr>
          <w:p w14:paraId="3BE92E3D" w14:textId="0159B7D5" w:rsidR="000B6D6F" w:rsidRDefault="000B6D6F" w:rsidP="000B6D6F">
            <w:pPr>
              <w:rPr>
                <w:sz w:val="18"/>
                <w:szCs w:val="18"/>
              </w:rPr>
            </w:pPr>
            <w:r>
              <w:rPr>
                <w:sz w:val="18"/>
                <w:szCs w:val="18"/>
              </w:rPr>
              <w:t>16.</w:t>
            </w:r>
          </w:p>
        </w:tc>
        <w:tc>
          <w:tcPr>
            <w:tcW w:w="3633" w:type="dxa"/>
          </w:tcPr>
          <w:p w14:paraId="65332E26" w14:textId="77777777" w:rsidR="000B6D6F" w:rsidRDefault="000B6D6F" w:rsidP="000B6D6F">
            <w:pPr>
              <w:rPr>
                <w:sz w:val="18"/>
                <w:szCs w:val="18"/>
              </w:rPr>
            </w:pPr>
            <w:r>
              <w:rPr>
                <w:sz w:val="18"/>
                <w:szCs w:val="18"/>
              </w:rPr>
              <w:t>Dokument potwierdzający rok wybudowania budynku  bądź dokument potwierdzający rok uzyskania pozwolenia na budowę lub złożenia wniosku o pozwolenie na budowę.</w:t>
            </w:r>
          </w:p>
          <w:p w14:paraId="7B9FA576" w14:textId="77777777" w:rsidR="000B6D6F" w:rsidRDefault="000B6D6F" w:rsidP="000B6D6F">
            <w:pPr>
              <w:rPr>
                <w:sz w:val="18"/>
                <w:szCs w:val="18"/>
              </w:rPr>
            </w:pPr>
          </w:p>
        </w:tc>
        <w:tc>
          <w:tcPr>
            <w:tcW w:w="1896" w:type="dxa"/>
          </w:tcPr>
          <w:p w14:paraId="369B8EC3" w14:textId="777E4310" w:rsidR="000B6D6F" w:rsidRPr="005B5DE6" w:rsidRDefault="000B6D6F" w:rsidP="000B6D6F">
            <w:pPr>
              <w:rPr>
                <w:sz w:val="18"/>
                <w:szCs w:val="18"/>
              </w:rPr>
            </w:pPr>
            <w:r>
              <w:rPr>
                <w:sz w:val="18"/>
                <w:szCs w:val="18"/>
              </w:rPr>
              <w:t>Dokument własny Wnioskodawcy/dokument właściwego organu</w:t>
            </w:r>
          </w:p>
        </w:tc>
        <w:tc>
          <w:tcPr>
            <w:tcW w:w="1701" w:type="dxa"/>
          </w:tcPr>
          <w:p w14:paraId="08C0A217" w14:textId="41DFC628" w:rsidR="000B6D6F" w:rsidRPr="005B5DE6" w:rsidRDefault="000B6D6F" w:rsidP="000B6D6F">
            <w:pPr>
              <w:rPr>
                <w:sz w:val="18"/>
                <w:szCs w:val="18"/>
              </w:rPr>
            </w:pPr>
            <w:r>
              <w:rPr>
                <w:sz w:val="18"/>
                <w:szCs w:val="18"/>
              </w:rPr>
              <w:t>Załącznik składany jest przez system WOD2021. Podpisanie dokumentu podpisem kwalifikowanym nie jest wymagane.</w:t>
            </w:r>
          </w:p>
        </w:tc>
        <w:tc>
          <w:tcPr>
            <w:tcW w:w="3261" w:type="dxa"/>
          </w:tcPr>
          <w:p w14:paraId="40C1C46C" w14:textId="77777777" w:rsidR="000B6D6F" w:rsidRDefault="000B6D6F" w:rsidP="000B6D6F">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64993F8B" w14:textId="77777777" w:rsidR="000B6D6F" w:rsidRDefault="000B6D6F" w:rsidP="000B6D6F">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Dokument potwierdzający rok wybudowania budynku, np. zawiadomienie o zakończeniu budowy, karta informacyjna budynku lub wniosek o wydanie pozwolenia na użytkowanie.</w:t>
            </w:r>
          </w:p>
          <w:p w14:paraId="6116F843" w14:textId="6627AF4E" w:rsidR="000B6D6F" w:rsidRPr="00CF34BA" w:rsidRDefault="000B6D6F" w:rsidP="000B6D6F">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budynków wybudowanych po 1 kwietnia 1995 r. należy przedłożyć  dokument potwierdzający, iż przed ww.  datą wydano decyzje o pozwoleniu na budowę lub został złożony wniosek o wydanie tej decyzji.</w:t>
            </w:r>
          </w:p>
        </w:tc>
      </w:tr>
      <w:tr w:rsidR="000B6D6F" w14:paraId="24772E2E" w14:textId="77777777" w:rsidTr="009542A1">
        <w:trPr>
          <w:trHeight w:val="1260"/>
        </w:trPr>
        <w:tc>
          <w:tcPr>
            <w:tcW w:w="567" w:type="dxa"/>
          </w:tcPr>
          <w:p w14:paraId="201A303C" w14:textId="5D841AF4" w:rsidR="000B6D6F" w:rsidRDefault="000B6D6F" w:rsidP="000B6D6F">
            <w:pPr>
              <w:rPr>
                <w:sz w:val="18"/>
                <w:szCs w:val="18"/>
              </w:rPr>
            </w:pPr>
            <w:r>
              <w:rPr>
                <w:sz w:val="18"/>
                <w:szCs w:val="18"/>
              </w:rPr>
              <w:t>17.</w:t>
            </w:r>
          </w:p>
        </w:tc>
        <w:tc>
          <w:tcPr>
            <w:tcW w:w="3633" w:type="dxa"/>
          </w:tcPr>
          <w:p w14:paraId="72159E84" w14:textId="77777777" w:rsidR="000B6D6F" w:rsidRDefault="000B6D6F" w:rsidP="000B6D6F">
            <w:pPr>
              <w:numPr>
                <w:ilvl w:val="0"/>
                <w:numId w:val="105"/>
              </w:numPr>
              <w:ind w:left="316" w:hanging="284"/>
              <w:contextualSpacing/>
              <w:rPr>
                <w:rFonts w:asciiTheme="minorHAnsi" w:hAnsiTheme="minorHAnsi" w:cstheme="minorHAnsi"/>
                <w:sz w:val="18"/>
                <w:szCs w:val="18"/>
              </w:rPr>
            </w:pPr>
            <w:r>
              <w:rPr>
                <w:rFonts w:asciiTheme="minorHAnsi" w:hAnsiTheme="minorHAnsi" w:cstheme="minorHAnsi"/>
                <w:sz w:val="18"/>
                <w:szCs w:val="18"/>
              </w:rPr>
              <w:t>Ekspertyza ornitologiczna i/lub chiropterologiczną</w:t>
            </w:r>
          </w:p>
          <w:p w14:paraId="426F1248" w14:textId="77777777" w:rsidR="000B6D6F" w:rsidRDefault="000B6D6F" w:rsidP="000B6D6F">
            <w:pPr>
              <w:ind w:left="316"/>
              <w:contextualSpacing/>
              <w:rPr>
                <w:rFonts w:asciiTheme="minorHAnsi" w:hAnsiTheme="minorHAnsi" w:cstheme="minorHAnsi"/>
                <w:sz w:val="18"/>
                <w:szCs w:val="18"/>
              </w:rPr>
            </w:pPr>
          </w:p>
          <w:p w14:paraId="3A1D3663" w14:textId="77777777" w:rsidR="000B6D6F" w:rsidRDefault="000B6D6F" w:rsidP="000B6D6F">
            <w:pPr>
              <w:pStyle w:val="Akapitzlist"/>
              <w:numPr>
                <w:ilvl w:val="0"/>
                <w:numId w:val="105"/>
              </w:numPr>
              <w:ind w:left="316" w:hanging="284"/>
              <w:rPr>
                <w:rFonts w:asciiTheme="minorHAnsi" w:hAnsiTheme="minorHAnsi" w:cstheme="minorHAnsi"/>
                <w:sz w:val="18"/>
                <w:szCs w:val="18"/>
              </w:rPr>
            </w:pPr>
            <w:r>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0DBC52D4" w14:textId="77777777" w:rsidR="000B6D6F" w:rsidRDefault="000B6D6F" w:rsidP="000B6D6F">
            <w:pPr>
              <w:pStyle w:val="Akapitzlist"/>
              <w:rPr>
                <w:rFonts w:asciiTheme="minorHAnsi" w:hAnsiTheme="minorHAnsi" w:cstheme="minorHAnsi"/>
                <w:sz w:val="18"/>
                <w:szCs w:val="18"/>
              </w:rPr>
            </w:pPr>
          </w:p>
          <w:p w14:paraId="0CC240D9" w14:textId="77777777" w:rsidR="000B6D6F" w:rsidRDefault="000B6D6F" w:rsidP="000B6D6F">
            <w:pPr>
              <w:pStyle w:val="Akapitzlist"/>
              <w:ind w:left="316"/>
              <w:rPr>
                <w:rFonts w:asciiTheme="minorHAnsi" w:hAnsiTheme="minorHAnsi" w:cstheme="minorHAnsi"/>
                <w:sz w:val="18"/>
                <w:szCs w:val="18"/>
              </w:rPr>
            </w:pPr>
          </w:p>
          <w:p w14:paraId="133E704B" w14:textId="77777777" w:rsidR="000B6D6F" w:rsidRDefault="000B6D6F" w:rsidP="000B6D6F">
            <w:pPr>
              <w:numPr>
                <w:ilvl w:val="0"/>
                <w:numId w:val="105"/>
              </w:numPr>
              <w:ind w:left="316" w:hanging="284"/>
              <w:contextualSpacing/>
              <w:rPr>
                <w:rFonts w:asciiTheme="minorHAnsi" w:hAnsiTheme="minorHAnsi" w:cstheme="minorHAnsi"/>
                <w:sz w:val="18"/>
                <w:szCs w:val="18"/>
              </w:rPr>
            </w:pPr>
            <w:r>
              <w:rPr>
                <w:rFonts w:asciiTheme="minorHAnsi" w:hAnsiTheme="minorHAnsi" w:cstheme="minorHAnsi"/>
                <w:sz w:val="18"/>
                <w:szCs w:val="18"/>
              </w:rPr>
              <w:t>Decyzja RDOŚ zezwalającą na wykonanie czynności podlegających zakazom w stosunku do gatunków objętych ochroną (jeśli Wnioskodawca posiada)</w:t>
            </w:r>
          </w:p>
          <w:p w14:paraId="5D66AE35" w14:textId="77777777" w:rsidR="000B6D6F" w:rsidRDefault="000B6D6F" w:rsidP="000B6D6F">
            <w:pPr>
              <w:ind w:left="324"/>
              <w:contextualSpacing/>
              <w:rPr>
                <w:rFonts w:asciiTheme="minorHAnsi" w:hAnsiTheme="minorHAnsi" w:cstheme="minorHAnsi"/>
                <w:sz w:val="18"/>
                <w:szCs w:val="18"/>
              </w:rPr>
            </w:pPr>
          </w:p>
          <w:p w14:paraId="4736139A" w14:textId="77777777" w:rsidR="000B6D6F" w:rsidRDefault="000B6D6F" w:rsidP="000B6D6F">
            <w:pPr>
              <w:rPr>
                <w:rFonts w:asciiTheme="minorHAnsi" w:hAnsiTheme="minorHAnsi" w:cstheme="minorHAnsi"/>
                <w:sz w:val="18"/>
                <w:szCs w:val="18"/>
              </w:rPr>
            </w:pPr>
          </w:p>
          <w:p w14:paraId="009AC774" w14:textId="77777777" w:rsidR="000B6D6F" w:rsidRDefault="000B6D6F" w:rsidP="000B6D6F">
            <w:pPr>
              <w:rPr>
                <w:rFonts w:asciiTheme="minorHAnsi" w:hAnsiTheme="minorHAnsi" w:cstheme="minorHAnsi"/>
                <w:sz w:val="18"/>
                <w:szCs w:val="18"/>
              </w:rPr>
            </w:pPr>
          </w:p>
          <w:p w14:paraId="4CE24BB6" w14:textId="77777777" w:rsidR="000B6D6F" w:rsidRDefault="000B6D6F" w:rsidP="000B6D6F">
            <w:pPr>
              <w:rPr>
                <w:rFonts w:asciiTheme="minorHAnsi" w:hAnsiTheme="minorHAnsi" w:cstheme="minorHAnsi"/>
                <w:sz w:val="18"/>
                <w:szCs w:val="18"/>
              </w:rPr>
            </w:pPr>
          </w:p>
          <w:p w14:paraId="27B937AE" w14:textId="77777777" w:rsidR="000B6D6F" w:rsidRDefault="000B6D6F" w:rsidP="000B6D6F">
            <w:pPr>
              <w:rPr>
                <w:sz w:val="18"/>
                <w:szCs w:val="18"/>
              </w:rPr>
            </w:pPr>
          </w:p>
        </w:tc>
        <w:tc>
          <w:tcPr>
            <w:tcW w:w="1896" w:type="dxa"/>
          </w:tcPr>
          <w:p w14:paraId="207F6328" w14:textId="77777777" w:rsidR="000B6D6F" w:rsidRDefault="000B6D6F" w:rsidP="000B6D6F">
            <w:pPr>
              <w:numPr>
                <w:ilvl w:val="0"/>
                <w:numId w:val="28"/>
              </w:numPr>
              <w:ind w:left="90" w:hanging="141"/>
              <w:contextualSpacing/>
              <w:rPr>
                <w:rFonts w:asciiTheme="minorHAnsi" w:hAnsiTheme="minorHAnsi" w:cstheme="minorHAnsi"/>
                <w:sz w:val="18"/>
                <w:szCs w:val="20"/>
              </w:rPr>
            </w:pPr>
            <w:r>
              <w:rPr>
                <w:rFonts w:asciiTheme="minorHAnsi" w:hAnsiTheme="minorHAnsi" w:cstheme="minorHAnsi"/>
                <w:sz w:val="18"/>
                <w:szCs w:val="18"/>
              </w:rPr>
              <w:lastRenderedPageBreak/>
              <w:t>Dokument własny Wnioskodawcy</w:t>
            </w:r>
          </w:p>
          <w:p w14:paraId="520BB2E6" w14:textId="77777777" w:rsidR="000B6D6F" w:rsidRDefault="000B6D6F" w:rsidP="000B6D6F">
            <w:pPr>
              <w:ind w:left="90"/>
              <w:contextualSpacing/>
              <w:rPr>
                <w:rFonts w:asciiTheme="minorHAnsi" w:hAnsiTheme="minorHAnsi" w:cstheme="minorHAnsi"/>
                <w:sz w:val="18"/>
              </w:rPr>
            </w:pPr>
          </w:p>
          <w:p w14:paraId="25DAF254" w14:textId="77777777" w:rsidR="000B6D6F" w:rsidRDefault="000B6D6F" w:rsidP="000B6D6F">
            <w:pPr>
              <w:ind w:left="90"/>
              <w:contextualSpacing/>
              <w:rPr>
                <w:rFonts w:asciiTheme="minorHAnsi" w:hAnsiTheme="minorHAnsi" w:cstheme="minorHAnsi"/>
                <w:sz w:val="18"/>
              </w:rPr>
            </w:pPr>
          </w:p>
          <w:p w14:paraId="5B8F5303" w14:textId="77777777" w:rsidR="000B6D6F" w:rsidRDefault="000B6D6F" w:rsidP="000B6D6F">
            <w:pPr>
              <w:numPr>
                <w:ilvl w:val="0"/>
                <w:numId w:val="28"/>
              </w:numPr>
              <w:ind w:left="88" w:hanging="141"/>
              <w:contextualSpacing/>
              <w:rPr>
                <w:rFonts w:asciiTheme="minorHAnsi" w:hAnsiTheme="minorHAnsi" w:cstheme="minorHAnsi"/>
                <w:sz w:val="18"/>
              </w:rPr>
            </w:pPr>
            <w:r>
              <w:rPr>
                <w:rFonts w:asciiTheme="minorHAnsi" w:hAnsiTheme="minorHAnsi" w:cstheme="minorHAnsi"/>
                <w:sz w:val="18"/>
              </w:rPr>
              <w:t>Dokument własny Wnioskodawcy</w:t>
            </w:r>
          </w:p>
          <w:p w14:paraId="24707368" w14:textId="77777777" w:rsidR="000B6D6F" w:rsidRDefault="000B6D6F" w:rsidP="000B6D6F">
            <w:pPr>
              <w:ind w:left="90"/>
              <w:contextualSpacing/>
              <w:rPr>
                <w:rFonts w:asciiTheme="minorHAnsi" w:hAnsiTheme="minorHAnsi" w:cstheme="minorHAnsi"/>
                <w:sz w:val="18"/>
              </w:rPr>
            </w:pPr>
          </w:p>
          <w:p w14:paraId="0908240B" w14:textId="77777777" w:rsidR="000B6D6F" w:rsidRDefault="000B6D6F" w:rsidP="000B6D6F">
            <w:pPr>
              <w:ind w:left="90"/>
              <w:contextualSpacing/>
              <w:rPr>
                <w:rFonts w:asciiTheme="minorHAnsi" w:hAnsiTheme="minorHAnsi" w:cstheme="minorHAnsi"/>
                <w:sz w:val="18"/>
              </w:rPr>
            </w:pPr>
          </w:p>
          <w:p w14:paraId="185B6382" w14:textId="77777777" w:rsidR="000B6D6F" w:rsidRDefault="000B6D6F" w:rsidP="000B6D6F">
            <w:pPr>
              <w:rPr>
                <w:rFonts w:asciiTheme="minorHAnsi" w:hAnsiTheme="minorHAnsi" w:cstheme="minorHAnsi"/>
                <w:sz w:val="18"/>
              </w:rPr>
            </w:pPr>
          </w:p>
          <w:p w14:paraId="05053DD5" w14:textId="77777777" w:rsidR="000B6D6F" w:rsidRDefault="000B6D6F" w:rsidP="000B6D6F">
            <w:pPr>
              <w:ind w:left="90"/>
              <w:contextualSpacing/>
              <w:rPr>
                <w:rFonts w:asciiTheme="minorHAnsi" w:hAnsiTheme="minorHAnsi" w:cstheme="minorHAnsi"/>
                <w:sz w:val="18"/>
                <w:szCs w:val="20"/>
              </w:rPr>
            </w:pPr>
          </w:p>
          <w:p w14:paraId="3521D26C" w14:textId="77777777" w:rsidR="000B6D6F" w:rsidRDefault="000B6D6F" w:rsidP="000B6D6F">
            <w:pPr>
              <w:numPr>
                <w:ilvl w:val="0"/>
                <w:numId w:val="28"/>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6D923BFE" w14:textId="77777777" w:rsidR="000B6D6F" w:rsidRDefault="000B6D6F" w:rsidP="000B6D6F">
            <w:pPr>
              <w:ind w:left="90"/>
              <w:contextualSpacing/>
              <w:rPr>
                <w:rFonts w:asciiTheme="minorHAnsi" w:hAnsiTheme="minorHAnsi" w:cstheme="minorHAnsi"/>
                <w:sz w:val="18"/>
              </w:rPr>
            </w:pPr>
          </w:p>
          <w:p w14:paraId="1E147969" w14:textId="77777777" w:rsidR="000B6D6F" w:rsidRDefault="000B6D6F" w:rsidP="000B6D6F">
            <w:pPr>
              <w:ind w:left="90"/>
              <w:contextualSpacing/>
              <w:rPr>
                <w:rFonts w:asciiTheme="minorHAnsi" w:hAnsiTheme="minorHAnsi" w:cstheme="minorHAnsi"/>
                <w:sz w:val="18"/>
              </w:rPr>
            </w:pPr>
          </w:p>
          <w:p w14:paraId="1282679F" w14:textId="77777777" w:rsidR="000B6D6F" w:rsidRDefault="000B6D6F" w:rsidP="000B6D6F">
            <w:pPr>
              <w:ind w:left="90"/>
              <w:contextualSpacing/>
              <w:rPr>
                <w:rFonts w:asciiTheme="minorHAnsi" w:hAnsiTheme="minorHAnsi" w:cstheme="minorHAnsi"/>
                <w:sz w:val="18"/>
              </w:rPr>
            </w:pPr>
          </w:p>
          <w:p w14:paraId="2FCDF443" w14:textId="77777777" w:rsidR="000B6D6F" w:rsidRDefault="000B6D6F" w:rsidP="000B6D6F">
            <w:pPr>
              <w:ind w:left="90"/>
              <w:contextualSpacing/>
              <w:rPr>
                <w:rFonts w:asciiTheme="minorHAnsi" w:hAnsiTheme="minorHAnsi" w:cstheme="minorHAnsi"/>
                <w:sz w:val="18"/>
              </w:rPr>
            </w:pPr>
          </w:p>
          <w:p w14:paraId="0B207C58" w14:textId="77777777" w:rsidR="000B6D6F" w:rsidRDefault="000B6D6F" w:rsidP="000B6D6F">
            <w:pPr>
              <w:ind w:left="90"/>
              <w:contextualSpacing/>
              <w:rPr>
                <w:rFonts w:asciiTheme="minorHAnsi" w:hAnsiTheme="minorHAnsi" w:cstheme="minorHAnsi"/>
                <w:sz w:val="18"/>
              </w:rPr>
            </w:pPr>
          </w:p>
          <w:p w14:paraId="784EF2D0" w14:textId="77777777" w:rsidR="000B6D6F" w:rsidRDefault="000B6D6F" w:rsidP="000B6D6F">
            <w:pPr>
              <w:ind w:left="90"/>
              <w:contextualSpacing/>
              <w:rPr>
                <w:rFonts w:asciiTheme="minorHAnsi" w:hAnsiTheme="minorHAnsi" w:cstheme="minorHAnsi"/>
                <w:sz w:val="18"/>
              </w:rPr>
            </w:pPr>
          </w:p>
          <w:p w14:paraId="07C61445" w14:textId="77777777" w:rsidR="000B6D6F" w:rsidRDefault="000B6D6F" w:rsidP="000B6D6F">
            <w:pPr>
              <w:ind w:left="90"/>
              <w:contextualSpacing/>
              <w:rPr>
                <w:rFonts w:asciiTheme="minorHAnsi" w:hAnsiTheme="minorHAnsi" w:cstheme="minorHAnsi"/>
                <w:sz w:val="18"/>
              </w:rPr>
            </w:pPr>
          </w:p>
          <w:p w14:paraId="55045489" w14:textId="77777777" w:rsidR="000B6D6F" w:rsidRDefault="000B6D6F" w:rsidP="000B6D6F">
            <w:pPr>
              <w:ind w:left="90"/>
              <w:contextualSpacing/>
              <w:rPr>
                <w:rFonts w:asciiTheme="minorHAnsi" w:hAnsiTheme="minorHAnsi" w:cstheme="minorHAnsi"/>
                <w:sz w:val="18"/>
              </w:rPr>
            </w:pPr>
          </w:p>
          <w:p w14:paraId="0799C570" w14:textId="77777777" w:rsidR="000B6D6F" w:rsidRPr="005B5DE6" w:rsidRDefault="000B6D6F" w:rsidP="000B6D6F">
            <w:pPr>
              <w:rPr>
                <w:sz w:val="18"/>
                <w:szCs w:val="18"/>
              </w:rPr>
            </w:pPr>
          </w:p>
        </w:tc>
        <w:tc>
          <w:tcPr>
            <w:tcW w:w="1701" w:type="dxa"/>
          </w:tcPr>
          <w:p w14:paraId="222BF1D3" w14:textId="77777777" w:rsidR="000B6D6F" w:rsidRDefault="000B6D6F" w:rsidP="000B6D6F">
            <w:pPr>
              <w:rPr>
                <w:rFonts w:asciiTheme="minorHAnsi" w:hAnsiTheme="minorHAnsi" w:cstheme="minorHAnsi"/>
                <w:sz w:val="18"/>
                <w:szCs w:val="18"/>
              </w:rPr>
            </w:pPr>
            <w:r>
              <w:rPr>
                <w:rFonts w:asciiTheme="minorHAnsi" w:hAnsiTheme="minorHAnsi" w:cstheme="minorHAnsi"/>
                <w:sz w:val="18"/>
                <w:szCs w:val="18"/>
              </w:rPr>
              <w:lastRenderedPageBreak/>
              <w:t>Załączniki składane są przez system WOD2021. Podpisanie dokumentów podpisem kwalifikowanym nie jest wymagane.</w:t>
            </w:r>
          </w:p>
          <w:p w14:paraId="0AE8EE44" w14:textId="77777777" w:rsidR="000B6D6F" w:rsidRDefault="000B6D6F" w:rsidP="000B6D6F">
            <w:pPr>
              <w:ind w:left="179"/>
              <w:contextualSpacing/>
              <w:rPr>
                <w:rFonts w:asciiTheme="minorHAnsi" w:hAnsiTheme="minorHAnsi" w:cstheme="minorHAnsi"/>
                <w:sz w:val="18"/>
                <w:szCs w:val="18"/>
              </w:rPr>
            </w:pPr>
          </w:p>
          <w:p w14:paraId="25096C8A" w14:textId="77777777" w:rsidR="000B6D6F" w:rsidRDefault="000B6D6F" w:rsidP="000B6D6F">
            <w:pPr>
              <w:ind w:left="179"/>
              <w:contextualSpacing/>
              <w:rPr>
                <w:rFonts w:asciiTheme="minorHAnsi" w:hAnsiTheme="minorHAnsi" w:cstheme="minorHAnsi"/>
                <w:sz w:val="18"/>
                <w:szCs w:val="18"/>
              </w:rPr>
            </w:pPr>
          </w:p>
          <w:p w14:paraId="7595A8B2" w14:textId="77777777" w:rsidR="000B6D6F" w:rsidRDefault="000B6D6F" w:rsidP="000B6D6F">
            <w:pPr>
              <w:rPr>
                <w:rFonts w:asciiTheme="minorHAnsi" w:hAnsiTheme="minorHAnsi" w:cstheme="minorHAnsi"/>
                <w:sz w:val="18"/>
                <w:szCs w:val="18"/>
              </w:rPr>
            </w:pPr>
          </w:p>
          <w:p w14:paraId="0975A835" w14:textId="77777777" w:rsidR="000B6D6F" w:rsidRDefault="000B6D6F" w:rsidP="000B6D6F">
            <w:pPr>
              <w:rPr>
                <w:rFonts w:asciiTheme="minorHAnsi" w:hAnsiTheme="minorHAnsi" w:cstheme="minorHAnsi"/>
                <w:sz w:val="18"/>
                <w:szCs w:val="18"/>
              </w:rPr>
            </w:pPr>
          </w:p>
          <w:p w14:paraId="31380825" w14:textId="77777777" w:rsidR="000B6D6F" w:rsidRPr="005B5DE6" w:rsidRDefault="000B6D6F" w:rsidP="000B6D6F">
            <w:pPr>
              <w:rPr>
                <w:sz w:val="18"/>
                <w:szCs w:val="18"/>
              </w:rPr>
            </w:pPr>
          </w:p>
        </w:tc>
        <w:tc>
          <w:tcPr>
            <w:tcW w:w="3261" w:type="dxa"/>
          </w:tcPr>
          <w:p w14:paraId="01C2B055" w14:textId="77777777" w:rsidR="000B6D6F" w:rsidRDefault="000B6D6F" w:rsidP="000B6D6F">
            <w:pPr>
              <w:pStyle w:val="Akapitzlist"/>
              <w:numPr>
                <w:ilvl w:val="0"/>
                <w:numId w:val="107"/>
              </w:numPr>
              <w:ind w:left="174" w:hanging="174"/>
              <w:rPr>
                <w:rFonts w:asciiTheme="minorHAnsi" w:hAnsiTheme="minorHAnsi" w:cstheme="minorHAnsi"/>
                <w:sz w:val="18"/>
                <w:szCs w:val="18"/>
              </w:rPr>
            </w:pPr>
            <w:r w:rsidRPr="002E0919">
              <w:rPr>
                <w:rFonts w:asciiTheme="minorHAnsi" w:hAnsiTheme="minorHAnsi" w:cstheme="minorHAnsi"/>
                <w:sz w:val="18"/>
                <w:szCs w:val="18"/>
              </w:rPr>
              <w:lastRenderedPageBreak/>
              <w:t xml:space="preserve">Inwestor realizujący prace termomodernizacyjne na elewacjach i dachach budynków jest zobowiązany do przeprowadzenia ww. prac z uwzględnieniem ochrony ptaków i innych zwierząt prawnie chronionych, zgodnie z art. 52 ustawy z 16 kwietnia 2004 r. o ochronie przyrody (Dz. U. z 2023 r. poz.1336 z póżn.zm.) oraz § 6 </w:t>
            </w:r>
            <w:r w:rsidRPr="002E0919">
              <w:rPr>
                <w:rFonts w:asciiTheme="minorHAnsi" w:hAnsiTheme="minorHAnsi" w:cstheme="minorHAnsi"/>
                <w:sz w:val="18"/>
                <w:szCs w:val="18"/>
              </w:rPr>
              <w:lastRenderedPageBreak/>
              <w:t xml:space="preserve">rozporządzenia Ministra Środowiska z dnia 16 grudnia 2016 r. w sprawie ochrony gatunkowej zwierząt (Dz. U. z 2022 r. poz. 2380). </w:t>
            </w:r>
          </w:p>
          <w:p w14:paraId="24F34D66" w14:textId="77777777" w:rsidR="000B6D6F" w:rsidRDefault="000B6D6F" w:rsidP="000B6D6F">
            <w:pPr>
              <w:pStyle w:val="Akapitzlist"/>
              <w:numPr>
                <w:ilvl w:val="0"/>
                <w:numId w:val="107"/>
              </w:numPr>
              <w:ind w:left="174" w:hanging="174"/>
              <w:rPr>
                <w:rFonts w:asciiTheme="minorHAnsi" w:hAnsiTheme="minorHAnsi" w:cstheme="minorHAnsi"/>
                <w:sz w:val="18"/>
                <w:szCs w:val="18"/>
              </w:rPr>
            </w:pPr>
            <w:r w:rsidRPr="002E0919">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sidRPr="002E0919">
              <w:rPr>
                <w:rFonts w:asciiTheme="minorHAnsi" w:hAnsiTheme="minorHAnsi" w:cstheme="minorHAnsi"/>
                <w:sz w:val="18"/>
                <w:szCs w:val="18"/>
                <w:u w:val="single"/>
              </w:rPr>
              <w:t>uzyskać ekspertyzę ornitologiczną i/lub chiropterologiczną.</w:t>
            </w:r>
            <w:r w:rsidRPr="002E0919">
              <w:rPr>
                <w:rFonts w:asciiTheme="minorHAnsi" w:hAnsiTheme="minorHAnsi" w:cstheme="minorHAnsi"/>
                <w:b/>
                <w:sz w:val="18"/>
                <w:szCs w:val="18"/>
              </w:rPr>
              <w:t xml:space="preserve"> </w:t>
            </w:r>
            <w:r w:rsidRPr="002E0919">
              <w:rPr>
                <w:rFonts w:asciiTheme="minorHAnsi" w:hAnsiTheme="minorHAnsi" w:cstheme="minorHAnsi"/>
                <w:sz w:val="18"/>
                <w:szCs w:val="18"/>
              </w:rPr>
              <w:t xml:space="preserve">Zaleca się żeby wspomniany dokument był wykonany w okresie rozrodu zwierząt (marzec-lipiec) i/lub w okresie hibernacji nietoperzy (listopad-luty). Może być wykonany rok lub 2 lata przed rozpoczęciem inwestycji. </w:t>
            </w:r>
          </w:p>
          <w:p w14:paraId="24ED1574" w14:textId="77777777" w:rsidR="000B6D6F" w:rsidRPr="002E0919" w:rsidRDefault="000B6D6F" w:rsidP="000B6D6F">
            <w:pPr>
              <w:pStyle w:val="Akapitzlist"/>
              <w:numPr>
                <w:ilvl w:val="0"/>
                <w:numId w:val="107"/>
              </w:numPr>
              <w:ind w:left="174" w:hanging="174"/>
              <w:rPr>
                <w:rFonts w:asciiTheme="minorHAnsi" w:hAnsiTheme="minorHAnsi" w:cstheme="minorHAnsi"/>
                <w:sz w:val="18"/>
                <w:szCs w:val="18"/>
              </w:rPr>
            </w:pPr>
            <w:r w:rsidRPr="002E0919">
              <w:rPr>
                <w:rFonts w:asciiTheme="minorHAnsi" w:hAnsiTheme="minorHAnsi" w:cstheme="minorHAnsi"/>
                <w:b/>
                <w:sz w:val="18"/>
                <w:szCs w:val="18"/>
              </w:rPr>
              <w:t xml:space="preserve">Ww. ekspertyzę wnioskodawca powinien dołączyć do dokumentacji projektu na etapie składania wniosku dofinansowanie. </w:t>
            </w:r>
          </w:p>
          <w:p w14:paraId="365CD3FD" w14:textId="77777777" w:rsidR="000B6D6F" w:rsidRPr="002E0919" w:rsidRDefault="000B6D6F" w:rsidP="000B6D6F">
            <w:pPr>
              <w:pStyle w:val="Akapitzlist"/>
              <w:numPr>
                <w:ilvl w:val="0"/>
                <w:numId w:val="107"/>
              </w:numPr>
              <w:ind w:left="174" w:hanging="174"/>
              <w:rPr>
                <w:rFonts w:asciiTheme="minorHAnsi" w:hAnsiTheme="minorHAnsi" w:cstheme="minorHAnsi"/>
                <w:sz w:val="18"/>
                <w:szCs w:val="18"/>
              </w:rPr>
            </w:pPr>
            <w:r w:rsidRPr="002E0919">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2E0919">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223D6A60" w14:textId="77777777" w:rsidR="000B6D6F" w:rsidRPr="002E0919" w:rsidRDefault="000B6D6F" w:rsidP="000B6D6F">
            <w:pPr>
              <w:pStyle w:val="Akapitzlist"/>
              <w:numPr>
                <w:ilvl w:val="0"/>
                <w:numId w:val="107"/>
              </w:numPr>
              <w:ind w:left="174" w:hanging="174"/>
              <w:rPr>
                <w:rFonts w:asciiTheme="minorHAnsi" w:hAnsiTheme="minorHAnsi" w:cstheme="minorHAnsi"/>
                <w:sz w:val="18"/>
                <w:szCs w:val="18"/>
              </w:rPr>
            </w:pPr>
            <w:r w:rsidRPr="002E0919">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45BE046F" w14:textId="77777777" w:rsidR="000B6D6F" w:rsidRDefault="000B6D6F" w:rsidP="009542A1">
            <w:pPr>
              <w:numPr>
                <w:ilvl w:val="0"/>
                <w:numId w:val="106"/>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4D9D3E98" w14:textId="61C10A89" w:rsidR="000B6D6F" w:rsidRPr="009542A1" w:rsidRDefault="000B6D6F" w:rsidP="009542A1">
            <w:pPr>
              <w:numPr>
                <w:ilvl w:val="0"/>
                <w:numId w:val="106"/>
              </w:numPr>
              <w:tabs>
                <w:tab w:val="left" w:pos="851"/>
              </w:tabs>
              <w:contextualSpacing/>
              <w:rPr>
                <w:rFonts w:asciiTheme="minorHAnsi" w:hAnsiTheme="minorHAnsi" w:cstheme="minorHAnsi"/>
                <w:b/>
                <w:sz w:val="18"/>
                <w:szCs w:val="18"/>
              </w:rPr>
            </w:pPr>
            <w:r w:rsidRPr="009542A1">
              <w:rPr>
                <w:rFonts w:asciiTheme="minorHAnsi" w:hAnsiTheme="minorHAnsi" w:cstheme="minorHAnsi"/>
                <w:sz w:val="18"/>
                <w:szCs w:val="18"/>
              </w:rPr>
              <w:t xml:space="preserve">lub (jeśli posiada) </w:t>
            </w:r>
            <w:r w:rsidRPr="009542A1">
              <w:rPr>
                <w:rFonts w:asciiTheme="minorHAnsi" w:hAnsiTheme="minorHAnsi" w:cstheme="minorHAnsi"/>
                <w:b/>
                <w:sz w:val="18"/>
                <w:szCs w:val="18"/>
              </w:rPr>
              <w:t>decyzję RDOŚ zezwalającą na wykonanie czynności podlegających zakazom w stosunku do gatunków objętych ochroną.</w:t>
            </w:r>
          </w:p>
        </w:tc>
      </w:tr>
      <w:tr w:rsidR="000B6D6F" w14:paraId="640BACE3" w14:textId="77777777" w:rsidTr="00301705">
        <w:trPr>
          <w:trHeight w:val="2468"/>
        </w:trPr>
        <w:tc>
          <w:tcPr>
            <w:tcW w:w="567" w:type="dxa"/>
          </w:tcPr>
          <w:p w14:paraId="71D88326" w14:textId="684F5F2B" w:rsidR="000B6D6F" w:rsidRDefault="000B6D6F" w:rsidP="000B6D6F">
            <w:pPr>
              <w:rPr>
                <w:sz w:val="18"/>
                <w:szCs w:val="18"/>
              </w:rPr>
            </w:pPr>
            <w:r>
              <w:rPr>
                <w:sz w:val="18"/>
                <w:szCs w:val="18"/>
              </w:rPr>
              <w:lastRenderedPageBreak/>
              <w:t>18.</w:t>
            </w:r>
          </w:p>
        </w:tc>
        <w:tc>
          <w:tcPr>
            <w:tcW w:w="3633" w:type="dxa"/>
          </w:tcPr>
          <w:p w14:paraId="1A2C2FAF" w14:textId="4802E490" w:rsidR="000B6D6F" w:rsidRDefault="000B6D6F" w:rsidP="000B6D6F">
            <w:pPr>
              <w:numPr>
                <w:ilvl w:val="0"/>
                <w:numId w:val="105"/>
              </w:numPr>
              <w:ind w:left="316" w:hanging="284"/>
              <w:contextualSpacing/>
              <w:rPr>
                <w:rFonts w:asciiTheme="minorHAnsi" w:hAnsiTheme="minorHAnsi" w:cstheme="minorHAnsi"/>
                <w:sz w:val="18"/>
                <w:szCs w:val="18"/>
              </w:rPr>
            </w:pPr>
            <w:r>
              <w:rPr>
                <w:sz w:val="18"/>
                <w:szCs w:val="18"/>
              </w:rPr>
              <w:t>Dokumenty potwierdzające rozeznanie rynku</w:t>
            </w:r>
          </w:p>
        </w:tc>
        <w:tc>
          <w:tcPr>
            <w:tcW w:w="1896" w:type="dxa"/>
          </w:tcPr>
          <w:p w14:paraId="32075064" w14:textId="77777777" w:rsidR="000B6D6F" w:rsidRPr="009542A1" w:rsidRDefault="000B6D6F" w:rsidP="009542A1">
            <w:pPr>
              <w:pStyle w:val="Akapitzlist"/>
              <w:numPr>
                <w:ilvl w:val="0"/>
                <w:numId w:val="105"/>
              </w:numPr>
              <w:ind w:left="88" w:hanging="141"/>
              <w:rPr>
                <w:sz w:val="18"/>
                <w:szCs w:val="18"/>
              </w:rPr>
            </w:pPr>
            <w:r w:rsidRPr="009542A1">
              <w:rPr>
                <w:sz w:val="18"/>
                <w:szCs w:val="18"/>
              </w:rPr>
              <w:t>Dokument własny Wnioskodawcy.</w:t>
            </w:r>
          </w:p>
          <w:p w14:paraId="2C2E0F30" w14:textId="77777777" w:rsidR="000B6D6F" w:rsidRDefault="000B6D6F" w:rsidP="009542A1">
            <w:pPr>
              <w:ind w:left="90"/>
              <w:contextualSpacing/>
              <w:rPr>
                <w:rFonts w:asciiTheme="minorHAnsi" w:hAnsiTheme="minorHAnsi" w:cstheme="minorHAnsi"/>
                <w:sz w:val="18"/>
                <w:szCs w:val="18"/>
              </w:rPr>
            </w:pPr>
          </w:p>
        </w:tc>
        <w:tc>
          <w:tcPr>
            <w:tcW w:w="1701" w:type="dxa"/>
          </w:tcPr>
          <w:p w14:paraId="5DA3CB44" w14:textId="77777777" w:rsidR="000B6D6F" w:rsidRPr="00BD6769" w:rsidRDefault="000B6D6F" w:rsidP="000B6D6F">
            <w:pPr>
              <w:rPr>
                <w:sz w:val="18"/>
                <w:szCs w:val="18"/>
              </w:rPr>
            </w:pPr>
            <w:r w:rsidRPr="00BD6769">
              <w:rPr>
                <w:sz w:val="18"/>
                <w:szCs w:val="18"/>
              </w:rPr>
              <w:t>Załączniki składane są przez system WOD2021. Podpisanie dokumentów podpisem kwalifikowanym nie jest wymagane.</w:t>
            </w:r>
          </w:p>
          <w:p w14:paraId="7E096A44" w14:textId="77777777" w:rsidR="000B6D6F" w:rsidRDefault="000B6D6F" w:rsidP="000B6D6F">
            <w:pPr>
              <w:rPr>
                <w:rFonts w:asciiTheme="minorHAnsi" w:hAnsiTheme="minorHAnsi" w:cstheme="minorHAnsi"/>
                <w:sz w:val="18"/>
                <w:szCs w:val="18"/>
              </w:rPr>
            </w:pPr>
          </w:p>
        </w:tc>
        <w:tc>
          <w:tcPr>
            <w:tcW w:w="3261" w:type="dxa"/>
          </w:tcPr>
          <w:p w14:paraId="6FB9DFB8" w14:textId="77777777" w:rsidR="000B6D6F" w:rsidRDefault="000B6D6F" w:rsidP="000B6D6F">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 xml:space="preserve">W celu oszacowania wysokości poszczególnych kosztów Wnioskodawca powinien przedstawić informacje pozwalające na weryfikację racjonalności (rynkowości) </w:t>
            </w:r>
            <w:r w:rsidRPr="000176FD">
              <w:rPr>
                <w:rFonts w:asciiTheme="minorHAnsi" w:hAnsiTheme="minorHAnsi" w:cstheme="minorHAnsi"/>
                <w:sz w:val="18"/>
                <w:szCs w:val="22"/>
                <w:u w:val="single"/>
              </w:rPr>
              <w:t>wszystkich</w:t>
            </w:r>
            <w:r w:rsidRPr="000176FD">
              <w:rPr>
                <w:rFonts w:asciiTheme="minorHAnsi" w:hAnsiTheme="minorHAnsi" w:cstheme="minorHAnsi"/>
                <w:sz w:val="18"/>
                <w:szCs w:val="22"/>
              </w:rPr>
              <w:t xml:space="preserve"> zaplanowanych kosztów. </w:t>
            </w:r>
          </w:p>
          <w:p w14:paraId="48C884E3" w14:textId="77777777" w:rsidR="000B6D6F" w:rsidRPr="000176FD" w:rsidRDefault="000B6D6F" w:rsidP="000B6D6F">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 xml:space="preserve">Należy dołączyć do wniosku minimum 3 oferty cenowe od potencjalnych wykonawców (podpisane przez oferentów) wraz z zapytaniami skierowanymi do </w:t>
            </w:r>
            <w:r w:rsidRPr="003C46B1">
              <w:rPr>
                <w:rFonts w:asciiTheme="minorHAnsi" w:hAnsiTheme="minorHAnsi" w:cstheme="minorHAnsi"/>
                <w:sz w:val="18"/>
                <w:szCs w:val="22"/>
              </w:rPr>
              <w:t xml:space="preserve">nich. </w:t>
            </w:r>
          </w:p>
          <w:p w14:paraId="4F9ED9CC" w14:textId="77777777" w:rsidR="000B6D6F" w:rsidRPr="00F83347" w:rsidRDefault="000B6D6F" w:rsidP="000B6D6F">
            <w:pPr>
              <w:pStyle w:val="Akapitzlist"/>
              <w:numPr>
                <w:ilvl w:val="0"/>
                <w:numId w:val="28"/>
              </w:numPr>
              <w:ind w:left="176" w:hanging="176"/>
              <w:rPr>
                <w:rFonts w:asciiTheme="minorHAnsi" w:hAnsiTheme="minorHAnsi" w:cstheme="minorHAnsi"/>
                <w:sz w:val="18"/>
                <w:szCs w:val="22"/>
              </w:rPr>
            </w:pPr>
            <w:r w:rsidRPr="00F83347">
              <w:rPr>
                <w:rFonts w:asciiTheme="minorHAnsi" w:hAnsiTheme="minorHAnsi" w:cstheme="minorHAnsi"/>
                <w:sz w:val="18"/>
                <w:szCs w:val="22"/>
              </w:rPr>
              <w:t xml:space="preserve">Zapytania ofertowe powinny dotyczyć zakresu  rzeczowego (wydatki kwalifikowalne) wskazanego we wniosku o dofinansowanie. </w:t>
            </w:r>
          </w:p>
          <w:p w14:paraId="4A3EBDFF" w14:textId="666AE16B" w:rsidR="000B6D6F" w:rsidRPr="009542A1" w:rsidRDefault="000B6D6F" w:rsidP="009542A1">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Suma kwot ryczałtowych określonych w poszczególnych zadaniach  we wniosku o dofinansowanie musi stanowić średnią z ww. ofert.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 xml:space="preserve">dokumentami od projektanta </w:t>
            </w:r>
            <w:r w:rsidR="00707DD6">
              <w:rPr>
                <w:rFonts w:asciiTheme="minorHAnsi" w:hAnsiTheme="minorHAnsi" w:cstheme="minorHAnsi"/>
                <w:bCs/>
                <w:sz w:val="18"/>
                <w:szCs w:val="18"/>
              </w:rPr>
              <w:lastRenderedPageBreak/>
              <w:t>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innej niż pomoc de minimis</w:t>
            </w:r>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minimis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w:t>
            </w:r>
            <w:r>
              <w:rPr>
                <w:rFonts w:cstheme="minorHAnsi"/>
                <w:sz w:val="18"/>
              </w:rPr>
              <w:lastRenderedPageBreak/>
              <w:t xml:space="preserve">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(nie dotyczy pomocy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lastRenderedPageBreak/>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67A233B" w:rsidR="004B73EC" w:rsidRPr="005B5DE6" w:rsidRDefault="004B73EC" w:rsidP="001E04AC">
            <w:pPr>
              <w:rPr>
                <w:sz w:val="18"/>
                <w:szCs w:val="18"/>
              </w:rPr>
            </w:pPr>
            <w:r w:rsidRPr="005B5DE6">
              <w:rPr>
                <w:sz w:val="18"/>
                <w:szCs w:val="18"/>
              </w:rPr>
              <w:t>Załącznik składany jest przez system SL2021 i podpisany kwalifikowanym podpisem elektronicznym</w:t>
            </w:r>
            <w:r w:rsidR="000D18A4">
              <w:rPr>
                <w:sz w:val="18"/>
                <w:szCs w:val="18"/>
              </w:rPr>
              <w:t xml:space="preserve"> lub w oryginale w wersji papierowej.</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 xml:space="preserve">ub w </w:t>
            </w:r>
            <w:r w:rsidRPr="005B5DE6">
              <w:rPr>
                <w:sz w:val="18"/>
                <w:szCs w:val="18"/>
              </w:rPr>
              <w:lastRenderedPageBreak/>
              <w:t>dokumentach rejestrowych – np. Wpis do KRS, CEIDG.</w:t>
            </w:r>
          </w:p>
        </w:tc>
        <w:tc>
          <w:tcPr>
            <w:tcW w:w="3261" w:type="dxa"/>
          </w:tcPr>
          <w:p w14:paraId="38E24A8C" w14:textId="77777777" w:rsidR="003E01CE" w:rsidRDefault="00390D98" w:rsidP="003E01CE">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51537C" w:rsidRPr="003E01CE" w:rsidRDefault="00F60EDE" w:rsidP="003E01CE">
            <w:pPr>
              <w:pStyle w:val="Akapitzlist"/>
              <w:numPr>
                <w:ilvl w:val="0"/>
                <w:numId w:val="24"/>
              </w:numPr>
              <w:ind w:left="176" w:hanging="142"/>
              <w:rPr>
                <w:sz w:val="18"/>
                <w:szCs w:val="18"/>
              </w:rPr>
            </w:pPr>
            <w:r w:rsidRPr="003E01CE">
              <w:rPr>
                <w:sz w:val="18"/>
                <w:szCs w:val="18"/>
              </w:rPr>
              <w:t xml:space="preserve">Dokument </w:t>
            </w:r>
            <w:r w:rsidR="0051537C" w:rsidRPr="003E01CE">
              <w:rPr>
                <w:sz w:val="18"/>
                <w:szCs w:val="18"/>
              </w:rPr>
              <w:t xml:space="preserve">musi zostać złożony </w:t>
            </w:r>
            <w:r w:rsidR="0051537C" w:rsidRPr="003E01CE">
              <w:rPr>
                <w:b/>
                <w:bCs/>
                <w:sz w:val="18"/>
                <w:szCs w:val="18"/>
              </w:rPr>
              <w:t>w dniu podpisania umowy</w:t>
            </w:r>
            <w:r w:rsidR="0051537C" w:rsidRPr="003E01C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lastRenderedPageBreak/>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573F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312D9F1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4879B77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573F9">
        <w:rPr>
          <w:rFonts w:ascii="Arial" w:hAnsi="Arial" w:cs="Arial"/>
        </w:rPr>
      </w:r>
      <w:r w:rsidR="007573F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007FCB84"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41AF296C"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realizacji</w:t>
            </w:r>
            <w:r w:rsidR="009B757B">
              <w:rPr>
                <w:rFonts w:ascii="Arial" w:hAnsi="Arial" w:cs="Arial"/>
                <w:sz w:val="22"/>
                <w:szCs w:val="22"/>
              </w:rPr>
              <w:t xml:space="preserve"> </w:t>
            </w:r>
            <w:r w:rsidR="009542A1">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573F9">
        <w:rPr>
          <w:rFonts w:ascii="Arial" w:eastAsia="TimesNewRoman" w:hAnsi="Arial" w:cs="Arial"/>
          <w:sz w:val="22"/>
          <w:szCs w:val="22"/>
        </w:rPr>
      </w:r>
      <w:r w:rsidR="007573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FB7DB" w14:textId="77777777" w:rsidR="009542A1" w:rsidRDefault="009542A1">
      <w:r>
        <w:separator/>
      </w:r>
    </w:p>
  </w:endnote>
  <w:endnote w:type="continuationSeparator" w:id="0">
    <w:p w14:paraId="14DACBC3" w14:textId="77777777" w:rsidR="009542A1" w:rsidRDefault="0095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9542A1" w:rsidRDefault="009542A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9542A1" w:rsidRDefault="009542A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1547076A" w:rsidR="009542A1" w:rsidRPr="00697E05" w:rsidRDefault="009542A1">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07348A">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9542A1" w:rsidRDefault="009542A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BEF03" w14:textId="77777777" w:rsidR="009542A1" w:rsidRDefault="009542A1">
      <w:r>
        <w:separator/>
      </w:r>
    </w:p>
  </w:footnote>
  <w:footnote w:type="continuationSeparator" w:id="0">
    <w:p w14:paraId="2F4722AF" w14:textId="77777777" w:rsidR="009542A1" w:rsidRDefault="009542A1">
      <w:r>
        <w:continuationSeparator/>
      </w:r>
    </w:p>
  </w:footnote>
  <w:footnote w:id="1">
    <w:p w14:paraId="023F239A" w14:textId="77777777" w:rsidR="009542A1" w:rsidRDefault="009542A1"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9542A1" w:rsidRPr="009C5AB2" w:rsidRDefault="009542A1"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9542A1" w:rsidRPr="009C5AB2" w:rsidRDefault="009542A1"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9542A1" w:rsidRPr="009C5AB2" w:rsidRDefault="009542A1"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9542A1" w:rsidRPr="00F364ED" w:rsidRDefault="009542A1">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9542A1" w:rsidRPr="003905FD" w:rsidRDefault="009542A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9542A1" w:rsidRPr="003905FD" w:rsidRDefault="009542A1"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9542A1" w:rsidRPr="003905FD" w:rsidRDefault="009542A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9542A1" w:rsidRDefault="009542A1"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9542A1" w:rsidRPr="005851A5" w:rsidRDefault="009542A1"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9542A1" w:rsidRPr="00A703D4" w:rsidRDefault="009542A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9542A1" w:rsidRPr="00A703D4" w:rsidRDefault="009542A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9542A1" w:rsidRPr="00A703D4" w:rsidRDefault="009542A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9542A1" w:rsidRPr="007D5E71" w:rsidRDefault="009542A1"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9542A1" w:rsidRPr="00B21CF9" w:rsidRDefault="009542A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9542A1" w:rsidRPr="00B21CF9" w:rsidRDefault="009542A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9542A1" w:rsidRPr="00B21CF9" w:rsidRDefault="009542A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9542A1" w:rsidRPr="00B21CF9" w:rsidRDefault="009542A1"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9542A1" w:rsidRPr="00470455" w:rsidRDefault="009542A1"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3431EF"/>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1"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9F3089"/>
    <w:multiLevelType w:val="hybridMultilevel"/>
    <w:tmpl w:val="62F26F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A6C04A8"/>
    <w:multiLevelType w:val="hybridMultilevel"/>
    <w:tmpl w:val="A33A8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2"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8" w15:restartNumberingAfterBreak="0">
    <w:nsid w:val="7D6738E9"/>
    <w:multiLevelType w:val="hybridMultilevel"/>
    <w:tmpl w:val="27F8D9F2"/>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0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4"/>
  </w:num>
  <w:num w:numId="4">
    <w:abstractNumId w:val="97"/>
  </w:num>
  <w:num w:numId="5">
    <w:abstractNumId w:val="46"/>
  </w:num>
  <w:num w:numId="6">
    <w:abstractNumId w:val="85"/>
  </w:num>
  <w:num w:numId="7">
    <w:abstractNumId w:val="39"/>
  </w:num>
  <w:num w:numId="8">
    <w:abstractNumId w:val="82"/>
  </w:num>
  <w:num w:numId="9">
    <w:abstractNumId w:val="65"/>
  </w:num>
  <w:num w:numId="10">
    <w:abstractNumId w:val="17"/>
  </w:num>
  <w:num w:numId="11">
    <w:abstractNumId w:val="73"/>
  </w:num>
  <w:num w:numId="12">
    <w:abstractNumId w:val="20"/>
  </w:num>
  <w:num w:numId="13">
    <w:abstractNumId w:val="21"/>
  </w:num>
  <w:num w:numId="14">
    <w:abstractNumId w:val="59"/>
  </w:num>
  <w:num w:numId="15">
    <w:abstractNumId w:val="43"/>
  </w:num>
  <w:num w:numId="16">
    <w:abstractNumId w:val="11"/>
  </w:num>
  <w:num w:numId="17">
    <w:abstractNumId w:val="61"/>
  </w:num>
  <w:num w:numId="18">
    <w:abstractNumId w:val="29"/>
  </w:num>
  <w:num w:numId="19">
    <w:abstractNumId w:val="96"/>
  </w:num>
  <w:num w:numId="20">
    <w:abstractNumId w:val="89"/>
  </w:num>
  <w:num w:numId="21">
    <w:abstractNumId w:val="60"/>
  </w:num>
  <w:num w:numId="22">
    <w:abstractNumId w:val="64"/>
  </w:num>
  <w:num w:numId="23">
    <w:abstractNumId w:val="75"/>
  </w:num>
  <w:num w:numId="24">
    <w:abstractNumId w:val="100"/>
  </w:num>
  <w:num w:numId="25">
    <w:abstractNumId w:val="69"/>
  </w:num>
  <w:num w:numId="26">
    <w:abstractNumId w:val="77"/>
  </w:num>
  <w:num w:numId="27">
    <w:abstractNumId w:val="44"/>
  </w:num>
  <w:num w:numId="28">
    <w:abstractNumId w:val="48"/>
  </w:num>
  <w:num w:numId="29">
    <w:abstractNumId w:val="23"/>
  </w:num>
  <w:num w:numId="30">
    <w:abstractNumId w:val="55"/>
  </w:num>
  <w:num w:numId="31">
    <w:abstractNumId w:val="110"/>
  </w:num>
  <w:num w:numId="32">
    <w:abstractNumId w:val="45"/>
  </w:num>
  <w:num w:numId="33">
    <w:abstractNumId w:val="22"/>
  </w:num>
  <w:num w:numId="34">
    <w:abstractNumId w:val="27"/>
  </w:num>
  <w:num w:numId="35">
    <w:abstractNumId w:val="47"/>
  </w:num>
  <w:num w:numId="36">
    <w:abstractNumId w:val="58"/>
  </w:num>
  <w:num w:numId="37">
    <w:abstractNumId w:val="66"/>
  </w:num>
  <w:num w:numId="38">
    <w:abstractNumId w:val="15"/>
  </w:num>
  <w:num w:numId="39">
    <w:abstractNumId w:val="19"/>
  </w:num>
  <w:num w:numId="40">
    <w:abstractNumId w:val="106"/>
  </w:num>
  <w:num w:numId="41">
    <w:abstractNumId w:val="30"/>
  </w:num>
  <w:num w:numId="42">
    <w:abstractNumId w:val="42"/>
  </w:num>
  <w:num w:numId="43">
    <w:abstractNumId w:val="92"/>
  </w:num>
  <w:num w:numId="44">
    <w:abstractNumId w:val="5"/>
  </w:num>
  <w:num w:numId="45">
    <w:abstractNumId w:val="8"/>
  </w:num>
  <w:num w:numId="46">
    <w:abstractNumId w:val="62"/>
  </w:num>
  <w:num w:numId="47">
    <w:abstractNumId w:val="80"/>
  </w:num>
  <w:num w:numId="48">
    <w:abstractNumId w:val="67"/>
  </w:num>
  <w:num w:numId="49">
    <w:abstractNumId w:val="98"/>
  </w:num>
  <w:num w:numId="50">
    <w:abstractNumId w:val="50"/>
  </w:num>
  <w:num w:numId="51">
    <w:abstractNumId w:val="84"/>
  </w:num>
  <w:num w:numId="52">
    <w:abstractNumId w:val="74"/>
  </w:num>
  <w:num w:numId="53">
    <w:abstractNumId w:val="101"/>
  </w:num>
  <w:num w:numId="54">
    <w:abstractNumId w:val="109"/>
  </w:num>
  <w:num w:numId="55">
    <w:abstractNumId w:val="104"/>
  </w:num>
  <w:num w:numId="56">
    <w:abstractNumId w:val="31"/>
  </w:num>
  <w:num w:numId="57">
    <w:abstractNumId w:val="6"/>
  </w:num>
  <w:num w:numId="58">
    <w:abstractNumId w:val="3"/>
  </w:num>
  <w:num w:numId="59">
    <w:abstractNumId w:val="0"/>
  </w:num>
  <w:num w:numId="60">
    <w:abstractNumId w:val="14"/>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7"/>
  </w:num>
  <w:num w:numId="67">
    <w:abstractNumId w:val="53"/>
  </w:num>
  <w:num w:numId="68">
    <w:abstractNumId w:val="28"/>
  </w:num>
  <w:num w:numId="69">
    <w:abstractNumId w:val="76"/>
  </w:num>
  <w:num w:numId="70">
    <w:abstractNumId w:val="78"/>
  </w:num>
  <w:num w:numId="71">
    <w:abstractNumId w:val="35"/>
  </w:num>
  <w:num w:numId="72">
    <w:abstractNumId w:val="71"/>
  </w:num>
  <w:num w:numId="73">
    <w:abstractNumId w:val="107"/>
  </w:num>
  <w:num w:numId="74">
    <w:abstractNumId w:val="70"/>
  </w:num>
  <w:num w:numId="75">
    <w:abstractNumId w:val="26"/>
  </w:num>
  <w:num w:numId="76">
    <w:abstractNumId w:val="72"/>
  </w:num>
  <w:num w:numId="77">
    <w:abstractNumId w:val="34"/>
  </w:num>
  <w:num w:numId="78">
    <w:abstractNumId w:val="95"/>
  </w:num>
  <w:num w:numId="79">
    <w:abstractNumId w:val="105"/>
  </w:num>
  <w:num w:numId="80">
    <w:abstractNumId w:val="83"/>
  </w:num>
  <w:num w:numId="81">
    <w:abstractNumId w:val="68"/>
  </w:num>
  <w:num w:numId="82">
    <w:abstractNumId w:val="57"/>
  </w:num>
  <w:num w:numId="83">
    <w:abstractNumId w:val="33"/>
  </w:num>
  <w:num w:numId="84">
    <w:abstractNumId w:val="38"/>
  </w:num>
  <w:num w:numId="85">
    <w:abstractNumId w:val="88"/>
  </w:num>
  <w:num w:numId="86">
    <w:abstractNumId w:val="63"/>
  </w:num>
  <w:num w:numId="87">
    <w:abstractNumId w:val="36"/>
  </w:num>
  <w:num w:numId="88">
    <w:abstractNumId w:val="54"/>
  </w:num>
  <w:num w:numId="89">
    <w:abstractNumId w:val="41"/>
  </w:num>
  <w:num w:numId="90">
    <w:abstractNumId w:val="91"/>
  </w:num>
  <w:num w:numId="91">
    <w:abstractNumId w:val="32"/>
  </w:num>
  <w:num w:numId="92">
    <w:abstractNumId w:val="49"/>
  </w:num>
  <w:num w:numId="93">
    <w:abstractNumId w:val="16"/>
  </w:num>
  <w:num w:numId="94">
    <w:abstractNumId w:val="103"/>
  </w:num>
  <w:num w:numId="95">
    <w:abstractNumId w:val="12"/>
  </w:num>
  <w:num w:numId="96">
    <w:abstractNumId w:val="4"/>
  </w:num>
  <w:num w:numId="97">
    <w:abstractNumId w:val="87"/>
  </w:num>
  <w:num w:numId="98">
    <w:abstractNumId w:val="13"/>
  </w:num>
  <w:num w:numId="99">
    <w:abstractNumId w:val="51"/>
  </w:num>
  <w:num w:numId="100">
    <w:abstractNumId w:val="10"/>
  </w:num>
  <w:num w:numId="101">
    <w:abstractNumId w:val="25"/>
  </w:num>
  <w:num w:numId="102">
    <w:abstractNumId w:val="9"/>
  </w:num>
  <w:num w:numId="103">
    <w:abstractNumId w:val="102"/>
  </w:num>
  <w:num w:numId="104">
    <w:abstractNumId w:val="7"/>
  </w:num>
  <w:num w:numId="105">
    <w:abstractNumId w:val="40"/>
  </w:num>
  <w:num w:numId="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3"/>
  </w:num>
  <w:num w:numId="108">
    <w:abstractNumId w:val="18"/>
  </w:num>
  <w:num w:numId="109">
    <w:abstractNumId w:val="108"/>
  </w:num>
  <w:numIdMacAtCleanup w:val="10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ojciech Nicewicz">
    <w15:presenceInfo w15:providerId="AD" w15:userId="S-1-5-21-1483201677-2291391362-2284932482-14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48A"/>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6D6F"/>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3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019"/>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2A1"/>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BBEFD-1E25-4C66-9CD5-0D643154E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12847</Words>
  <Characters>90947</Characters>
  <Application>Microsoft Office Word</Application>
  <DocSecurity>0</DocSecurity>
  <Lines>757</Lines>
  <Paragraphs>207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Wojciech Nicewicz</cp:lastModifiedBy>
  <cp:revision>4</cp:revision>
  <cp:lastPrinted>2025-03-10T09:56:00Z</cp:lastPrinted>
  <dcterms:created xsi:type="dcterms:W3CDTF">2025-03-17T11:30:00Z</dcterms:created>
  <dcterms:modified xsi:type="dcterms:W3CDTF">2025-04-09T09:08:00Z</dcterms:modified>
</cp:coreProperties>
</file>