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9D6D3" w14:textId="56AD31B8" w:rsidR="00A372D9" w:rsidRPr="008E640A" w:rsidRDefault="007F4CDF" w:rsidP="00A372D9">
      <w:pPr>
        <w:pStyle w:val="Nagwek2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</w:pPr>
      <w:r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Załącznik nr 5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</w:rPr>
        <w:t xml:space="preserve">do Regulaminu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wyboru projektów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– Karta </w:t>
      </w:r>
      <w:r w:rsid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etapu negocjacji</w:t>
      </w:r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wniosku o dofinanso</w:t>
      </w:r>
      <w:r w:rsidR="005D248E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wanie projektu konkurencyjnego </w:t>
      </w:r>
      <w:proofErr w:type="spellStart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>FEWiM</w:t>
      </w:r>
      <w:proofErr w:type="spellEnd"/>
      <w:r w:rsidR="00A372D9" w:rsidRPr="008E640A">
        <w:rPr>
          <w:rFonts w:asciiTheme="minorHAnsi" w:hAnsiTheme="minorHAnsi" w:cstheme="minorHAnsi"/>
          <w:b w:val="0"/>
          <w:i w:val="0"/>
          <w:sz w:val="20"/>
          <w:szCs w:val="20"/>
          <w:lang w:val="pl-PL"/>
        </w:rPr>
        <w:t xml:space="preserve"> 2021-2027</w:t>
      </w:r>
    </w:p>
    <w:p w14:paraId="4B86DBF2" w14:textId="53715B53" w:rsidR="003870CF" w:rsidRDefault="005F13AE" w:rsidP="00A372D9">
      <w:pPr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3A8BEFF" wp14:editId="4D0A9080">
            <wp:extent cx="5760720" cy="8921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6CB3" w14:textId="471CF752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Karta </w:t>
      </w:r>
      <w:r>
        <w:rPr>
          <w:rFonts w:eastAsia="Times New Roman" w:cs="Calibri"/>
          <w:b/>
          <w:sz w:val="28"/>
          <w:szCs w:val="28"/>
          <w:lang w:eastAsia="pl-PL"/>
        </w:rPr>
        <w:t>etapu negocjacji</w:t>
      </w:r>
    </w:p>
    <w:p w14:paraId="6F9DE4E5" w14:textId="77777777" w:rsidR="000D50AE" w:rsidRPr="00800CE1" w:rsidRDefault="000D50AE" w:rsidP="000D50AE">
      <w:pPr>
        <w:spacing w:after="0"/>
        <w:ind w:firstLine="708"/>
        <w:jc w:val="center"/>
        <w:rPr>
          <w:rFonts w:eastAsia="Times New Roman" w:cs="Calibri"/>
          <w:b/>
          <w:sz w:val="28"/>
          <w:szCs w:val="28"/>
          <w:lang w:eastAsia="pl-PL"/>
        </w:rPr>
      </w:pPr>
      <w:r w:rsidRPr="00800CE1">
        <w:rPr>
          <w:rFonts w:eastAsia="Times New Roman" w:cs="Calibri"/>
          <w:b/>
          <w:sz w:val="28"/>
          <w:szCs w:val="28"/>
          <w:lang w:eastAsia="pl-PL"/>
        </w:rPr>
        <w:t>wniosku o dofinansowanie projektu konkurencyjnego</w:t>
      </w:r>
    </w:p>
    <w:p w14:paraId="34FB2CD3" w14:textId="1763052D" w:rsidR="000D50AE" w:rsidRPr="008E640A" w:rsidRDefault="000D50AE" w:rsidP="000D50AE">
      <w:pPr>
        <w:ind w:left="2832" w:firstLine="708"/>
        <w:rPr>
          <w:rFonts w:asciiTheme="minorHAnsi" w:hAnsiTheme="minorHAnsi" w:cstheme="minorHAnsi"/>
        </w:rPr>
      </w:pPr>
      <w:proofErr w:type="spellStart"/>
      <w:r w:rsidRPr="00800CE1">
        <w:rPr>
          <w:rFonts w:eastAsia="Times New Roman" w:cs="Calibri"/>
          <w:b/>
          <w:sz w:val="28"/>
          <w:szCs w:val="28"/>
          <w:lang w:eastAsia="pl-PL"/>
        </w:rPr>
        <w:t>FEWiM</w:t>
      </w:r>
      <w:proofErr w:type="spellEnd"/>
      <w:r w:rsidRPr="00800CE1">
        <w:rPr>
          <w:rFonts w:eastAsia="Times New Roman" w:cs="Calibri"/>
          <w:b/>
          <w:sz w:val="28"/>
          <w:szCs w:val="28"/>
          <w:lang w:eastAsia="pl-PL"/>
        </w:rPr>
        <w:t xml:space="preserve"> 2021-2027</w:t>
      </w:r>
    </w:p>
    <w:p w14:paraId="5479A81F" w14:textId="77777777" w:rsidR="008E640A" w:rsidRPr="005F13AE" w:rsidRDefault="008E640A" w:rsidP="008E640A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8E640A" w:rsidRPr="008E640A" w14:paraId="62BE6BE6" w14:textId="77777777" w:rsidTr="00A43F83">
        <w:trPr>
          <w:trHeight w:val="600"/>
        </w:trPr>
        <w:tc>
          <w:tcPr>
            <w:tcW w:w="4077" w:type="dxa"/>
            <w:shd w:val="clear" w:color="auto" w:fill="auto"/>
            <w:vAlign w:val="center"/>
          </w:tcPr>
          <w:p w14:paraId="7469E173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INSTYTUCJA PRZYJMUJĄCA WNIOSEK: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CFAF60F" w14:textId="5FC398A7" w:rsidR="008E640A" w:rsidRPr="008E640A" w:rsidRDefault="008E640A" w:rsidP="00A43F83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sz w:val="24"/>
                <w:szCs w:val="24"/>
              </w:rPr>
              <w:t>Urząd Marszałkowski Województwa Warmińsko-Mazurskiego w Olsztynie</w:t>
            </w:r>
          </w:p>
        </w:tc>
      </w:tr>
      <w:tr w:rsidR="008E640A" w:rsidRPr="008E640A" w14:paraId="65C5C139" w14:textId="77777777" w:rsidTr="00A43F83">
        <w:tc>
          <w:tcPr>
            <w:tcW w:w="4077" w:type="dxa"/>
            <w:shd w:val="clear" w:color="auto" w:fill="auto"/>
            <w:vAlign w:val="center"/>
          </w:tcPr>
          <w:p w14:paraId="3E3E373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NABORU: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73D8F897" w14:textId="1B99AE30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A43F83">
              <w:rPr>
                <w:sz w:val="24"/>
                <w:szCs w:val="24"/>
              </w:rPr>
              <w:t>FEWM.07.0</w:t>
            </w:r>
            <w:r w:rsidR="005F13AE">
              <w:rPr>
                <w:sz w:val="24"/>
                <w:szCs w:val="24"/>
              </w:rPr>
              <w:t>6</w:t>
            </w:r>
            <w:r w:rsidRPr="00A43F83">
              <w:rPr>
                <w:sz w:val="24"/>
                <w:szCs w:val="24"/>
              </w:rPr>
              <w:t>-IZ.00-00</w:t>
            </w:r>
            <w:r w:rsidR="008B5958">
              <w:rPr>
                <w:sz w:val="24"/>
                <w:szCs w:val="24"/>
              </w:rPr>
              <w:t>2</w:t>
            </w:r>
            <w:r w:rsidRPr="00A43F83">
              <w:rPr>
                <w:sz w:val="24"/>
                <w:szCs w:val="24"/>
              </w:rPr>
              <w:t>/2</w:t>
            </w:r>
            <w:r w:rsidR="005F13AE">
              <w:rPr>
                <w:sz w:val="24"/>
                <w:szCs w:val="24"/>
              </w:rPr>
              <w:t>4</w:t>
            </w:r>
          </w:p>
        </w:tc>
      </w:tr>
      <w:tr w:rsidR="008E640A" w:rsidRPr="008E640A" w14:paraId="6E78B724" w14:textId="77777777" w:rsidTr="00A43F83">
        <w:tc>
          <w:tcPr>
            <w:tcW w:w="4077" w:type="dxa"/>
            <w:shd w:val="clear" w:color="auto" w:fill="auto"/>
            <w:vAlign w:val="center"/>
          </w:tcPr>
          <w:p w14:paraId="6E929806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NUMER WNIOSKU W SOWA EFS: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08DF02BD" w14:textId="2A83403D" w:rsidR="008E640A" w:rsidRPr="008E640A" w:rsidRDefault="00A43F83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A43F83">
              <w:rPr>
                <w:rFonts w:cs="Calibri"/>
                <w:kern w:val="24"/>
                <w:sz w:val="24"/>
                <w:szCs w:val="24"/>
              </w:rPr>
              <w:t>FEWM.07.0</w:t>
            </w:r>
            <w:r w:rsidR="005F13AE">
              <w:rPr>
                <w:rFonts w:cs="Calibri"/>
                <w:kern w:val="24"/>
                <w:sz w:val="24"/>
                <w:szCs w:val="24"/>
              </w:rPr>
              <w:t>6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-IZ.00-…</w:t>
            </w:r>
            <w:r w:rsidR="00B93326">
              <w:rPr>
                <w:rFonts w:cs="Calibri"/>
                <w:kern w:val="24"/>
                <w:sz w:val="24"/>
                <w:szCs w:val="24"/>
              </w:rPr>
              <w:t>…</w:t>
            </w:r>
            <w:r w:rsidRPr="00A43F83">
              <w:rPr>
                <w:rFonts w:cs="Calibri"/>
                <w:kern w:val="24"/>
                <w:sz w:val="24"/>
                <w:szCs w:val="24"/>
              </w:rPr>
              <w:t>/2</w:t>
            </w:r>
            <w:r w:rsidR="005F13AE">
              <w:rPr>
                <w:rFonts w:cs="Calibri"/>
                <w:kern w:val="24"/>
                <w:sz w:val="24"/>
                <w:szCs w:val="24"/>
              </w:rPr>
              <w:t>4</w:t>
            </w:r>
          </w:p>
        </w:tc>
      </w:tr>
      <w:tr w:rsidR="008E640A" w:rsidRPr="008E640A" w14:paraId="49BD7BB1" w14:textId="77777777" w:rsidTr="00A43F83">
        <w:tc>
          <w:tcPr>
            <w:tcW w:w="4077" w:type="dxa"/>
            <w:shd w:val="clear" w:color="auto" w:fill="auto"/>
            <w:vAlign w:val="center"/>
          </w:tcPr>
          <w:p w14:paraId="2816DFE8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NAZWA WNIOSKODAWCY: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10989CA1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2370D7DE" w14:textId="77777777" w:rsidTr="00A43F83">
        <w:tc>
          <w:tcPr>
            <w:tcW w:w="4077" w:type="dxa"/>
            <w:shd w:val="clear" w:color="auto" w:fill="auto"/>
            <w:vAlign w:val="center"/>
          </w:tcPr>
          <w:p w14:paraId="053F1FC7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TYTUŁ PROJEKTU</w:t>
            </w:r>
            <w:r w:rsidRPr="008E640A">
              <w:rPr>
                <w:rFonts w:asciiTheme="minorHAnsi" w:hAnsiTheme="minorHAnsi" w:cstheme="minorHAnsi"/>
                <w:kern w:val="24"/>
                <w:sz w:val="24"/>
                <w:szCs w:val="24"/>
              </w:rPr>
              <w:t>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61B2CD0A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3F016E90" w14:textId="77777777" w:rsidTr="00A43F83">
        <w:tc>
          <w:tcPr>
            <w:tcW w:w="4077" w:type="dxa"/>
            <w:shd w:val="clear" w:color="auto" w:fill="auto"/>
            <w:vAlign w:val="center"/>
          </w:tcPr>
          <w:p w14:paraId="3B163451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SUMA KONTROLNA WNIOSKU: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5DE1EB01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  <w:tr w:rsidR="008E640A" w:rsidRPr="008E640A" w14:paraId="2F8CF12F" w14:textId="77777777" w:rsidTr="00A43F83">
        <w:tc>
          <w:tcPr>
            <w:tcW w:w="4077" w:type="dxa"/>
            <w:shd w:val="clear" w:color="auto" w:fill="auto"/>
            <w:vAlign w:val="center"/>
          </w:tcPr>
          <w:p w14:paraId="34FB650D" w14:textId="77777777" w:rsidR="008E640A" w:rsidRPr="008E640A" w:rsidRDefault="008E640A" w:rsidP="00A43F83">
            <w:pPr>
              <w:spacing w:before="60" w:after="60"/>
              <w:rPr>
                <w:rFonts w:asciiTheme="minorHAnsi" w:hAnsiTheme="minorHAnsi" w:cstheme="minorHAnsi"/>
                <w:kern w:val="24"/>
                <w:sz w:val="24"/>
                <w:szCs w:val="24"/>
              </w:rPr>
            </w:pPr>
            <w:r w:rsidRPr="008E640A">
              <w:rPr>
                <w:rFonts w:asciiTheme="minorHAnsi" w:hAnsiTheme="minorHAnsi" w:cstheme="minorHAnsi"/>
                <w:b/>
                <w:kern w:val="24"/>
                <w:sz w:val="24"/>
                <w:szCs w:val="24"/>
              </w:rPr>
              <w:t>OCENIAJĄCY:</w:t>
            </w:r>
          </w:p>
        </w:tc>
        <w:tc>
          <w:tcPr>
            <w:tcW w:w="6267" w:type="dxa"/>
            <w:shd w:val="clear" w:color="auto" w:fill="auto"/>
            <w:vAlign w:val="center"/>
          </w:tcPr>
          <w:p w14:paraId="2B607C4A" w14:textId="77777777" w:rsidR="008E640A" w:rsidRPr="008D5D5D" w:rsidRDefault="008E640A" w:rsidP="00A43F83">
            <w:pPr>
              <w:spacing w:before="60" w:after="60"/>
              <w:rPr>
                <w:rFonts w:asciiTheme="minorHAnsi" w:hAnsiTheme="minorHAnsi" w:cstheme="minorHAnsi"/>
                <w:bCs/>
                <w:kern w:val="24"/>
                <w:sz w:val="24"/>
                <w:szCs w:val="24"/>
              </w:rPr>
            </w:pPr>
          </w:p>
        </w:tc>
      </w:tr>
    </w:tbl>
    <w:p w14:paraId="14BDC8E4" w14:textId="77777777" w:rsidR="008E640A" w:rsidRPr="008E640A" w:rsidRDefault="008E640A" w:rsidP="008E640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623"/>
        <w:gridCol w:w="2927"/>
        <w:gridCol w:w="94"/>
        <w:gridCol w:w="3019"/>
      </w:tblGrid>
      <w:tr w:rsidR="008E640A" w:rsidRPr="008E640A" w14:paraId="11778513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solid" w:color="808080" w:fill="auto"/>
          </w:tcPr>
          <w:p w14:paraId="4FD09F2E" w14:textId="77777777" w:rsidR="008E640A" w:rsidRPr="008E640A" w:rsidRDefault="008E640A" w:rsidP="00800CE1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 xml:space="preserve">KRYTERIUM ETAPU NEGOCJACJI </w:t>
            </w:r>
          </w:p>
        </w:tc>
      </w:tr>
      <w:tr w:rsidR="008E640A" w:rsidRPr="008E640A" w14:paraId="08F2A4E3" w14:textId="77777777" w:rsidTr="00800CE1">
        <w:trPr>
          <w:jc w:val="center"/>
        </w:trPr>
        <w:tc>
          <w:tcPr>
            <w:tcW w:w="220" w:type="pct"/>
            <w:vMerge w:val="restart"/>
            <w:shd w:val="solid" w:color="D9D9D9" w:fill="auto"/>
            <w:vAlign w:val="center"/>
          </w:tcPr>
          <w:p w14:paraId="3138E9D1" w14:textId="5A550756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780" w:type="pct"/>
            <w:gridSpan w:val="4"/>
            <w:tcBorders>
              <w:bottom w:val="single" w:sz="4" w:space="0" w:color="auto"/>
            </w:tcBorders>
            <w:shd w:val="solid" w:color="D9D9D9" w:fill="auto"/>
            <w:vAlign w:val="center"/>
          </w:tcPr>
          <w:p w14:paraId="6F6ECE71" w14:textId="77777777" w:rsidR="008E640A" w:rsidRPr="008E640A" w:rsidRDefault="008E640A" w:rsidP="00800CE1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Negocjacje zakończyły się wynikiem pozytywnym</w:t>
            </w:r>
            <w:r w:rsidRPr="008E640A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footnoteReference w:id="1"/>
            </w:r>
            <w:r w:rsidRPr="008E640A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</w:t>
            </w:r>
          </w:p>
        </w:tc>
      </w:tr>
      <w:tr w:rsidR="008E640A" w:rsidRPr="008E640A" w14:paraId="5C391DD6" w14:textId="77777777" w:rsidTr="00800CE1">
        <w:trPr>
          <w:jc w:val="center"/>
        </w:trPr>
        <w:tc>
          <w:tcPr>
            <w:tcW w:w="220" w:type="pct"/>
            <w:vMerge/>
            <w:shd w:val="clear" w:color="D9D9D9" w:fill="auto"/>
            <w:vAlign w:val="center"/>
          </w:tcPr>
          <w:p w14:paraId="5FAC583A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7" w:type="pct"/>
            <w:shd w:val="clear" w:color="D9D9D9" w:fill="auto"/>
            <w:vAlign w:val="center"/>
          </w:tcPr>
          <w:p w14:paraId="71C1990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1667" w:type="pct"/>
            <w:gridSpan w:val="2"/>
            <w:shd w:val="clear" w:color="D9D9D9" w:fill="auto"/>
            <w:vAlign w:val="center"/>
          </w:tcPr>
          <w:p w14:paraId="2B17F02B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DOTYCZY</w:t>
            </w:r>
          </w:p>
        </w:tc>
        <w:tc>
          <w:tcPr>
            <w:tcW w:w="1666" w:type="pct"/>
            <w:shd w:val="clear" w:color="D9D9D9" w:fill="auto"/>
            <w:vAlign w:val="center"/>
          </w:tcPr>
          <w:p w14:paraId="506560A3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8E640A">
              <w:rPr>
                <w:rFonts w:asciiTheme="minorHAnsi" w:hAnsiTheme="minorHAnsi" w:cstheme="minorHAnsi"/>
                <w:b/>
                <w:sz w:val="32"/>
                <w:szCs w:val="32"/>
              </w:rPr>
              <w:t>□</w:t>
            </w:r>
            <w:r w:rsidRPr="008E640A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8E640A">
              <w:rPr>
                <w:rFonts w:asciiTheme="minorHAnsi" w:hAnsiTheme="minorHAnsi" w:cstheme="minorHAnsi"/>
              </w:rPr>
              <w:t>NIE – odrzucić wniosek</w:t>
            </w:r>
          </w:p>
        </w:tc>
      </w:tr>
      <w:tr w:rsidR="008E640A" w:rsidRPr="008E640A" w14:paraId="0CAD65F0" w14:textId="77777777" w:rsidTr="00800CE1">
        <w:trPr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D9D9D9" w:fill="auto"/>
            <w:vAlign w:val="center"/>
          </w:tcPr>
          <w:p w14:paraId="163A85AB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t>Uzasadnienie odrzucenia wniosku</w:t>
            </w:r>
            <w:r w:rsidRPr="008E640A">
              <w:rPr>
                <w:rFonts w:asciiTheme="minorHAnsi" w:hAnsiTheme="minorHAnsi" w:cstheme="minorHAnsi"/>
                <w:i/>
                <w:sz w:val="20"/>
                <w:szCs w:val="20"/>
              </w:rPr>
              <w:cr/>
            </w:r>
          </w:p>
          <w:p w14:paraId="5E26AC50" w14:textId="77777777" w:rsidR="008E640A" w:rsidRPr="008E640A" w:rsidRDefault="008E640A" w:rsidP="00800CE1">
            <w:pPr>
              <w:spacing w:after="0"/>
              <w:rPr>
                <w:rFonts w:asciiTheme="minorHAnsi" w:hAnsiTheme="minorHAnsi" w:cstheme="minorHAnsi"/>
                <w:b/>
                <w:i/>
                <w:sz w:val="32"/>
                <w:szCs w:val="32"/>
              </w:rPr>
            </w:pPr>
          </w:p>
        </w:tc>
      </w:tr>
      <w:tr w:rsidR="008E640A" w:rsidRPr="008E640A" w14:paraId="6C70E5B0" w14:textId="77777777" w:rsidTr="008E640A">
        <w:trPr>
          <w:trHeight w:val="569"/>
          <w:jc w:val="center"/>
        </w:trPr>
        <w:tc>
          <w:tcPr>
            <w:tcW w:w="32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  <w:vAlign w:val="center"/>
          </w:tcPr>
          <w:p w14:paraId="732C58BD" w14:textId="77777777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FFFFFF"/>
              </w:rPr>
            </w:pPr>
            <w:r w:rsidRPr="008E640A">
              <w:rPr>
                <w:rFonts w:asciiTheme="minorHAnsi" w:hAnsiTheme="minorHAnsi" w:cstheme="minorHAnsi"/>
                <w:b/>
                <w:color w:val="FFFFFF"/>
              </w:rPr>
              <w:t>OSTATECZNA KWOTA DOFINANSOWANIA</w:t>
            </w:r>
          </w:p>
        </w:tc>
        <w:tc>
          <w:tcPr>
            <w:tcW w:w="1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808080" w:fill="auto"/>
            <w:vAlign w:val="center"/>
          </w:tcPr>
          <w:p w14:paraId="07553F7A" w14:textId="13E09461" w:rsidR="008E640A" w:rsidRPr="008E640A" w:rsidRDefault="008E640A" w:rsidP="00800CE1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B97FC" w14:textId="6FE78B41" w:rsidR="00A372D9" w:rsidRPr="005F13AE" w:rsidRDefault="00A372D9" w:rsidP="00A372D9">
      <w:pPr>
        <w:rPr>
          <w:rFonts w:asciiTheme="minorHAnsi" w:hAnsiTheme="minorHAnsi" w:cstheme="minorHAnsi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640A" w14:paraId="72E498CD" w14:textId="77777777" w:rsidTr="004F1CB2">
        <w:tc>
          <w:tcPr>
            <w:tcW w:w="4531" w:type="dxa"/>
          </w:tcPr>
          <w:p w14:paraId="1E1E0B8F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5D828792" w14:textId="2339AC91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data</w:t>
            </w:r>
          </w:p>
        </w:tc>
        <w:tc>
          <w:tcPr>
            <w:tcW w:w="4531" w:type="dxa"/>
          </w:tcPr>
          <w:p w14:paraId="130FE564" w14:textId="77777777" w:rsidR="008D4E30" w:rsidRDefault="008D4E30" w:rsidP="008E640A">
            <w:pPr>
              <w:jc w:val="center"/>
              <w:rPr>
                <w:rFonts w:asciiTheme="minorHAnsi" w:hAnsiTheme="minorHAnsi" w:cstheme="minorHAnsi"/>
              </w:rPr>
            </w:pPr>
          </w:p>
          <w:p w14:paraId="2F3A83F2" w14:textId="00ECBBA8" w:rsidR="008E640A" w:rsidRPr="005D248E" w:rsidRDefault="008E640A" w:rsidP="008D4E30">
            <w:pPr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D248E">
              <w:rPr>
                <w:rFonts w:asciiTheme="minorHAnsi" w:hAnsiTheme="minorHAnsi" w:cstheme="minorHAnsi"/>
                <w:sz w:val="18"/>
                <w:szCs w:val="18"/>
              </w:rPr>
              <w:t>podpis Oceniającego</w:t>
            </w:r>
          </w:p>
        </w:tc>
      </w:tr>
    </w:tbl>
    <w:p w14:paraId="20D63A7F" w14:textId="77777777" w:rsidR="008E640A" w:rsidRPr="008E640A" w:rsidRDefault="008E640A" w:rsidP="005F13AE">
      <w:pPr>
        <w:rPr>
          <w:rFonts w:asciiTheme="minorHAnsi" w:hAnsiTheme="minorHAnsi" w:cstheme="minorHAnsi"/>
        </w:rPr>
      </w:pPr>
    </w:p>
    <w:sectPr w:rsidR="008E640A" w:rsidRPr="008E6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F56AB" w14:textId="77777777" w:rsidR="003479A8" w:rsidRDefault="003479A8" w:rsidP="008E640A">
      <w:pPr>
        <w:spacing w:after="0" w:line="240" w:lineRule="auto"/>
      </w:pPr>
      <w:r>
        <w:separator/>
      </w:r>
    </w:p>
  </w:endnote>
  <w:endnote w:type="continuationSeparator" w:id="0">
    <w:p w14:paraId="2E793BAF" w14:textId="77777777" w:rsidR="003479A8" w:rsidRDefault="003479A8" w:rsidP="008E6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449F" w14:textId="77777777" w:rsidR="003479A8" w:rsidRDefault="003479A8" w:rsidP="008E640A">
      <w:pPr>
        <w:spacing w:after="0" w:line="240" w:lineRule="auto"/>
      </w:pPr>
      <w:r>
        <w:separator/>
      </w:r>
    </w:p>
  </w:footnote>
  <w:footnote w:type="continuationSeparator" w:id="0">
    <w:p w14:paraId="0C6F81CF" w14:textId="77777777" w:rsidR="003479A8" w:rsidRDefault="003479A8" w:rsidP="008E640A">
      <w:pPr>
        <w:spacing w:after="0" w:line="240" w:lineRule="auto"/>
      </w:pPr>
      <w:r>
        <w:continuationSeparator/>
      </w:r>
    </w:p>
  </w:footnote>
  <w:footnote w:id="1">
    <w:p w14:paraId="09DFCFC0" w14:textId="3B77483F" w:rsidR="008E640A" w:rsidRPr="008E640A" w:rsidRDefault="008E640A" w:rsidP="008E640A">
      <w:pPr>
        <w:pStyle w:val="Tekstprzypisudolnego"/>
        <w:spacing w:after="0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8E640A">
        <w:rPr>
          <w:b/>
          <w:bCs/>
          <w:lang w:val="pl-PL"/>
        </w:rPr>
        <w:t>Kryterium będzie uznane za spełnione w przypadku, gdy w wyniku negocjacji Wnioskodawca:</w:t>
      </w:r>
      <w:r w:rsidRPr="008E640A">
        <w:rPr>
          <w:lang w:val="pl-PL"/>
        </w:rPr>
        <w:t xml:space="preserve"> </w:t>
      </w:r>
    </w:p>
    <w:p w14:paraId="6A31ADA6" w14:textId="673A75D9" w:rsidR="008E640A" w:rsidRPr="008E640A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wprowadził uzupełnienia lub poprawki wynikające z warunków negocjacyjnych oraz</w:t>
      </w:r>
    </w:p>
    <w:p w14:paraId="0EDF9C4A" w14:textId="3B042B4E" w:rsidR="008E640A" w:rsidRPr="008E640A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przedstawił informacje i wyjaśnienia wynikające z warunków negocjacyjnych, które zostały zaakceptowane przez KOP oraz</w:t>
      </w:r>
    </w:p>
    <w:p w14:paraId="3D7DF84D" w14:textId="57164B72" w:rsidR="008E640A" w:rsidRPr="00E93C44" w:rsidRDefault="008E640A" w:rsidP="008D5D5D">
      <w:pPr>
        <w:pStyle w:val="Tekstprzypisudolnego"/>
        <w:numPr>
          <w:ilvl w:val="0"/>
          <w:numId w:val="2"/>
        </w:numPr>
        <w:spacing w:after="0"/>
        <w:rPr>
          <w:lang w:val="pl-PL"/>
        </w:rPr>
      </w:pPr>
      <w:r w:rsidRPr="008E640A">
        <w:rPr>
          <w:lang w:val="pl-PL"/>
        </w:rPr>
        <w:t>Wnioskodawca nie wprowadził we wniosku zmian innych niż wynikające z warunków negocjacyjnych.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7B7215"/>
    <w:multiLevelType w:val="hybridMultilevel"/>
    <w:tmpl w:val="CF98B700"/>
    <w:lvl w:ilvl="0" w:tplc="9CA272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3B"/>
    <w:rsid w:val="000D50AE"/>
    <w:rsid w:val="003479A8"/>
    <w:rsid w:val="003870CF"/>
    <w:rsid w:val="005D248E"/>
    <w:rsid w:val="005F13AE"/>
    <w:rsid w:val="007F4CDF"/>
    <w:rsid w:val="008B5958"/>
    <w:rsid w:val="008D4E30"/>
    <w:rsid w:val="008D5D5D"/>
    <w:rsid w:val="008E640A"/>
    <w:rsid w:val="00A372D9"/>
    <w:rsid w:val="00A43F83"/>
    <w:rsid w:val="00B00A3B"/>
    <w:rsid w:val="00B9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6EB1"/>
  <w15:chartTrackingRefBased/>
  <w15:docId w15:val="{02A52FCB-2378-4F1C-AA1C-869B2D54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2D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A372D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372D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rsid w:val="008E640A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8E640A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8E640A"/>
    <w:rPr>
      <w:vertAlign w:val="superscript"/>
    </w:rPr>
  </w:style>
  <w:style w:type="table" w:styleId="Tabela-Siatka">
    <w:name w:val="Table Grid"/>
    <w:basedOn w:val="Standardowy"/>
    <w:uiPriority w:val="39"/>
    <w:rsid w:val="008E6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103</Words>
  <Characters>622</Characters>
  <Application>Microsoft Office Word</Application>
  <DocSecurity>0</DocSecurity>
  <Lines>5</Lines>
  <Paragraphs>1</Paragraphs>
  <ScaleCrop>false</ScaleCrop>
  <Company>UMWWM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Załęska</dc:creator>
  <cp:keywords/>
  <dc:description/>
  <cp:lastModifiedBy>Renata Zawół (Chmielińska)</cp:lastModifiedBy>
  <cp:revision>12</cp:revision>
  <dcterms:created xsi:type="dcterms:W3CDTF">2023-04-21T09:58:00Z</dcterms:created>
  <dcterms:modified xsi:type="dcterms:W3CDTF">2024-11-05T10:17:00Z</dcterms:modified>
</cp:coreProperties>
</file>