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80E7E" w14:textId="77777777" w:rsidR="003031C4" w:rsidRPr="00B17A54" w:rsidRDefault="003031C4" w:rsidP="00B5188C">
      <w:pPr>
        <w:spacing w:before="240"/>
        <w:jc w:val="center"/>
        <w:rPr>
          <w:b/>
        </w:rPr>
      </w:pPr>
      <w:r w:rsidRPr="00B17A54">
        <w:rPr>
          <w:b/>
        </w:rPr>
        <w:t>UMOWA O DOFINANSOWANIE PROJEKTU</w:t>
      </w:r>
    </w:p>
    <w:p w14:paraId="4BC0E279" w14:textId="77777777" w:rsidR="003031C4" w:rsidRPr="00B17A54" w:rsidRDefault="00B5188C" w:rsidP="003031C4">
      <w:pPr>
        <w:jc w:val="center"/>
        <w:rPr>
          <w:b/>
        </w:rPr>
      </w:pPr>
      <w:r w:rsidRPr="00B17A54">
        <w:rPr>
          <w:b/>
        </w:rPr>
        <w:t>„</w:t>
      </w:r>
      <w:r w:rsidR="003031C4" w:rsidRPr="00B17A54">
        <w:rPr>
          <w:b/>
        </w:rPr>
        <w:t>………..…………………………………………………...</w:t>
      </w:r>
      <w:r w:rsidRPr="00B17A54">
        <w:rPr>
          <w:b/>
        </w:rPr>
        <w:t>”</w:t>
      </w:r>
    </w:p>
    <w:p w14:paraId="41BD089C" w14:textId="38A8A338" w:rsidR="003031C4" w:rsidRPr="00B17A54" w:rsidRDefault="003031C4" w:rsidP="003031C4">
      <w:pPr>
        <w:jc w:val="center"/>
        <w:rPr>
          <w:b/>
        </w:rPr>
      </w:pPr>
      <w:r w:rsidRPr="00B17A54">
        <w:rPr>
          <w:b/>
        </w:rPr>
        <w:t xml:space="preserve">Nr Umowy </w:t>
      </w:r>
      <w:r w:rsidR="00CA7653" w:rsidRPr="00734DDB">
        <w:rPr>
          <w:b/>
        </w:rPr>
        <w:t>FEWM</w:t>
      </w:r>
      <w:r w:rsidRPr="004D4601">
        <w:rPr>
          <w:b/>
        </w:rPr>
        <w:t>…………………………………</w:t>
      </w:r>
    </w:p>
    <w:p w14:paraId="0C001B8C" w14:textId="77777777" w:rsidR="003031C4" w:rsidRPr="00B17A54" w:rsidRDefault="003031C4" w:rsidP="003031C4">
      <w:pPr>
        <w:jc w:val="center"/>
        <w:rPr>
          <w:b/>
        </w:rPr>
      </w:pPr>
      <w:r w:rsidRPr="00B17A54">
        <w:rPr>
          <w:b/>
        </w:rPr>
        <w:t>w ramach</w:t>
      </w:r>
    </w:p>
    <w:p w14:paraId="7B2D7949" w14:textId="77777777" w:rsidR="00B5188C" w:rsidRPr="00B17A54" w:rsidRDefault="00B5188C" w:rsidP="00B5188C">
      <w:pPr>
        <w:jc w:val="center"/>
        <w:rPr>
          <w:b/>
        </w:rPr>
      </w:pPr>
      <w:r w:rsidRPr="00B17A54">
        <w:rPr>
          <w:b/>
        </w:rPr>
        <w:t>Priorytetu 7 Rynek pracy</w:t>
      </w:r>
    </w:p>
    <w:p w14:paraId="1A92E4E6" w14:textId="77777777" w:rsidR="00B5188C" w:rsidRPr="00B17A54" w:rsidRDefault="00B5188C" w:rsidP="00B5188C">
      <w:pPr>
        <w:jc w:val="center"/>
        <w:rPr>
          <w:b/>
        </w:rPr>
      </w:pPr>
      <w:r w:rsidRPr="00B17A54">
        <w:rPr>
          <w:b/>
        </w:rPr>
        <w:t xml:space="preserve">programu regionalnego Fundusze Europejskie dla Warmii i Mazur 2021-2027 </w:t>
      </w:r>
      <w:r w:rsidRPr="00B17A54">
        <w:rPr>
          <w:b/>
        </w:rPr>
        <w:br/>
        <w:t xml:space="preserve">współfinansowanego ze środków </w:t>
      </w:r>
      <w:r w:rsidRPr="00B17A54">
        <w:rPr>
          <w:rFonts w:eastAsia="Times New Roman" w:cs="Calibri"/>
          <w:b/>
          <w:lang w:eastAsia="pl-PL"/>
        </w:rPr>
        <w:t>Europejskiego Funduszu Społecznego Plus</w:t>
      </w:r>
    </w:p>
    <w:p w14:paraId="10641D4E" w14:textId="77777777" w:rsidR="00B5188C" w:rsidRPr="00B17A54" w:rsidRDefault="00B5188C" w:rsidP="00B5188C"/>
    <w:p w14:paraId="6BC4F354" w14:textId="77777777" w:rsidR="00B5188C" w:rsidRPr="00B17A54" w:rsidRDefault="00B5188C" w:rsidP="00B5188C"/>
    <w:p w14:paraId="7DB7CDFB" w14:textId="77777777" w:rsidR="00B5188C" w:rsidRPr="00B17A54" w:rsidRDefault="00B5188C" w:rsidP="00B5188C">
      <w:r w:rsidRPr="00B17A54">
        <w:t xml:space="preserve">zawarta w dniu …...................................................... w Olsztynie pomiędzy: </w:t>
      </w:r>
    </w:p>
    <w:p w14:paraId="0F6608C1" w14:textId="77777777" w:rsidR="00B5188C" w:rsidRPr="00B17A54" w:rsidRDefault="00B5188C" w:rsidP="00B5188C">
      <w:pPr>
        <w:spacing w:before="120"/>
      </w:pPr>
      <w:r w:rsidRPr="00B17A54">
        <w:rPr>
          <w:b/>
          <w:bCs/>
        </w:rPr>
        <w:t>Województwem Warmińsko-Mazurskim – Wojewódzkim Urzędem Pracy w Olsztynie, ul. Głowackiego 28, 10-448 Olsztyn</w:t>
      </w:r>
      <w:r w:rsidRPr="00B17A54">
        <w:t>, zwanym dalej „Instytucją Pośredniczącą FEWiM 2021-2027”,</w:t>
      </w:r>
    </w:p>
    <w:p w14:paraId="586A7D3F" w14:textId="77777777" w:rsidR="00B5188C" w:rsidRPr="00B17A54" w:rsidRDefault="00B5188C" w:rsidP="00B5188C">
      <w:pPr>
        <w:spacing w:before="120" w:after="120"/>
      </w:pPr>
      <w:r w:rsidRPr="00B17A54">
        <w:t>reprezentowanym przez:</w:t>
      </w:r>
    </w:p>
    <w:p w14:paraId="77A8AC77" w14:textId="51EF46D4" w:rsidR="00A62793" w:rsidRPr="00734DDB" w:rsidRDefault="00356BFF" w:rsidP="00734DDB">
      <w:r w:rsidRPr="00356BFF">
        <w:rPr>
          <w:bCs/>
        </w:rPr>
        <w:t>Panią</w:t>
      </w:r>
      <w:r w:rsidR="001679C7">
        <w:rPr>
          <w:bCs/>
        </w:rPr>
        <w:t>/</w:t>
      </w:r>
      <w:r w:rsidR="00A62793" w:rsidRPr="00734DDB">
        <w:t xml:space="preserve">Pana </w:t>
      </w:r>
      <w:r w:rsidRPr="00356BFF">
        <w:rPr>
          <w:bCs/>
        </w:rPr>
        <w:t>……………</w:t>
      </w:r>
      <w:r>
        <w:rPr>
          <w:bCs/>
        </w:rPr>
        <w:t>…………………</w:t>
      </w:r>
      <w:r w:rsidRPr="00356BFF">
        <w:rPr>
          <w:bCs/>
        </w:rPr>
        <w:t xml:space="preserve">, </w:t>
      </w:r>
      <w:r>
        <w:rPr>
          <w:bCs/>
        </w:rPr>
        <w:t>D</w:t>
      </w:r>
      <w:r w:rsidR="00B5188C" w:rsidRPr="00356BFF">
        <w:rPr>
          <w:bCs/>
        </w:rPr>
        <w:t>yrektora</w:t>
      </w:r>
      <w:r>
        <w:rPr>
          <w:bCs/>
        </w:rPr>
        <w:t>/</w:t>
      </w:r>
      <w:r w:rsidR="00A62793" w:rsidRPr="00734DDB">
        <w:t xml:space="preserve">Wicedyrektora Wojewódzkiego Urzędu Pracy w Olsztynie, działającego na mocy pełnomocnictwa </w:t>
      </w:r>
      <w:r>
        <w:rPr>
          <w:bCs/>
        </w:rPr>
        <w:t>………………………………………</w:t>
      </w:r>
      <w:r w:rsidRPr="00356BFF">
        <w:rPr>
          <w:bCs/>
        </w:rPr>
        <w:t xml:space="preserve">…… </w:t>
      </w:r>
      <w:r w:rsidR="00B5188C" w:rsidRPr="00356BFF">
        <w:rPr>
          <w:bCs/>
        </w:rPr>
        <w:t xml:space="preserve">z dnia </w:t>
      </w:r>
      <w:r w:rsidRPr="00356BFF">
        <w:rPr>
          <w:bCs/>
        </w:rPr>
        <w:t>……………………</w:t>
      </w:r>
      <w:r>
        <w:rPr>
          <w:bCs/>
        </w:rPr>
        <w:t>……………..</w:t>
      </w:r>
      <w:r w:rsidRPr="00356BFF">
        <w:rPr>
          <w:bCs/>
        </w:rPr>
        <w:t>…</w:t>
      </w:r>
    </w:p>
    <w:p w14:paraId="12476886" w14:textId="77777777" w:rsidR="003031C4" w:rsidRPr="00B17A54" w:rsidRDefault="003031C4" w:rsidP="00B5188C">
      <w:pPr>
        <w:spacing w:before="240" w:after="240"/>
      </w:pPr>
      <w:r w:rsidRPr="00B17A54">
        <w:t>a</w:t>
      </w:r>
    </w:p>
    <w:p w14:paraId="58819D91" w14:textId="77777777" w:rsidR="003031C4" w:rsidRPr="00B17A54" w:rsidRDefault="003031C4" w:rsidP="003031C4">
      <w:r w:rsidRPr="00B17A54">
        <w:t>...................................</w:t>
      </w:r>
      <w:r w:rsidR="00EC1315" w:rsidRPr="00B17A54">
        <w:t>....................</w:t>
      </w:r>
      <w:r w:rsidRPr="00B17A54">
        <w:t xml:space="preserve">............... z siedzibą w ……………………., </w:t>
      </w:r>
    </w:p>
    <w:p w14:paraId="7F86A90D" w14:textId="77777777" w:rsidR="003031C4" w:rsidRPr="00B17A54" w:rsidRDefault="003031C4" w:rsidP="003031C4">
      <w:r w:rsidRPr="00B17A54">
        <w:t>NIP …………., REGON ………………</w:t>
      </w:r>
      <w:r w:rsidRPr="00B17A54">
        <w:rPr>
          <w:i/>
        </w:rPr>
        <w:t xml:space="preserve">, </w:t>
      </w:r>
      <w:r w:rsidRPr="00B17A54">
        <w:t>KRS …………………………..</w:t>
      </w:r>
    </w:p>
    <w:p w14:paraId="6C104EB5" w14:textId="77777777" w:rsidR="003031C4" w:rsidRPr="00B17A54" w:rsidRDefault="003031C4" w:rsidP="003031C4">
      <w:pPr>
        <w:rPr>
          <w:i/>
        </w:rPr>
      </w:pPr>
      <w:r w:rsidRPr="00B17A54">
        <w:t>zwaną/</w:t>
      </w:r>
      <w:proofErr w:type="spellStart"/>
      <w:r w:rsidRPr="00B17A54">
        <w:t>ym</w:t>
      </w:r>
      <w:proofErr w:type="spellEnd"/>
      <w:r w:rsidRPr="00B17A54">
        <w:t xml:space="preserve"> dalej</w:t>
      </w:r>
      <w:r w:rsidRPr="00B17A54">
        <w:rPr>
          <w:i/>
        </w:rPr>
        <w:t xml:space="preserve"> </w:t>
      </w:r>
      <w:r w:rsidRPr="00B17A54">
        <w:t>Beneficjentem,</w:t>
      </w:r>
    </w:p>
    <w:p w14:paraId="48A860AD" w14:textId="77777777" w:rsidR="003031C4" w:rsidRPr="00B17A54" w:rsidRDefault="003031C4" w:rsidP="003031C4">
      <w:r w:rsidRPr="00B17A54">
        <w:t>reprezentowanym przez:</w:t>
      </w:r>
    </w:p>
    <w:p w14:paraId="7E91AE7A" w14:textId="77777777" w:rsidR="003031C4" w:rsidRPr="00B17A54" w:rsidRDefault="003031C4" w:rsidP="003031C4">
      <w:r w:rsidRPr="00B17A54">
        <w:t>Pana/Panią .............................................................…...............................................................</w:t>
      </w:r>
    </w:p>
    <w:p w14:paraId="35DF7229" w14:textId="77777777" w:rsidR="003031C4" w:rsidRPr="00B17A54" w:rsidRDefault="003031C4" w:rsidP="003031C4">
      <w:r w:rsidRPr="00B17A54">
        <w:t>na podstawie pełnomocnictwa ………………………………….……….. z dnia …………………………….…,</w:t>
      </w:r>
      <w:r w:rsidRPr="00B17A54">
        <w:rPr>
          <w:vertAlign w:val="superscript"/>
        </w:rPr>
        <w:footnoteReference w:id="2"/>
      </w:r>
      <w:r w:rsidRPr="00B17A54">
        <w:t xml:space="preserve"> </w:t>
      </w:r>
      <w:r w:rsidR="002B3373" w:rsidRPr="00B17A54">
        <w:t>przy</w:t>
      </w:r>
      <w:r w:rsidR="00E66BC4" w:rsidRPr="00B17A54">
        <w:t> </w:t>
      </w:r>
      <w:r w:rsidR="002B3373" w:rsidRPr="00B17A54">
        <w:t>kontrasygnacie</w:t>
      </w:r>
      <w:r w:rsidR="006A2675" w:rsidRPr="00B17A54">
        <w:t xml:space="preserve"> </w:t>
      </w:r>
      <w:r w:rsidR="002B3373" w:rsidRPr="00B17A54">
        <w:t>………………………………………………………………………………………………………………</w:t>
      </w:r>
      <w:r w:rsidR="00AC2A95" w:rsidRPr="00B17A54">
        <w:t>…………</w:t>
      </w:r>
      <w:r w:rsidR="002B3373" w:rsidRPr="00B17A54">
        <w:t xml:space="preserve">… </w:t>
      </w:r>
      <w:r w:rsidR="002B3373" w:rsidRPr="00B17A54">
        <w:rPr>
          <w:rStyle w:val="Odwoanieprzypisudolnego"/>
        </w:rPr>
        <w:footnoteReference w:id="3"/>
      </w:r>
    </w:p>
    <w:p w14:paraId="582B61D7" w14:textId="77777777" w:rsidR="00E66BC4" w:rsidRPr="00B17A54" w:rsidRDefault="00E66BC4" w:rsidP="003031C4"/>
    <w:p w14:paraId="135551DF" w14:textId="15150505" w:rsidR="003031C4" w:rsidRPr="00B17A54" w:rsidRDefault="003031C4" w:rsidP="003031C4">
      <w:r w:rsidRPr="00B17A54">
        <w:t xml:space="preserve">zwanymi dalej </w:t>
      </w:r>
      <w:r w:rsidRPr="00B17A54">
        <w:rPr>
          <w:b/>
        </w:rPr>
        <w:t>Stronami</w:t>
      </w:r>
      <w:r w:rsidR="00126DF9" w:rsidRPr="00B17A54">
        <w:rPr>
          <w:b/>
        </w:rPr>
        <w:t>.</w:t>
      </w:r>
      <w:r w:rsidRPr="00B17A54">
        <w:rPr>
          <w:b/>
        </w:rPr>
        <w:t xml:space="preserve"> </w:t>
      </w:r>
    </w:p>
    <w:p w14:paraId="4B32868B" w14:textId="77777777" w:rsidR="003031C4" w:rsidRPr="00B17A54" w:rsidRDefault="003031C4" w:rsidP="003031C4"/>
    <w:p w14:paraId="6C60549D" w14:textId="77777777" w:rsidR="003031C4" w:rsidRPr="00B17A54" w:rsidRDefault="003031C4" w:rsidP="003031C4">
      <w:r w:rsidRPr="00B17A54">
        <w:t xml:space="preserve">Działając na podstawie art. 8 ust. 1 pkt 2 oraz ust. 2 pkt 3 </w:t>
      </w:r>
      <w:r w:rsidRPr="00B17A54">
        <w:rPr>
          <w:i/>
        </w:rPr>
        <w:t xml:space="preserve">ustawy z dnia </w:t>
      </w:r>
      <w:r w:rsidR="00C266F1" w:rsidRPr="00B17A54">
        <w:rPr>
          <w:i/>
        </w:rPr>
        <w:t>28 kwietnia 2022 r.</w:t>
      </w:r>
      <w:r w:rsidRPr="00B17A54">
        <w:rPr>
          <w:i/>
        </w:rPr>
        <w:t xml:space="preserve"> o</w:t>
      </w:r>
      <w:r w:rsidR="00C266F1" w:rsidRPr="00B17A54">
        <w:rPr>
          <w:i/>
        </w:rPr>
        <w:t> </w:t>
      </w:r>
      <w:r w:rsidRPr="00B17A54">
        <w:rPr>
          <w:i/>
        </w:rPr>
        <w:t>zasadach realizacji zadań finansowanych ze środków europejskich w perspektywie finansowej 2021-2027</w:t>
      </w:r>
      <w:r w:rsidRPr="00B17A54">
        <w:t xml:space="preserve"> – zwanej dalej </w:t>
      </w:r>
      <w:r w:rsidR="00397EC4" w:rsidRPr="00B17A54">
        <w:t>„</w:t>
      </w:r>
      <w:r w:rsidRPr="00B17A54">
        <w:rPr>
          <w:b/>
        </w:rPr>
        <w:t>ustawą wdrożeniową</w:t>
      </w:r>
      <w:r w:rsidRPr="00B17A54">
        <w:t>” oraz mając w szczególności na uwadze:</w:t>
      </w:r>
    </w:p>
    <w:p w14:paraId="469B0E3C" w14:textId="77777777" w:rsidR="003031C4" w:rsidRPr="00B17A54" w:rsidRDefault="003031C4" w:rsidP="00797BD0">
      <w:pPr>
        <w:numPr>
          <w:ilvl w:val="0"/>
          <w:numId w:val="1"/>
        </w:numPr>
        <w:ind w:left="426" w:hanging="426"/>
      </w:pPr>
      <w:bookmarkStart w:id="0" w:name="_Hlk97116470"/>
      <w:r w:rsidRPr="00B17A54">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B5188C" w:rsidRPr="00B17A54">
        <w:rPr>
          <w:i/>
        </w:rPr>
        <w:t>j</w:t>
      </w:r>
      <w:r w:rsidRPr="00B17A54">
        <w:t>, zwane dalej ,,</w:t>
      </w:r>
      <w:r w:rsidR="00EC1315" w:rsidRPr="00B17A54">
        <w:rPr>
          <w:b/>
        </w:rPr>
        <w:t>rozporządzeniem ogólnym</w:t>
      </w:r>
      <w:r w:rsidRPr="00B17A54">
        <w:t>”,</w:t>
      </w:r>
    </w:p>
    <w:p w14:paraId="457DEFBC" w14:textId="77777777" w:rsidR="00EC1315" w:rsidRPr="00B17A54" w:rsidRDefault="00EC1315" w:rsidP="00797BD0">
      <w:pPr>
        <w:numPr>
          <w:ilvl w:val="0"/>
          <w:numId w:val="1"/>
        </w:numPr>
        <w:ind w:left="426" w:hanging="426"/>
      </w:pPr>
      <w:r w:rsidRPr="00B17A54">
        <w:rPr>
          <w:i/>
        </w:rPr>
        <w:t>Rozporządzenie Parlamentu Europejskiego i Rady (UE) 2021/1057 z dnia 24 czerwca 2021 r. ustanawiające Europejski Fundusz Społeczny Plus (EFS+) oraz uchylające rozporządzenie (UE) nr 1296/2013</w:t>
      </w:r>
      <w:r w:rsidRPr="00B17A54">
        <w:t>, zwane dalej ,,</w:t>
      </w:r>
      <w:r w:rsidRPr="00B17A54">
        <w:rPr>
          <w:b/>
        </w:rPr>
        <w:t>rozporządzeniem EFS+</w:t>
      </w:r>
      <w:r w:rsidRPr="00B17A54">
        <w:t>”,</w:t>
      </w:r>
    </w:p>
    <w:bookmarkEnd w:id="0"/>
    <w:p w14:paraId="0B62D445" w14:textId="28FF0BAF" w:rsidR="003031C4" w:rsidRPr="00B17A54" w:rsidRDefault="003031C4" w:rsidP="00797BD0">
      <w:pPr>
        <w:numPr>
          <w:ilvl w:val="0"/>
          <w:numId w:val="1"/>
        </w:numPr>
        <w:ind w:left="426" w:hanging="426"/>
      </w:pPr>
      <w:r w:rsidRPr="00B17A54">
        <w:rPr>
          <w:i/>
        </w:rPr>
        <w:lastRenderedPageBreak/>
        <w:t>Ustawę z dnia 27 sierpnia 2009 r. o finansach publicznych</w:t>
      </w:r>
      <w:r w:rsidRPr="00B17A54">
        <w:t>, zwaną dalej ,,</w:t>
      </w:r>
      <w:r w:rsidRPr="00B17A54">
        <w:rPr>
          <w:b/>
        </w:rPr>
        <w:t>ustawą o finansach publicznych</w:t>
      </w:r>
      <w:r w:rsidRPr="00B17A54">
        <w:t>”</w:t>
      </w:r>
      <w:r w:rsidR="00673365">
        <w:t>,</w:t>
      </w:r>
    </w:p>
    <w:p w14:paraId="69760DCA" w14:textId="77777777" w:rsidR="003031C4" w:rsidRPr="00B17A54" w:rsidRDefault="003031C4" w:rsidP="003031C4"/>
    <w:p w14:paraId="70FBFD75" w14:textId="77777777" w:rsidR="007635EF" w:rsidRPr="00B17A54" w:rsidRDefault="007635EF" w:rsidP="007635EF">
      <w:pPr>
        <w:pStyle w:val="Akapitzlist"/>
        <w:spacing w:after="60"/>
        <w:ind w:left="0"/>
        <w:contextualSpacing/>
        <w:rPr>
          <w:rFonts w:ascii="Calibri" w:hAnsi="Calibri" w:cs="Arial"/>
          <w:b/>
        </w:rPr>
      </w:pPr>
      <w:r w:rsidRPr="00B17A54">
        <w:rPr>
          <w:rFonts w:ascii="Calibri" w:hAnsi="Calibri" w:cs="Arial"/>
          <w:b/>
        </w:rPr>
        <w:t>Strony</w:t>
      </w:r>
      <w:r w:rsidR="00282004" w:rsidRPr="00B17A54">
        <w:rPr>
          <w:rFonts w:ascii="Calibri" w:hAnsi="Calibri" w:cs="Arial"/>
          <w:b/>
        </w:rPr>
        <w:t xml:space="preserve"> </w:t>
      </w:r>
      <w:r w:rsidRPr="00B17A54">
        <w:rPr>
          <w:rFonts w:ascii="Calibri" w:hAnsi="Calibri" w:cs="Arial"/>
          <w:b/>
        </w:rPr>
        <w:t>zgodnie postanawiają</w:t>
      </w:r>
      <w:r w:rsidR="003A3852" w:rsidRPr="00B17A54">
        <w:rPr>
          <w:rFonts w:ascii="Calibri" w:hAnsi="Calibri" w:cs="Arial"/>
          <w:b/>
        </w:rPr>
        <w:t xml:space="preserve"> zawrzeć</w:t>
      </w:r>
      <w:r w:rsidRPr="00B17A54">
        <w:rPr>
          <w:rFonts w:ascii="Calibri" w:hAnsi="Calibri" w:cs="Arial"/>
          <w:b/>
        </w:rPr>
        <w:t xml:space="preserve"> </w:t>
      </w:r>
      <w:r w:rsidR="003A3852" w:rsidRPr="00B17A54">
        <w:rPr>
          <w:rFonts w:ascii="Calibri" w:hAnsi="Calibri" w:cs="Arial"/>
          <w:b/>
        </w:rPr>
        <w:t>Umowę o dofinansowanie, zwaną dalej „Umową”</w:t>
      </w:r>
      <w:r w:rsidR="00FC3D1F" w:rsidRPr="00B17A54">
        <w:rPr>
          <w:rFonts w:ascii="Calibri" w:hAnsi="Calibri" w:cs="Arial"/>
          <w:b/>
        </w:rPr>
        <w:t>,</w:t>
      </w:r>
      <w:r w:rsidR="003A3852" w:rsidRPr="00B17A54">
        <w:rPr>
          <w:rFonts w:ascii="Calibri" w:hAnsi="Calibri" w:cs="Arial"/>
          <w:b/>
        </w:rPr>
        <w:t xml:space="preserve"> na następujących warunkach</w:t>
      </w:r>
      <w:r w:rsidRPr="00B17A54">
        <w:rPr>
          <w:rFonts w:ascii="Calibri" w:hAnsi="Calibri" w:cs="Arial"/>
          <w:b/>
        </w:rPr>
        <w:t>:</w:t>
      </w:r>
    </w:p>
    <w:p w14:paraId="0E37741B" w14:textId="77777777" w:rsidR="007635EF" w:rsidRPr="00B17A54" w:rsidRDefault="007635EF" w:rsidP="00364E12">
      <w:pPr>
        <w:pStyle w:val="Akapitzlist"/>
        <w:spacing w:before="200" w:after="120" w:line="240" w:lineRule="auto"/>
        <w:ind w:left="0"/>
        <w:jc w:val="center"/>
        <w:rPr>
          <w:rFonts w:ascii="Calibri" w:hAnsi="Calibri" w:cs="Arial"/>
          <w:b/>
        </w:rPr>
      </w:pPr>
      <w:r w:rsidRPr="00B17A54">
        <w:rPr>
          <w:rFonts w:ascii="Calibri" w:hAnsi="Calibri" w:cs="Arial"/>
          <w:b/>
        </w:rPr>
        <w:t>Definicje</w:t>
      </w:r>
    </w:p>
    <w:p w14:paraId="006DFA5E" w14:textId="77777777" w:rsidR="007635EF" w:rsidRPr="00B17A54" w:rsidRDefault="007635EF" w:rsidP="00364E12">
      <w:pPr>
        <w:spacing w:after="120"/>
        <w:jc w:val="center"/>
        <w:rPr>
          <w:rFonts w:ascii="Calibri" w:eastAsia="Calibri" w:hAnsi="Calibri" w:cs="Arial"/>
          <w:b/>
        </w:rPr>
      </w:pPr>
      <w:r w:rsidRPr="00B17A54">
        <w:rPr>
          <w:rFonts w:ascii="Calibri" w:eastAsia="Calibri" w:hAnsi="Calibri" w:cs="Arial"/>
          <w:b/>
        </w:rPr>
        <w:t>§ 1</w:t>
      </w:r>
    </w:p>
    <w:p w14:paraId="162A915D" w14:textId="0A6609F9" w:rsidR="007635EF" w:rsidRPr="00B17A54" w:rsidRDefault="007635EF" w:rsidP="007635EF">
      <w:pPr>
        <w:rPr>
          <w:rFonts w:cstheme="minorHAnsi"/>
        </w:rPr>
      </w:pPr>
      <w:r w:rsidRPr="00B17A54">
        <w:rPr>
          <w:rFonts w:cstheme="minorHAnsi"/>
        </w:rPr>
        <w:t>Użyte w Umowie określenia oznaczają:</w:t>
      </w:r>
    </w:p>
    <w:p w14:paraId="7A174C83" w14:textId="56759B12" w:rsidR="007635EF" w:rsidRPr="00F9587C" w:rsidRDefault="007635EF" w:rsidP="00FC3D1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Beneficjent</w:t>
      </w:r>
      <w:r w:rsidRPr="00B17A54">
        <w:rPr>
          <w:rFonts w:cstheme="minorHAnsi"/>
          <w:szCs w:val="22"/>
        </w:rPr>
        <w:t>”</w:t>
      </w:r>
      <w:r w:rsidRPr="00F9587C">
        <w:rPr>
          <w:rFonts w:cstheme="minorHAnsi"/>
          <w:szCs w:val="22"/>
        </w:rPr>
        <w:t xml:space="preserve"> – </w:t>
      </w:r>
      <w:r w:rsidR="004A2A0D" w:rsidRPr="00F9587C">
        <w:rPr>
          <w:rFonts w:cstheme="minorHAnsi"/>
          <w:szCs w:val="22"/>
        </w:rPr>
        <w:t>podmiot, o którym mowa w art. 2 pkt 9 rozporządzenia ogólnego</w:t>
      </w:r>
      <w:r w:rsidRPr="00F9587C">
        <w:rPr>
          <w:rFonts w:cstheme="minorHAnsi"/>
          <w:szCs w:val="22"/>
        </w:rPr>
        <w:t>;</w:t>
      </w:r>
    </w:p>
    <w:p w14:paraId="6ADF3DFA" w14:textId="523E7967" w:rsidR="00734349" w:rsidRPr="00F9587C" w:rsidRDefault="00734349" w:rsidP="001274E9">
      <w:pPr>
        <w:pStyle w:val="Akapitzlist"/>
        <w:numPr>
          <w:ilvl w:val="0"/>
          <w:numId w:val="2"/>
        </w:numPr>
        <w:ind w:left="426" w:hanging="426"/>
        <w:rPr>
          <w:rFonts w:cstheme="minorHAnsi"/>
          <w:szCs w:val="22"/>
        </w:rPr>
      </w:pPr>
      <w:r w:rsidRPr="00F9587C">
        <w:rPr>
          <w:rFonts w:cstheme="minorHAnsi"/>
          <w:szCs w:val="22"/>
        </w:rPr>
        <w:t>„</w:t>
      </w:r>
      <w:r w:rsidRPr="00F9587C">
        <w:rPr>
          <w:rFonts w:ascii="Calibri" w:hAnsi="Calibri" w:cs="Calibri"/>
          <w:b/>
          <w:szCs w:val="22"/>
        </w:rPr>
        <w:t>CST2021</w:t>
      </w:r>
      <w:r w:rsidRPr="00F9587C">
        <w:rPr>
          <w:rFonts w:cstheme="minorHAnsi"/>
          <w:szCs w:val="22"/>
        </w:rPr>
        <w:t>”</w:t>
      </w:r>
      <w:r w:rsidRPr="00F9587C">
        <w:rPr>
          <w:rFonts w:ascii="Calibri" w:hAnsi="Calibri" w:cs="Calibri"/>
          <w:szCs w:val="22"/>
        </w:rPr>
        <w:t xml:space="preserve"> </w:t>
      </w:r>
      <w:r w:rsidR="00CA5817" w:rsidRPr="00F9587C">
        <w:rPr>
          <w:rFonts w:ascii="Calibri" w:hAnsi="Calibri" w:cs="Calibri"/>
          <w:szCs w:val="22"/>
        </w:rPr>
        <w:t>–</w:t>
      </w:r>
      <w:r w:rsidRPr="00F9587C">
        <w:rPr>
          <w:rFonts w:ascii="Calibri" w:hAnsi="Calibri" w:cs="Calibri"/>
          <w:szCs w:val="22"/>
        </w:rPr>
        <w:t xml:space="preserve"> system teleinformatyczny, o którym mowa w art. </w:t>
      </w:r>
      <w:r w:rsidR="003243AA" w:rsidRPr="00F9587C">
        <w:rPr>
          <w:rFonts w:ascii="Calibri" w:hAnsi="Calibri" w:cs="Calibri"/>
          <w:szCs w:val="22"/>
        </w:rPr>
        <w:t>2</w:t>
      </w:r>
      <w:r w:rsidRPr="00F9587C">
        <w:rPr>
          <w:rFonts w:ascii="Calibri" w:hAnsi="Calibri" w:cs="Calibri"/>
          <w:szCs w:val="22"/>
        </w:rPr>
        <w:t xml:space="preserve"> ust. </w:t>
      </w:r>
      <w:r w:rsidRPr="00F9587C">
        <w:rPr>
          <w:rFonts w:cstheme="minorHAnsi"/>
          <w:szCs w:val="22"/>
        </w:rPr>
        <w:t>2</w:t>
      </w:r>
      <w:r w:rsidR="003243AA" w:rsidRPr="00F9587C">
        <w:rPr>
          <w:rFonts w:cstheme="minorHAnsi"/>
          <w:szCs w:val="22"/>
        </w:rPr>
        <w:t>9</w:t>
      </w:r>
      <w:r w:rsidRPr="00F9587C">
        <w:rPr>
          <w:rFonts w:ascii="Calibri" w:hAnsi="Calibri" w:cs="Calibri"/>
          <w:szCs w:val="22"/>
        </w:rPr>
        <w:t xml:space="preserve"> ustawy </w:t>
      </w:r>
      <w:r w:rsidRPr="00F9587C">
        <w:rPr>
          <w:rFonts w:cstheme="minorHAnsi"/>
          <w:szCs w:val="22"/>
        </w:rPr>
        <w:t>wdrożeniowej</w:t>
      </w:r>
      <w:r w:rsidRPr="00F9587C">
        <w:rPr>
          <w:rFonts w:ascii="Calibri" w:hAnsi="Calibri" w:cs="Calibri"/>
          <w:szCs w:val="22"/>
        </w:rPr>
        <w:t xml:space="preserve">, </w:t>
      </w:r>
      <w:r w:rsidR="008D7702" w:rsidRPr="00F9587C">
        <w:rPr>
          <w:rFonts w:ascii="Calibri" w:hAnsi="Calibri" w:cs="Calibri"/>
          <w:szCs w:val="22"/>
        </w:rPr>
        <w:t xml:space="preserve">którego elementem jest aplikacja </w:t>
      </w:r>
      <w:r w:rsidR="008D7702" w:rsidRPr="00F9587C">
        <w:rPr>
          <w:rFonts w:ascii="Calibri" w:hAnsi="Calibri" w:cs="Calibri"/>
          <w:b/>
          <w:szCs w:val="22"/>
        </w:rPr>
        <w:t>SL2021</w:t>
      </w:r>
      <w:r w:rsidR="008D7702" w:rsidRPr="00F9587C">
        <w:rPr>
          <w:rFonts w:ascii="Calibri" w:hAnsi="Calibri" w:cs="Calibri"/>
          <w:szCs w:val="22"/>
        </w:rPr>
        <w:t xml:space="preserve">, </w:t>
      </w:r>
      <w:r w:rsidRPr="00F9587C">
        <w:rPr>
          <w:rFonts w:ascii="Calibri" w:hAnsi="Calibri" w:cs="Calibri"/>
          <w:szCs w:val="22"/>
        </w:rPr>
        <w:t xml:space="preserve">wspierający realizację </w:t>
      </w:r>
      <w:r w:rsidR="00487597" w:rsidRPr="00F9587C">
        <w:rPr>
          <w:rFonts w:ascii="Calibri" w:hAnsi="Calibri" w:cs="Calibri"/>
          <w:szCs w:val="22"/>
        </w:rPr>
        <w:t>P</w:t>
      </w:r>
      <w:r w:rsidR="00EA6383" w:rsidRPr="00F9587C">
        <w:rPr>
          <w:rFonts w:ascii="Calibri" w:hAnsi="Calibri" w:cs="Calibri"/>
          <w:szCs w:val="22"/>
        </w:rPr>
        <w:t>rojek</w:t>
      </w:r>
      <w:r w:rsidRPr="00F9587C">
        <w:rPr>
          <w:rFonts w:ascii="Calibri" w:hAnsi="Calibri" w:cs="Calibri"/>
          <w:szCs w:val="22"/>
        </w:rPr>
        <w:t>t</w:t>
      </w:r>
      <w:r w:rsidR="00487597" w:rsidRPr="00F9587C">
        <w:rPr>
          <w:rFonts w:ascii="Calibri" w:hAnsi="Calibri" w:cs="Calibri"/>
          <w:szCs w:val="22"/>
        </w:rPr>
        <w:t>u</w:t>
      </w:r>
      <w:r w:rsidR="008D7702" w:rsidRPr="00F9587C">
        <w:rPr>
          <w:rFonts w:ascii="Calibri" w:hAnsi="Calibri" w:cs="Calibri"/>
          <w:szCs w:val="22"/>
        </w:rPr>
        <w:t>;</w:t>
      </w:r>
    </w:p>
    <w:p w14:paraId="11599623" w14:textId="77777777" w:rsidR="006174F2" w:rsidRPr="00F9587C" w:rsidRDefault="007635EF" w:rsidP="00FC3D1F">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Dni robocze</w:t>
      </w:r>
      <w:r w:rsidRPr="00F9587C">
        <w:rPr>
          <w:rFonts w:cstheme="minorHAnsi"/>
          <w:szCs w:val="22"/>
        </w:rPr>
        <w:t xml:space="preserve">” - </w:t>
      </w:r>
      <w:r w:rsidR="00A439B5" w:rsidRPr="00F9587C">
        <w:rPr>
          <w:rFonts w:cs="Calibri"/>
          <w:szCs w:val="22"/>
        </w:rPr>
        <w:t>dni z wyłączeniem sobót i dni ustawowo wolnych od pracy w rozumieniu ustawy z dnia 18 stycznia 1951 r. o dniach wolnych od pracy</w:t>
      </w:r>
      <w:r w:rsidRPr="00F9587C">
        <w:rPr>
          <w:rFonts w:cstheme="minorHAnsi"/>
          <w:szCs w:val="22"/>
        </w:rPr>
        <w:t>;</w:t>
      </w:r>
    </w:p>
    <w:p w14:paraId="34E16900" w14:textId="34971594" w:rsidR="006174F2" w:rsidRPr="00F9587C" w:rsidRDefault="007635EF" w:rsidP="006174F2">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Dofinansowanie</w:t>
      </w:r>
      <w:r w:rsidRPr="00F9587C">
        <w:rPr>
          <w:rFonts w:cstheme="minorHAnsi"/>
          <w:szCs w:val="22"/>
        </w:rPr>
        <w:t xml:space="preserve">” – </w:t>
      </w:r>
      <w:r w:rsidR="00FC3B0F" w:rsidRPr="00F9587C">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F9587C">
        <w:rPr>
          <w:rFonts w:cstheme="minorHAnsi"/>
          <w:szCs w:val="22"/>
        </w:rPr>
        <w:t>;</w:t>
      </w:r>
    </w:p>
    <w:p w14:paraId="4685E5E3" w14:textId="77777777" w:rsidR="007635EF" w:rsidRPr="00F9587C" w:rsidRDefault="006174F2" w:rsidP="00BC0DE9">
      <w:pPr>
        <w:pStyle w:val="Akapitzlist"/>
        <w:numPr>
          <w:ilvl w:val="0"/>
          <w:numId w:val="2"/>
        </w:numPr>
        <w:ind w:left="426" w:hanging="426"/>
        <w:rPr>
          <w:rFonts w:cstheme="minorHAnsi"/>
          <w:szCs w:val="22"/>
        </w:rPr>
      </w:pPr>
      <w:r w:rsidRPr="00F9587C">
        <w:rPr>
          <w:rFonts w:cstheme="minorHAnsi"/>
          <w:b/>
          <w:szCs w:val="22"/>
        </w:rPr>
        <w:t>„Dotacja celowa”</w:t>
      </w:r>
      <w:r w:rsidRPr="00F9587C">
        <w:rPr>
          <w:rFonts w:cstheme="minorHAnsi"/>
          <w:szCs w:val="22"/>
        </w:rPr>
        <w:t xml:space="preserve"> – środki, o których mowa w art. 127 ust. 2 pkt 5 ustawy </w:t>
      </w:r>
      <w:r w:rsidR="009863F8" w:rsidRPr="00F9587C">
        <w:rPr>
          <w:rFonts w:cstheme="minorHAnsi"/>
          <w:szCs w:val="22"/>
        </w:rPr>
        <w:t xml:space="preserve">o </w:t>
      </w:r>
      <w:r w:rsidRPr="00F9587C">
        <w:rPr>
          <w:rFonts w:cstheme="minorHAnsi"/>
          <w:szCs w:val="22"/>
        </w:rPr>
        <w:t>finansach publicznych;</w:t>
      </w:r>
    </w:p>
    <w:p w14:paraId="19D11AD8" w14:textId="10B6CEE2" w:rsidR="007635EF" w:rsidRPr="00F9587C" w:rsidRDefault="007635EF" w:rsidP="00BC0DE9">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Finansowanie krzyżowe (</w:t>
      </w:r>
      <w:r w:rsidR="006F06E7" w:rsidRPr="00F9587C">
        <w:rPr>
          <w:rFonts w:cstheme="minorHAnsi"/>
          <w:b/>
          <w:szCs w:val="22"/>
        </w:rPr>
        <w:t>c</w:t>
      </w:r>
      <w:r w:rsidRPr="00F9587C">
        <w:rPr>
          <w:rFonts w:cstheme="minorHAnsi"/>
          <w:b/>
          <w:szCs w:val="22"/>
        </w:rPr>
        <w:t>ross-financing)</w:t>
      </w:r>
      <w:r w:rsidRPr="00F9587C">
        <w:rPr>
          <w:rFonts w:cstheme="minorHAnsi"/>
          <w:szCs w:val="22"/>
        </w:rPr>
        <w:t xml:space="preserve">” </w:t>
      </w:r>
      <w:r w:rsidR="006F06E7" w:rsidRPr="00F9587C">
        <w:rPr>
          <w:rFonts w:cstheme="minorHAnsi"/>
          <w:szCs w:val="22"/>
        </w:rPr>
        <w:t>–</w:t>
      </w:r>
      <w:r w:rsidRPr="00F9587C">
        <w:rPr>
          <w:rFonts w:cstheme="minorHAnsi"/>
          <w:szCs w:val="22"/>
        </w:rPr>
        <w:t xml:space="preserve"> zasada, o której mowa w art. </w:t>
      </w:r>
      <w:r w:rsidR="004B241E" w:rsidRPr="00F9587C">
        <w:rPr>
          <w:rFonts w:cstheme="minorHAnsi"/>
          <w:szCs w:val="22"/>
        </w:rPr>
        <w:t>25</w:t>
      </w:r>
      <w:r w:rsidRPr="00F9587C">
        <w:rPr>
          <w:rFonts w:cstheme="minorHAnsi"/>
          <w:szCs w:val="22"/>
        </w:rPr>
        <w:t xml:space="preserve"> ust. 2 rozporządzenia ogólnego, polegająca na możliwości finansowania działań w sposób komplementarny ze środków</w:t>
      </w:r>
      <w:r w:rsidR="00630B95" w:rsidRPr="00F9587C">
        <w:rPr>
          <w:rFonts w:cstheme="minorHAnsi"/>
          <w:szCs w:val="22"/>
        </w:rPr>
        <w:t xml:space="preserve"> Europejskiego Funduszu Rozwoju Regionalnego</w:t>
      </w:r>
      <w:r w:rsidR="00583123" w:rsidRPr="00F9587C">
        <w:rPr>
          <w:rFonts w:cstheme="minorHAnsi"/>
          <w:szCs w:val="22"/>
        </w:rPr>
        <w:t xml:space="preserve"> (dalej:</w:t>
      </w:r>
      <w:r w:rsidRPr="00F9587C">
        <w:rPr>
          <w:rFonts w:cstheme="minorHAnsi"/>
          <w:szCs w:val="22"/>
        </w:rPr>
        <w:t xml:space="preserve"> </w:t>
      </w:r>
      <w:r w:rsidR="00205E85" w:rsidRPr="00F9587C">
        <w:rPr>
          <w:rFonts w:cstheme="minorHAnsi"/>
          <w:szCs w:val="22"/>
        </w:rPr>
        <w:t>EFRR</w:t>
      </w:r>
      <w:r w:rsidR="00583123" w:rsidRPr="00F9587C">
        <w:rPr>
          <w:rFonts w:cstheme="minorHAnsi"/>
          <w:szCs w:val="22"/>
        </w:rPr>
        <w:t>),</w:t>
      </w:r>
      <w:r w:rsidR="00205E85" w:rsidRPr="00F9587C">
        <w:rPr>
          <w:rFonts w:cstheme="minorHAnsi"/>
          <w:szCs w:val="22"/>
        </w:rPr>
        <w:t xml:space="preserve"> i </w:t>
      </w:r>
      <w:r w:rsidRPr="00F9587C">
        <w:rPr>
          <w:rFonts w:cstheme="minorHAnsi"/>
          <w:szCs w:val="22"/>
        </w:rPr>
        <w:t>E</w:t>
      </w:r>
      <w:r w:rsidR="00583123" w:rsidRPr="00F9587C">
        <w:rPr>
          <w:rFonts w:cstheme="minorHAnsi"/>
          <w:szCs w:val="22"/>
        </w:rPr>
        <w:t xml:space="preserve">uropejskiego </w:t>
      </w:r>
      <w:r w:rsidRPr="00F9587C">
        <w:rPr>
          <w:rFonts w:cstheme="minorHAnsi"/>
          <w:szCs w:val="22"/>
        </w:rPr>
        <w:t>F</w:t>
      </w:r>
      <w:r w:rsidR="00583123" w:rsidRPr="00F9587C">
        <w:rPr>
          <w:rFonts w:cstheme="minorHAnsi"/>
          <w:szCs w:val="22"/>
        </w:rPr>
        <w:t xml:space="preserve">unduszu </w:t>
      </w:r>
      <w:r w:rsidRPr="00F9587C">
        <w:rPr>
          <w:rFonts w:cstheme="minorHAnsi"/>
          <w:szCs w:val="22"/>
        </w:rPr>
        <w:t>S</w:t>
      </w:r>
      <w:r w:rsidR="00583123" w:rsidRPr="00F9587C">
        <w:rPr>
          <w:rFonts w:cstheme="minorHAnsi"/>
          <w:szCs w:val="22"/>
        </w:rPr>
        <w:t>połecznego Plus (dalej: EFS</w:t>
      </w:r>
      <w:r w:rsidR="004B241E" w:rsidRPr="00F9587C">
        <w:rPr>
          <w:rFonts w:cstheme="minorHAnsi"/>
          <w:szCs w:val="22"/>
        </w:rPr>
        <w:t>+</w:t>
      </w:r>
      <w:r w:rsidR="00583123" w:rsidRPr="00F9587C">
        <w:rPr>
          <w:rFonts w:cstheme="minorHAnsi"/>
          <w:szCs w:val="22"/>
        </w:rPr>
        <w:t>)</w:t>
      </w:r>
      <w:r w:rsidR="005415B4" w:rsidRPr="00F9587C">
        <w:rPr>
          <w:rFonts w:cstheme="minorHAnsi"/>
          <w:szCs w:val="22"/>
        </w:rPr>
        <w:t>,</w:t>
      </w:r>
      <w:r w:rsidRPr="00F9587C">
        <w:rPr>
          <w:rFonts w:cstheme="minorHAnsi"/>
          <w:szCs w:val="22"/>
        </w:rPr>
        <w:t xml:space="preserve"> w przypadku gdy dane działanie z jednego funduszu objęte jest zakresem </w:t>
      </w:r>
      <w:r w:rsidR="00872FAC" w:rsidRPr="00F9587C">
        <w:rPr>
          <w:rFonts w:cstheme="minorHAnsi"/>
          <w:szCs w:val="22"/>
        </w:rPr>
        <w:t xml:space="preserve">pomocy </w:t>
      </w:r>
      <w:r w:rsidRPr="00F9587C">
        <w:rPr>
          <w:rFonts w:cstheme="minorHAnsi"/>
          <w:szCs w:val="22"/>
        </w:rPr>
        <w:t>drugiego funduszu;</w:t>
      </w:r>
    </w:p>
    <w:p w14:paraId="05FFA118" w14:textId="0330BA62" w:rsidR="00C26518" w:rsidRPr="00F9587C" w:rsidRDefault="00C26518" w:rsidP="007635EF">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Finansowanie UE</w:t>
      </w:r>
      <w:r w:rsidRPr="00F9587C">
        <w:rPr>
          <w:rFonts w:cstheme="minorHAnsi"/>
          <w:szCs w:val="22"/>
        </w:rPr>
        <w:t xml:space="preserve">” </w:t>
      </w:r>
      <w:r w:rsidR="006F06E7" w:rsidRPr="00F9587C">
        <w:rPr>
          <w:rFonts w:cstheme="minorHAnsi"/>
          <w:szCs w:val="22"/>
        </w:rPr>
        <w:t>–</w:t>
      </w:r>
      <w:r w:rsidR="00D707D4" w:rsidRPr="00F9587C">
        <w:rPr>
          <w:rFonts w:cstheme="minorHAnsi"/>
          <w:szCs w:val="22"/>
        </w:rPr>
        <w:t xml:space="preserve"> </w:t>
      </w:r>
      <w:r w:rsidR="00D707D4" w:rsidRPr="00F9587C">
        <w:rPr>
          <w:rFonts w:cstheme="minorHAnsi"/>
        </w:rPr>
        <w:t>środki, o których mowa w art. 2 pkt 4 lit. a ustawy wdrożeniowej;</w:t>
      </w:r>
    </w:p>
    <w:p w14:paraId="3AD3DA47" w14:textId="77777777" w:rsidR="006F06E7" w:rsidRPr="00F9587C" w:rsidRDefault="006F06E7" w:rsidP="007635EF">
      <w:pPr>
        <w:pStyle w:val="Akapitzlist"/>
        <w:numPr>
          <w:ilvl w:val="0"/>
          <w:numId w:val="2"/>
        </w:numPr>
        <w:ind w:left="426" w:hanging="426"/>
        <w:rPr>
          <w:rFonts w:cstheme="minorHAnsi"/>
          <w:szCs w:val="22"/>
        </w:rPr>
      </w:pPr>
      <w:r w:rsidRPr="00F9587C">
        <w:rPr>
          <w:rFonts w:cs="Calibri"/>
          <w:b/>
          <w:szCs w:val="22"/>
        </w:rPr>
        <w:t>„Instytucja Pośrednicząca FEWiM 2021-2027”</w:t>
      </w:r>
      <w:r w:rsidRPr="00F9587C">
        <w:rPr>
          <w:rFonts w:cs="Calibri"/>
          <w:szCs w:val="22"/>
        </w:rPr>
        <w:t xml:space="preserve"> – podmiot, o którym mowa w art. 9 ust. 1 ustawy wdrożeniowej – Wojewódzki Urząd Pracy w Olsztynie</w:t>
      </w:r>
      <w:r w:rsidRPr="00F9587C">
        <w:rPr>
          <w:rFonts w:cstheme="minorHAnsi"/>
          <w:szCs w:val="22"/>
        </w:rPr>
        <w:t>;</w:t>
      </w:r>
    </w:p>
    <w:p w14:paraId="6C69B759" w14:textId="2E17CCF9" w:rsidR="007635EF" w:rsidRPr="00F9587C" w:rsidRDefault="007635EF" w:rsidP="007635EF">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 xml:space="preserve">Instytucja Zarządzająca </w:t>
      </w:r>
      <w:r w:rsidR="00C26518" w:rsidRPr="00F9587C">
        <w:rPr>
          <w:rFonts w:cstheme="minorHAnsi"/>
          <w:b/>
          <w:szCs w:val="22"/>
        </w:rPr>
        <w:t>FE</w:t>
      </w:r>
      <w:r w:rsidRPr="00F9587C">
        <w:rPr>
          <w:rFonts w:cstheme="minorHAnsi"/>
          <w:b/>
          <w:szCs w:val="22"/>
        </w:rPr>
        <w:t>WiM</w:t>
      </w:r>
      <w:r w:rsidR="00D803DD" w:rsidRPr="00F9587C">
        <w:rPr>
          <w:rFonts w:cstheme="minorHAnsi"/>
          <w:b/>
          <w:szCs w:val="22"/>
        </w:rPr>
        <w:t xml:space="preserve"> 2021-2027</w:t>
      </w:r>
      <w:r w:rsidRPr="00F9587C">
        <w:rPr>
          <w:rFonts w:cstheme="minorHAnsi"/>
          <w:szCs w:val="22"/>
        </w:rPr>
        <w:t xml:space="preserve">” </w:t>
      </w:r>
      <w:r w:rsidR="006F06E7" w:rsidRPr="00F9587C">
        <w:rPr>
          <w:rFonts w:cstheme="minorHAnsi"/>
          <w:szCs w:val="22"/>
        </w:rPr>
        <w:t>–</w:t>
      </w:r>
      <w:r w:rsidRPr="00F9587C">
        <w:rPr>
          <w:rFonts w:cstheme="minorHAnsi"/>
          <w:szCs w:val="22"/>
        </w:rPr>
        <w:t xml:space="preserve"> zgodnie z art. </w:t>
      </w:r>
      <w:r w:rsidR="00C26518" w:rsidRPr="00F9587C">
        <w:rPr>
          <w:rFonts w:cstheme="minorHAnsi"/>
          <w:szCs w:val="22"/>
        </w:rPr>
        <w:t>8</w:t>
      </w:r>
      <w:r w:rsidRPr="00F9587C">
        <w:rPr>
          <w:rFonts w:cstheme="minorHAnsi"/>
          <w:szCs w:val="22"/>
        </w:rPr>
        <w:t xml:space="preserve"> ust. 1 pkt 2 ustawy wdrożeniowej - Zarząd Województwa Warmińsko-Mazurskiego;</w:t>
      </w:r>
    </w:p>
    <w:p w14:paraId="2EABBE34" w14:textId="6994028D" w:rsidR="006174F2" w:rsidRPr="00B17A54" w:rsidRDefault="007635EF" w:rsidP="006174F2">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Korekta finansowa</w:t>
      </w:r>
      <w:r w:rsidRPr="00B17A54">
        <w:rPr>
          <w:rFonts w:cstheme="minorHAnsi"/>
          <w:szCs w:val="22"/>
        </w:rPr>
        <w:t xml:space="preserve">” </w:t>
      </w:r>
      <w:r w:rsidR="006F06E7" w:rsidRPr="00B17A54">
        <w:rPr>
          <w:rFonts w:cstheme="minorHAnsi"/>
          <w:szCs w:val="22"/>
        </w:rPr>
        <w:t>–</w:t>
      </w:r>
      <w:r w:rsidRPr="00B17A54">
        <w:rPr>
          <w:rFonts w:cstheme="minorHAnsi"/>
          <w:szCs w:val="22"/>
        </w:rPr>
        <w:t xml:space="preserve"> </w:t>
      </w:r>
      <w:r w:rsidR="00BD5B62" w:rsidRPr="00B17A54">
        <w:rPr>
          <w:rFonts w:cstheme="minorHAnsi"/>
          <w:szCs w:val="22"/>
        </w:rPr>
        <w:t>kwota, o jaką pomniejsza się finansowanie UE dla projektu lub programu w związku z nieprawidłowością indywidualną lub systemową</w:t>
      </w:r>
      <w:r w:rsidRPr="00B17A54">
        <w:rPr>
          <w:rFonts w:cstheme="minorHAnsi"/>
          <w:szCs w:val="22"/>
        </w:rPr>
        <w:t>;</w:t>
      </w:r>
    </w:p>
    <w:p w14:paraId="0DACA7E3" w14:textId="0561DDFA" w:rsidR="00103E4F" w:rsidRPr="00B17A54" w:rsidRDefault="006174F2" w:rsidP="00103E4F">
      <w:pPr>
        <w:pStyle w:val="Akapitzlist"/>
        <w:numPr>
          <w:ilvl w:val="0"/>
          <w:numId w:val="2"/>
        </w:numPr>
        <w:ind w:left="426" w:hanging="426"/>
        <w:rPr>
          <w:rFonts w:cstheme="minorHAnsi"/>
          <w:szCs w:val="22"/>
        </w:rPr>
      </w:pPr>
      <w:r w:rsidRPr="00B17A54">
        <w:rPr>
          <w:rFonts w:cstheme="minorHAnsi"/>
          <w:b/>
          <w:szCs w:val="22"/>
        </w:rPr>
        <w:t>„Metody uproszczone”</w:t>
      </w:r>
      <w:r w:rsidRPr="00B17A54">
        <w:rPr>
          <w:rFonts w:cstheme="minorHAnsi"/>
          <w:szCs w:val="22"/>
        </w:rPr>
        <w:t xml:space="preserve"> – </w:t>
      </w:r>
      <w:r w:rsidR="000B62C8" w:rsidRPr="00B17A54">
        <w:rPr>
          <w:rFonts w:cstheme="minorHAnsi"/>
          <w:szCs w:val="22"/>
        </w:rPr>
        <w:t>metody</w:t>
      </w:r>
      <w:r w:rsidR="00867992" w:rsidRPr="00B17A54">
        <w:rPr>
          <w:rFonts w:cstheme="minorHAnsi"/>
          <w:szCs w:val="22"/>
        </w:rPr>
        <w:t xml:space="preserve"> uproszczone, o których mowa w </w:t>
      </w:r>
      <w:r w:rsidR="00867992" w:rsidRPr="00B17A54">
        <w:rPr>
          <w:rFonts w:cstheme="minorHAnsi"/>
          <w:i/>
          <w:szCs w:val="22"/>
        </w:rPr>
        <w:t xml:space="preserve">Wytycznych dotyczących kwalifikowalności </w:t>
      </w:r>
      <w:r w:rsidR="00750587" w:rsidRPr="00B17A54">
        <w:rPr>
          <w:rFonts w:cstheme="minorHAnsi"/>
          <w:i/>
          <w:szCs w:val="22"/>
        </w:rPr>
        <w:t>wydatkó</w:t>
      </w:r>
      <w:r w:rsidR="00A62793" w:rsidRPr="00B17A54">
        <w:rPr>
          <w:rFonts w:cstheme="minorHAnsi"/>
          <w:i/>
          <w:szCs w:val="22"/>
        </w:rPr>
        <w:t xml:space="preserve">w </w:t>
      </w:r>
      <w:r w:rsidR="00867992" w:rsidRPr="00B17A54">
        <w:rPr>
          <w:rFonts w:cstheme="minorHAnsi"/>
          <w:i/>
          <w:szCs w:val="22"/>
        </w:rPr>
        <w:t>na lata 2021-2027</w:t>
      </w:r>
      <w:r w:rsidR="000B62C8" w:rsidRPr="00B17A54">
        <w:rPr>
          <w:rFonts w:cstheme="minorHAnsi"/>
          <w:szCs w:val="22"/>
        </w:rPr>
        <w:t>;</w:t>
      </w:r>
    </w:p>
    <w:p w14:paraId="33B15E85" w14:textId="2896D5C6" w:rsidR="00205E85" w:rsidRPr="00B17A54" w:rsidRDefault="007635EF" w:rsidP="00103E4F">
      <w:pPr>
        <w:pStyle w:val="Akapitzlist"/>
        <w:numPr>
          <w:ilvl w:val="0"/>
          <w:numId w:val="2"/>
        </w:numPr>
        <w:ind w:left="426" w:hanging="426"/>
        <w:rPr>
          <w:rFonts w:cstheme="minorHAnsi"/>
          <w:szCs w:val="22"/>
        </w:rPr>
      </w:pPr>
      <w:r w:rsidRPr="00B17A54">
        <w:rPr>
          <w:rFonts w:cstheme="minorHAnsi"/>
        </w:rPr>
        <w:t>„</w:t>
      </w:r>
      <w:r w:rsidRPr="00B17A54">
        <w:rPr>
          <w:rFonts w:cstheme="minorHAnsi"/>
          <w:b/>
        </w:rPr>
        <w:t>Nadużycie finansowe</w:t>
      </w:r>
      <w:r w:rsidRPr="00B17A54">
        <w:rPr>
          <w:rFonts w:cstheme="minorHAnsi"/>
        </w:rPr>
        <w:t xml:space="preserve">” </w:t>
      </w:r>
      <w:r w:rsidR="00205E85" w:rsidRPr="00B17A54">
        <w:rPr>
          <w:rFonts w:cstheme="minorHAnsi"/>
        </w:rPr>
        <w:t>–</w:t>
      </w:r>
      <w:r w:rsidRPr="00B17A54">
        <w:rPr>
          <w:rFonts w:cstheme="minorHAnsi"/>
        </w:rPr>
        <w:t xml:space="preserve"> </w:t>
      </w:r>
      <w:r w:rsidR="00103E4F" w:rsidRPr="00B17A54">
        <w:rPr>
          <w:rFonts w:ascii="Calibri" w:hAnsi="Calibri" w:cs="Calibri"/>
        </w:rPr>
        <w:t>nadużycie</w:t>
      </w:r>
      <w:r w:rsidR="005D2340" w:rsidRPr="00B17A54">
        <w:t xml:space="preserve"> </w:t>
      </w:r>
      <w:r w:rsidR="005D2340" w:rsidRPr="00B17A54">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p>
    <w:p w14:paraId="3683F0DB" w14:textId="77777777" w:rsidR="007635EF" w:rsidRPr="00F9587C"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Nieprawidłowość</w:t>
      </w:r>
      <w:r w:rsidR="00192C18" w:rsidRPr="00B17A54">
        <w:rPr>
          <w:rFonts w:cstheme="minorHAnsi"/>
          <w:b/>
          <w:szCs w:val="22"/>
        </w:rPr>
        <w:t xml:space="preserve"> </w:t>
      </w:r>
      <w:r w:rsidR="00192C18" w:rsidRPr="00F9587C">
        <w:rPr>
          <w:rFonts w:cstheme="minorHAnsi"/>
          <w:b/>
          <w:szCs w:val="22"/>
        </w:rPr>
        <w:t>indywidualna</w:t>
      </w:r>
      <w:r w:rsidRPr="00F9587C">
        <w:rPr>
          <w:rFonts w:cstheme="minorHAnsi"/>
          <w:szCs w:val="22"/>
        </w:rPr>
        <w:t xml:space="preserve">” </w:t>
      </w:r>
      <w:r w:rsidR="006F06E7" w:rsidRPr="00F9587C">
        <w:rPr>
          <w:rFonts w:cstheme="minorHAnsi"/>
          <w:szCs w:val="22"/>
        </w:rPr>
        <w:t>–</w:t>
      </w:r>
      <w:r w:rsidRPr="00F9587C">
        <w:rPr>
          <w:rFonts w:cstheme="minorHAnsi"/>
          <w:szCs w:val="22"/>
        </w:rPr>
        <w:t xml:space="preserve"> </w:t>
      </w:r>
      <w:r w:rsidR="00192C18" w:rsidRPr="00F9587C">
        <w:rPr>
          <w:rFonts w:cstheme="minorHAnsi"/>
          <w:szCs w:val="22"/>
        </w:rPr>
        <w:t>nieprawidłowość, o której mowa w art. 2 pkt 31 rozporządzenia ogólnego</w:t>
      </w:r>
      <w:r w:rsidRPr="00F9587C">
        <w:rPr>
          <w:rFonts w:cstheme="minorHAnsi"/>
          <w:szCs w:val="22"/>
        </w:rPr>
        <w:t xml:space="preserve">; </w:t>
      </w:r>
    </w:p>
    <w:p w14:paraId="7EBBC18B" w14:textId="5ED8E3A9" w:rsidR="007635EF" w:rsidRPr="00B17A54" w:rsidRDefault="007635EF" w:rsidP="007635EF">
      <w:pPr>
        <w:pStyle w:val="Akapitzlist"/>
        <w:numPr>
          <w:ilvl w:val="0"/>
          <w:numId w:val="2"/>
        </w:numPr>
        <w:ind w:left="426" w:hanging="426"/>
        <w:rPr>
          <w:rFonts w:cstheme="minorHAnsi"/>
          <w:szCs w:val="22"/>
        </w:rPr>
      </w:pPr>
      <w:r w:rsidRPr="00F9587C">
        <w:rPr>
          <w:rFonts w:cstheme="minorHAnsi"/>
          <w:szCs w:val="22"/>
        </w:rPr>
        <w:t>„</w:t>
      </w:r>
      <w:r w:rsidRPr="00F9587C">
        <w:rPr>
          <w:rFonts w:cstheme="minorHAnsi"/>
          <w:b/>
          <w:szCs w:val="22"/>
        </w:rPr>
        <w:t>Partner</w:t>
      </w:r>
      <w:r w:rsidRPr="00F9587C">
        <w:rPr>
          <w:rFonts w:cstheme="minorHAnsi"/>
          <w:szCs w:val="22"/>
        </w:rPr>
        <w:t xml:space="preserve">” </w:t>
      </w:r>
      <w:r w:rsidR="006F06E7" w:rsidRPr="00F9587C">
        <w:rPr>
          <w:rFonts w:cstheme="minorHAnsi"/>
          <w:szCs w:val="22"/>
        </w:rPr>
        <w:t>–</w:t>
      </w:r>
      <w:r w:rsidRPr="00F9587C">
        <w:rPr>
          <w:rFonts w:cstheme="minorHAnsi"/>
          <w:szCs w:val="22"/>
        </w:rPr>
        <w:t xml:space="preserve"> podmiot, o którym mowa w art. 3</w:t>
      </w:r>
      <w:r w:rsidR="00960339" w:rsidRPr="00F9587C">
        <w:rPr>
          <w:rFonts w:cstheme="minorHAnsi"/>
          <w:szCs w:val="22"/>
        </w:rPr>
        <w:t>9</w:t>
      </w:r>
      <w:r w:rsidRPr="00F9587C">
        <w:rPr>
          <w:rFonts w:cstheme="minorHAnsi"/>
          <w:szCs w:val="22"/>
        </w:rPr>
        <w:t xml:space="preserve"> ustawy wdrożeniowej, wymieniony w</w:t>
      </w:r>
      <w:r w:rsidR="00C266F1" w:rsidRPr="00F9587C">
        <w:rPr>
          <w:rFonts w:cstheme="minorHAnsi"/>
          <w:szCs w:val="22"/>
        </w:rPr>
        <w:t xml:space="preserve"> zatwierdzonym</w:t>
      </w:r>
      <w:r w:rsidRPr="00F9587C">
        <w:rPr>
          <w:rFonts w:cstheme="minorHAnsi"/>
          <w:szCs w:val="22"/>
        </w:rPr>
        <w:t xml:space="preserve"> Wniosku o dofinansowanie, </w:t>
      </w:r>
      <w:r w:rsidR="00C266F1" w:rsidRPr="00F9587C">
        <w:rPr>
          <w:rFonts w:cstheme="minorHAnsi"/>
          <w:szCs w:val="22"/>
        </w:rPr>
        <w:t>realizujący Projekt wspólnie</w:t>
      </w:r>
      <w:r w:rsidR="00C266F1" w:rsidRPr="00B17A54">
        <w:rPr>
          <w:rFonts w:cstheme="minorHAnsi"/>
          <w:szCs w:val="22"/>
        </w:rPr>
        <w:t xml:space="preserve"> z Beneficjentem i innymi </w:t>
      </w:r>
      <w:r w:rsidR="00C266F1" w:rsidRPr="00B17A54">
        <w:rPr>
          <w:rFonts w:cstheme="minorHAnsi"/>
          <w:szCs w:val="22"/>
        </w:rPr>
        <w:lastRenderedPageBreak/>
        <w:t>Partnerami</w:t>
      </w:r>
      <w:r w:rsidR="00C266F1" w:rsidRPr="00B17A54">
        <w:rPr>
          <w:rStyle w:val="Odwoanieprzypisudolnego"/>
          <w:rFonts w:ascii="Calibri" w:hAnsi="Calibri" w:cs="Arial"/>
        </w:rPr>
        <w:footnoteReference w:id="4"/>
      </w:r>
      <w:r w:rsidR="00C266F1" w:rsidRPr="00B17A54">
        <w:rPr>
          <w:rFonts w:cstheme="minorHAnsi"/>
          <w:szCs w:val="22"/>
        </w:rPr>
        <w:t xml:space="preserve"> na warunkach określonych w porozumieniu albo umowie o partnerstwie, </w:t>
      </w:r>
      <w:r w:rsidRPr="00B17A54">
        <w:rPr>
          <w:rFonts w:cstheme="minorHAnsi"/>
          <w:szCs w:val="22"/>
        </w:rPr>
        <w:t xml:space="preserve">wnoszący do Projektu zasoby ludzkie, organizacyjne, techniczne </w:t>
      </w:r>
      <w:r w:rsidR="00960339" w:rsidRPr="00B17A54">
        <w:rPr>
          <w:rFonts w:cstheme="minorHAnsi"/>
          <w:szCs w:val="22"/>
        </w:rPr>
        <w:t xml:space="preserve">lub </w:t>
      </w:r>
      <w:r w:rsidRPr="00B17A54">
        <w:rPr>
          <w:rFonts w:cstheme="minorHAnsi"/>
          <w:szCs w:val="22"/>
        </w:rPr>
        <w:t>finansowe;</w:t>
      </w:r>
    </w:p>
    <w:p w14:paraId="03FCF659" w14:textId="027D07DA"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Personel Projektu</w:t>
      </w:r>
      <w:r w:rsidRPr="00B17A54">
        <w:rPr>
          <w:rFonts w:cstheme="minorHAnsi"/>
          <w:szCs w:val="22"/>
        </w:rPr>
        <w:t xml:space="preserve">” – personel </w:t>
      </w:r>
      <w:r w:rsidR="00867992" w:rsidRPr="00B17A54">
        <w:rPr>
          <w:rFonts w:cstheme="minorHAnsi"/>
          <w:szCs w:val="22"/>
        </w:rPr>
        <w:t>p</w:t>
      </w:r>
      <w:r w:rsidRPr="00B17A54">
        <w:rPr>
          <w:rFonts w:cstheme="minorHAnsi"/>
          <w:szCs w:val="22"/>
        </w:rPr>
        <w:t xml:space="preserve">rojektu, o którym mowa w </w:t>
      </w:r>
      <w:r w:rsidR="001B39E7" w:rsidRPr="00B17A54">
        <w:rPr>
          <w:rFonts w:cstheme="minorHAnsi"/>
          <w:i/>
          <w:szCs w:val="22"/>
        </w:rPr>
        <w:t>Wytycznych dotyczących kwalifikowalności wydatków na lata 2021-2027</w:t>
      </w:r>
      <w:r w:rsidRPr="00B17A54">
        <w:rPr>
          <w:rFonts w:cstheme="minorHAnsi"/>
          <w:szCs w:val="22"/>
        </w:rPr>
        <w:t>;</w:t>
      </w:r>
    </w:p>
    <w:p w14:paraId="1A8369C2" w14:textId="1B69BF74"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Podwójne finansowanie</w:t>
      </w:r>
      <w:r w:rsidRPr="00B17A54">
        <w:rPr>
          <w:rFonts w:cstheme="minorHAnsi"/>
          <w:szCs w:val="22"/>
        </w:rPr>
        <w:t>” – podwójne finansowanie wydatków, o który</w:t>
      </w:r>
      <w:r w:rsidR="001B39E7" w:rsidRPr="00B17A54">
        <w:rPr>
          <w:rFonts w:cstheme="minorHAnsi"/>
          <w:szCs w:val="22"/>
        </w:rPr>
        <w:t>m</w:t>
      </w:r>
      <w:r w:rsidRPr="00B17A54">
        <w:rPr>
          <w:rFonts w:cstheme="minorHAnsi"/>
          <w:szCs w:val="22"/>
        </w:rPr>
        <w:t xml:space="preserve"> mowa w </w:t>
      </w:r>
      <w:r w:rsidR="001B39E7" w:rsidRPr="00B17A54">
        <w:rPr>
          <w:rFonts w:cstheme="minorHAnsi"/>
          <w:i/>
          <w:szCs w:val="22"/>
        </w:rPr>
        <w:t>Wytycznych dotyczących kwalifikowalności wydatków na lata 2021-2027</w:t>
      </w:r>
      <w:r w:rsidRPr="00B17A54">
        <w:rPr>
          <w:rFonts w:cstheme="minorHAnsi"/>
          <w:szCs w:val="22"/>
        </w:rPr>
        <w:t>;</w:t>
      </w:r>
    </w:p>
    <w:p w14:paraId="3E7CFE82" w14:textId="0DEECB04"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Pomoc de minimis</w:t>
      </w:r>
      <w:r w:rsidRPr="00B17A54">
        <w:rPr>
          <w:rFonts w:cstheme="minorHAnsi"/>
          <w:szCs w:val="22"/>
        </w:rPr>
        <w:t xml:space="preserve">” – pomoc </w:t>
      </w:r>
      <w:r w:rsidRPr="003B71B4">
        <w:rPr>
          <w:rFonts w:cstheme="minorHAnsi"/>
          <w:szCs w:val="22"/>
        </w:rPr>
        <w:t xml:space="preserve">regulowana w szczególności Rozporządzeniem Komisji (UE) </w:t>
      </w:r>
      <w:r w:rsidR="00BC4006" w:rsidRPr="003B71B4">
        <w:rPr>
          <w:rFonts w:cstheme="minorHAnsi"/>
          <w:szCs w:val="22"/>
        </w:rPr>
        <w:t xml:space="preserve">2023/2831 </w:t>
      </w:r>
      <w:r w:rsidRPr="003B71B4">
        <w:rPr>
          <w:rFonts w:cstheme="minorHAnsi"/>
          <w:szCs w:val="22"/>
        </w:rPr>
        <w:t xml:space="preserve">z dnia </w:t>
      </w:r>
      <w:r w:rsidR="00BC4006" w:rsidRPr="003B71B4">
        <w:rPr>
          <w:rFonts w:cstheme="minorHAnsi"/>
          <w:szCs w:val="22"/>
        </w:rPr>
        <w:t xml:space="preserve">13 </w:t>
      </w:r>
      <w:r w:rsidRPr="003B71B4">
        <w:rPr>
          <w:rFonts w:cstheme="minorHAnsi"/>
          <w:szCs w:val="22"/>
        </w:rPr>
        <w:t xml:space="preserve">grudnia </w:t>
      </w:r>
      <w:r w:rsidR="00BC4006" w:rsidRPr="003B71B4">
        <w:rPr>
          <w:rFonts w:cstheme="minorHAnsi"/>
          <w:szCs w:val="22"/>
        </w:rPr>
        <w:t xml:space="preserve">2023 </w:t>
      </w:r>
      <w:r w:rsidRPr="003B71B4">
        <w:rPr>
          <w:rFonts w:cstheme="minorHAnsi"/>
          <w:szCs w:val="22"/>
        </w:rPr>
        <w:t>r. w sprawie stosowania art. 107 i 108 Traktatu o funkcjonowaniu Unii Europejskiej do pomocy de minimis</w:t>
      </w:r>
      <w:r w:rsidRPr="00B17A54">
        <w:rPr>
          <w:rFonts w:cstheme="minorHAnsi"/>
          <w:szCs w:val="22"/>
        </w:rPr>
        <w:t>;</w:t>
      </w:r>
    </w:p>
    <w:p w14:paraId="5C3CA28F" w14:textId="77777777" w:rsidR="007635EF" w:rsidRPr="00B17A54" w:rsidRDefault="007635EF" w:rsidP="005322DC">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Pomoc publiczna</w:t>
      </w:r>
      <w:r w:rsidRPr="00B17A54">
        <w:rPr>
          <w:rFonts w:cstheme="minorHAnsi"/>
          <w:szCs w:val="22"/>
        </w:rPr>
        <w:t xml:space="preserve">” </w:t>
      </w:r>
      <w:r w:rsidR="006F06E7" w:rsidRPr="00B17A54">
        <w:rPr>
          <w:rFonts w:cstheme="minorHAnsi"/>
          <w:szCs w:val="22"/>
        </w:rPr>
        <w:t>–</w:t>
      </w:r>
      <w:r w:rsidRPr="00B17A54">
        <w:rPr>
          <w:rFonts w:cstheme="minorHAnsi"/>
          <w:szCs w:val="22"/>
        </w:rPr>
        <w:t xml:space="preserve"> zgodnie z art. 107 ust. 1 </w:t>
      </w:r>
      <w:r w:rsidRPr="00B17A54">
        <w:rPr>
          <w:rFonts w:cstheme="minorHAnsi"/>
          <w:i/>
          <w:szCs w:val="22"/>
        </w:rPr>
        <w:t xml:space="preserve">Traktatu </w:t>
      </w:r>
      <w:r w:rsidR="005322DC" w:rsidRPr="00B17A54">
        <w:rPr>
          <w:rFonts w:cstheme="minorHAnsi"/>
          <w:i/>
          <w:szCs w:val="22"/>
        </w:rPr>
        <w:t>o funkcjonowaniu Unii Europejskiej</w:t>
      </w:r>
      <w:r w:rsidR="005322DC" w:rsidRPr="00B17A54">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B17A54">
        <w:rPr>
          <w:rFonts w:cstheme="minorHAnsi"/>
          <w:szCs w:val="22"/>
        </w:rPr>
        <w:t>;</w:t>
      </w:r>
    </w:p>
    <w:p w14:paraId="1D351FEB" w14:textId="09109B8B"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Program</w:t>
      </w:r>
      <w:r w:rsidRPr="00B17A54">
        <w:rPr>
          <w:rFonts w:cstheme="minorHAnsi"/>
          <w:szCs w:val="22"/>
        </w:rPr>
        <w:t xml:space="preserve">” </w:t>
      </w:r>
      <w:r w:rsidR="00192C18" w:rsidRPr="00B17A54">
        <w:rPr>
          <w:rFonts w:cstheme="minorHAnsi"/>
          <w:szCs w:val="22"/>
        </w:rPr>
        <w:t>–</w:t>
      </w:r>
      <w:r w:rsidRPr="00B17A54">
        <w:rPr>
          <w:rFonts w:cstheme="minorHAnsi"/>
          <w:szCs w:val="22"/>
        </w:rPr>
        <w:t xml:space="preserve"> </w:t>
      </w:r>
      <w:r w:rsidR="001B39E7" w:rsidRPr="00B17A54">
        <w:rPr>
          <w:rFonts w:cstheme="minorHAnsi"/>
          <w:szCs w:val="22"/>
        </w:rPr>
        <w:t>p</w:t>
      </w:r>
      <w:r w:rsidR="00192C18" w:rsidRPr="00B17A54">
        <w:rPr>
          <w:rFonts w:cstheme="minorHAnsi"/>
          <w:szCs w:val="22"/>
        </w:rPr>
        <w:t xml:space="preserve">rogram regionalny </w:t>
      </w:r>
      <w:r w:rsidR="0052087A" w:rsidRPr="00B17A54">
        <w:rPr>
          <w:rFonts w:cstheme="minorHAnsi"/>
          <w:szCs w:val="22"/>
        </w:rPr>
        <w:t xml:space="preserve">„Fundusze Europejskie dla Warmii i Mazur 2021-2027” </w:t>
      </w:r>
      <w:r w:rsidRPr="00B17A54">
        <w:rPr>
          <w:rFonts w:cstheme="minorHAnsi"/>
          <w:szCs w:val="22"/>
        </w:rPr>
        <w:t>(</w:t>
      </w:r>
      <w:r w:rsidR="00192C18" w:rsidRPr="00B17A54">
        <w:rPr>
          <w:rFonts w:cstheme="minorHAnsi"/>
          <w:szCs w:val="22"/>
        </w:rPr>
        <w:t>FE</w:t>
      </w:r>
      <w:r w:rsidRPr="00B17A54">
        <w:rPr>
          <w:rFonts w:cstheme="minorHAnsi"/>
          <w:szCs w:val="22"/>
        </w:rPr>
        <w:t xml:space="preserve">WiM), przyjęty decyzją Komisji Europejskiej nr </w:t>
      </w:r>
      <w:r w:rsidR="00B62476" w:rsidRPr="00B17A54">
        <w:rPr>
          <w:rFonts w:cstheme="minorHAnsi"/>
          <w:szCs w:val="22"/>
        </w:rPr>
        <w:t>C(2022)8908</w:t>
      </w:r>
      <w:r w:rsidRPr="00B17A54">
        <w:rPr>
          <w:rFonts w:cstheme="minorHAnsi"/>
          <w:szCs w:val="22"/>
        </w:rPr>
        <w:t xml:space="preserve"> z dnia </w:t>
      </w:r>
      <w:r w:rsidR="00B62476" w:rsidRPr="00B17A54">
        <w:rPr>
          <w:rFonts w:cstheme="minorHAnsi"/>
          <w:szCs w:val="22"/>
        </w:rPr>
        <w:t xml:space="preserve">5 grudnia 2022 r. </w:t>
      </w:r>
      <w:r w:rsidRPr="00B17A54">
        <w:rPr>
          <w:rFonts w:cstheme="minorHAnsi"/>
          <w:szCs w:val="22"/>
        </w:rPr>
        <w:t xml:space="preserve">oraz uchwałą Zarządu Województwa Warmińsko-Mazurskiego nr </w:t>
      </w:r>
      <w:r w:rsidR="00975C79" w:rsidRPr="00B17A54">
        <w:t>63/730/22/VI z 19 grudnia 2022 r</w:t>
      </w:r>
      <w:r w:rsidR="00843457" w:rsidRPr="00B17A54">
        <w:t>.</w:t>
      </w:r>
      <w:r w:rsidRPr="00B17A54">
        <w:rPr>
          <w:rFonts w:cstheme="minorHAnsi"/>
          <w:szCs w:val="22"/>
        </w:rPr>
        <w:t>;</w:t>
      </w:r>
    </w:p>
    <w:p w14:paraId="1A16374A" w14:textId="299A7AC8"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Projekt</w:t>
      </w:r>
      <w:r w:rsidRPr="00B17A54">
        <w:rPr>
          <w:rFonts w:cstheme="minorHAnsi"/>
          <w:szCs w:val="22"/>
        </w:rPr>
        <w:t xml:space="preserve">” – </w:t>
      </w:r>
      <w:r w:rsidR="002E4C11" w:rsidRPr="00B17A54">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B17A54">
        <w:rPr>
          <w:rFonts w:cstheme="minorHAnsi"/>
          <w:szCs w:val="22"/>
        </w:rPr>
        <w:t>P</w:t>
      </w:r>
      <w:r w:rsidR="002E4C11" w:rsidRPr="00B17A54">
        <w:rPr>
          <w:rFonts w:cstheme="minorHAnsi"/>
          <w:szCs w:val="22"/>
        </w:rPr>
        <w:t>rogramu</w:t>
      </w:r>
      <w:r w:rsidRPr="00B17A54">
        <w:rPr>
          <w:rFonts w:cstheme="minorHAnsi"/>
          <w:szCs w:val="22"/>
        </w:rPr>
        <w:t xml:space="preserve">, szczegółowo określone we Wniosku o dofinansowanie </w:t>
      </w:r>
      <w:r w:rsidR="00C833CD" w:rsidRPr="00B17A54">
        <w:rPr>
          <w:rFonts w:cstheme="minorHAnsi"/>
          <w:szCs w:val="22"/>
        </w:rPr>
        <w:t>P</w:t>
      </w:r>
      <w:r w:rsidRPr="00B17A54">
        <w:rPr>
          <w:rFonts w:cstheme="minorHAnsi"/>
          <w:szCs w:val="22"/>
        </w:rPr>
        <w:t xml:space="preserve">rojektu nr </w:t>
      </w:r>
      <w:r w:rsidR="00065270" w:rsidRPr="00B17A54">
        <w:rPr>
          <w:rFonts w:cs="Calibri"/>
          <w:b/>
          <w:szCs w:val="22"/>
        </w:rPr>
        <w:t>FEWM.07</w:t>
      </w:r>
      <w:r w:rsidR="00356BFF" w:rsidRPr="00B17A54">
        <w:rPr>
          <w:rFonts w:cs="Calibri"/>
          <w:b/>
          <w:szCs w:val="22"/>
        </w:rPr>
        <w:t>……..</w:t>
      </w:r>
      <w:r w:rsidR="00065270" w:rsidRPr="00B17A54">
        <w:rPr>
          <w:rFonts w:cs="Calibri"/>
          <w:b/>
          <w:szCs w:val="22"/>
        </w:rPr>
        <w:t>-IP.01-………./</w:t>
      </w:r>
      <w:r w:rsidR="00356BFF" w:rsidRPr="00B17A54">
        <w:rPr>
          <w:rFonts w:cs="Calibri"/>
          <w:b/>
          <w:szCs w:val="22"/>
        </w:rPr>
        <w:t>……….</w:t>
      </w:r>
      <w:r w:rsidRPr="00B17A54">
        <w:rPr>
          <w:rFonts w:cstheme="minorHAnsi"/>
          <w:szCs w:val="22"/>
        </w:rPr>
        <w:t xml:space="preserve">, stanowiącym </w:t>
      </w:r>
      <w:r w:rsidRPr="00B17A54">
        <w:rPr>
          <w:rFonts w:cstheme="minorHAnsi"/>
          <w:b/>
          <w:szCs w:val="22"/>
        </w:rPr>
        <w:t xml:space="preserve">załącznik nr </w:t>
      </w:r>
      <w:r w:rsidR="001A6343" w:rsidRPr="00B17A54">
        <w:rPr>
          <w:rFonts w:cstheme="minorHAnsi"/>
          <w:b/>
          <w:szCs w:val="22"/>
        </w:rPr>
        <w:t>1</w:t>
      </w:r>
      <w:r w:rsidR="001A6343" w:rsidRPr="00B17A54">
        <w:rPr>
          <w:rFonts w:cstheme="minorHAnsi"/>
          <w:szCs w:val="22"/>
        </w:rPr>
        <w:t xml:space="preserve"> </w:t>
      </w:r>
      <w:r w:rsidRPr="00B17A54">
        <w:rPr>
          <w:rFonts w:cstheme="minorHAnsi"/>
          <w:szCs w:val="22"/>
        </w:rPr>
        <w:t>do Umowy;</w:t>
      </w:r>
    </w:p>
    <w:p w14:paraId="6153DF35" w14:textId="56D19C49" w:rsidR="007635EF" w:rsidRPr="00B17A54" w:rsidRDefault="007635EF" w:rsidP="00821C7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RODO</w:t>
      </w:r>
      <w:r w:rsidRPr="00B17A54">
        <w:rPr>
          <w:rFonts w:cstheme="minorHAnsi"/>
          <w:szCs w:val="22"/>
        </w:rPr>
        <w:t xml:space="preserve">” </w:t>
      </w:r>
      <w:r w:rsidR="006F06E7" w:rsidRPr="00B17A54">
        <w:rPr>
          <w:rFonts w:cstheme="minorHAnsi"/>
          <w:szCs w:val="22"/>
        </w:rPr>
        <w:t>–</w:t>
      </w:r>
      <w:r w:rsidRPr="00B17A54">
        <w:rPr>
          <w:rFonts w:cstheme="minorHAnsi"/>
          <w:szCs w:val="22"/>
        </w:rPr>
        <w:t xml:space="preserve"> </w:t>
      </w:r>
      <w:r w:rsidRPr="00B17A54">
        <w:rPr>
          <w:rFonts w:cstheme="minorHAnsi"/>
          <w:i/>
          <w:szCs w:val="22"/>
        </w:rPr>
        <w:t>Rozporządzenie Parlamentu Europejskiego i Rady UE 2016/679 z dnia 27 kwietnia 2016</w:t>
      </w:r>
      <w:r w:rsidR="00B46BA5" w:rsidRPr="00B17A54">
        <w:rPr>
          <w:rFonts w:cstheme="minorHAnsi"/>
          <w:i/>
          <w:szCs w:val="22"/>
        </w:rPr>
        <w:t> </w:t>
      </w:r>
      <w:r w:rsidRPr="00B17A54">
        <w:rPr>
          <w:rFonts w:cstheme="minorHAnsi"/>
          <w:i/>
          <w:szCs w:val="22"/>
        </w:rPr>
        <w:t>r. w sprawie ochrony osób fizycznych w związku z przetwarzaniem danych osobowych i w sprawie swobodnego przepływu takich danych oraz uchylenia dyrektywy 95/46/WE</w:t>
      </w:r>
      <w:r w:rsidRPr="00B17A54">
        <w:rPr>
          <w:rFonts w:cstheme="minorHAnsi"/>
          <w:szCs w:val="22"/>
        </w:rPr>
        <w:t>;</w:t>
      </w:r>
    </w:p>
    <w:p w14:paraId="69A6DF79" w14:textId="2A3DCA01"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Siła wyższa</w:t>
      </w:r>
      <w:r w:rsidRPr="00B17A54">
        <w:rPr>
          <w:rFonts w:cstheme="minorHAnsi"/>
          <w:szCs w:val="22"/>
        </w:rPr>
        <w:t xml:space="preserve">” </w:t>
      </w:r>
      <w:r w:rsidR="002F43F1" w:rsidRPr="00B17A54">
        <w:rPr>
          <w:rFonts w:cstheme="minorHAnsi"/>
          <w:szCs w:val="22"/>
        </w:rPr>
        <w:t>–</w:t>
      </w:r>
      <w:r w:rsidRPr="00B17A54">
        <w:rPr>
          <w:rFonts w:cstheme="minorHAnsi"/>
          <w:szCs w:val="22"/>
        </w:rPr>
        <w:t xml:space="preserve"> zdarzenie</w:t>
      </w:r>
      <w:r w:rsidR="002F43F1" w:rsidRPr="00B17A54">
        <w:rPr>
          <w:rFonts w:cstheme="minorHAnsi"/>
          <w:szCs w:val="22"/>
        </w:rPr>
        <w:t xml:space="preserve"> zewnętrzne niezależne od Stron, a zarazem nadzwyczajne i w konsekwencji nieuchronne oraz niemożliwe do przewidzenia, któremu Strona nim dotknięta</w:t>
      </w:r>
      <w:r w:rsidRPr="00B17A54">
        <w:rPr>
          <w:rFonts w:cstheme="minorHAnsi"/>
          <w:szCs w:val="22"/>
        </w:rPr>
        <w:t xml:space="preserve"> nie mogł</w:t>
      </w:r>
      <w:r w:rsidR="002F43F1" w:rsidRPr="00B17A54">
        <w:rPr>
          <w:rFonts w:cstheme="minorHAnsi"/>
          <w:szCs w:val="22"/>
        </w:rPr>
        <w:t>a</w:t>
      </w:r>
      <w:r w:rsidR="007571A4" w:rsidRPr="00B17A54">
        <w:rPr>
          <w:rFonts w:cstheme="minorHAnsi"/>
          <w:szCs w:val="22"/>
        </w:rPr>
        <w:t xml:space="preserve"> </w:t>
      </w:r>
      <w:r w:rsidRPr="00B17A54">
        <w:rPr>
          <w:rFonts w:cstheme="minorHAnsi"/>
          <w:szCs w:val="22"/>
        </w:rPr>
        <w:t>zapobiec ani</w:t>
      </w:r>
      <w:r w:rsidR="007571A4" w:rsidRPr="00B17A54">
        <w:rPr>
          <w:rFonts w:cstheme="minorHAnsi"/>
          <w:szCs w:val="22"/>
        </w:rPr>
        <w:t xml:space="preserve"> przezwyciężyć</w:t>
      </w:r>
      <w:r w:rsidRPr="00B17A54">
        <w:rPr>
          <w:rFonts w:cstheme="minorHAnsi"/>
          <w:szCs w:val="22"/>
        </w:rPr>
        <w:t xml:space="preserve"> p</w:t>
      </w:r>
      <w:r w:rsidR="007571A4" w:rsidRPr="00B17A54">
        <w:rPr>
          <w:rFonts w:cstheme="minorHAnsi"/>
          <w:szCs w:val="22"/>
        </w:rPr>
        <w:t xml:space="preserve">rzy zachowaniu </w:t>
      </w:r>
      <w:r w:rsidRPr="00B17A54">
        <w:rPr>
          <w:rFonts w:cstheme="minorHAnsi"/>
          <w:szCs w:val="22"/>
        </w:rPr>
        <w:t>należy</w:t>
      </w:r>
      <w:r w:rsidR="007571A4" w:rsidRPr="00B17A54">
        <w:rPr>
          <w:rFonts w:cstheme="minorHAnsi"/>
          <w:szCs w:val="22"/>
        </w:rPr>
        <w:t>tej</w:t>
      </w:r>
      <w:r w:rsidRPr="00B17A54">
        <w:rPr>
          <w:rFonts w:cstheme="minorHAnsi"/>
          <w:szCs w:val="22"/>
        </w:rPr>
        <w:t xml:space="preserve"> starannośc</w:t>
      </w:r>
      <w:r w:rsidR="007571A4" w:rsidRPr="00B17A54">
        <w:rPr>
          <w:rFonts w:cstheme="minorHAnsi"/>
          <w:szCs w:val="22"/>
        </w:rPr>
        <w:t>i</w:t>
      </w:r>
      <w:r w:rsidRPr="00B17A54">
        <w:rPr>
          <w:rFonts w:cstheme="minorHAnsi"/>
          <w:szCs w:val="22"/>
        </w:rPr>
        <w:t xml:space="preserve"> przewidzian</w:t>
      </w:r>
      <w:r w:rsidR="007571A4" w:rsidRPr="00B17A54">
        <w:rPr>
          <w:rFonts w:cstheme="minorHAnsi"/>
          <w:szCs w:val="22"/>
        </w:rPr>
        <w:t>ej</w:t>
      </w:r>
      <w:r w:rsidRPr="00B17A54">
        <w:rPr>
          <w:rFonts w:cstheme="minorHAnsi"/>
          <w:szCs w:val="22"/>
        </w:rPr>
        <w:t xml:space="preserve"> dla stosunków zobowiązaniowych</w:t>
      </w:r>
      <w:r w:rsidR="007571A4" w:rsidRPr="00B17A54">
        <w:rPr>
          <w:rFonts w:cstheme="minorHAnsi"/>
          <w:szCs w:val="22"/>
        </w:rPr>
        <w:t xml:space="preserve"> tego rodzaju</w:t>
      </w:r>
      <w:r w:rsidRPr="00B17A54">
        <w:rPr>
          <w:rFonts w:cstheme="minorHAnsi"/>
          <w:szCs w:val="22"/>
        </w:rPr>
        <w:t>;</w:t>
      </w:r>
    </w:p>
    <w:p w14:paraId="41D82263" w14:textId="4B3E2F74"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Strona interneto</w:t>
      </w:r>
      <w:r w:rsidR="00681837" w:rsidRPr="00B17A54">
        <w:rPr>
          <w:rFonts w:cstheme="minorHAnsi"/>
          <w:b/>
          <w:szCs w:val="22"/>
        </w:rPr>
        <w:t>wa Instytucji Zarządzającej FE</w:t>
      </w:r>
      <w:r w:rsidRPr="00B17A54">
        <w:rPr>
          <w:rFonts w:cstheme="minorHAnsi"/>
          <w:b/>
          <w:szCs w:val="22"/>
        </w:rPr>
        <w:t>WiM</w:t>
      </w:r>
      <w:r w:rsidR="001040C4" w:rsidRPr="00B17A54">
        <w:rPr>
          <w:rFonts w:cstheme="minorHAnsi"/>
          <w:b/>
          <w:szCs w:val="22"/>
        </w:rPr>
        <w:t xml:space="preserve"> 2021-2027</w:t>
      </w:r>
      <w:r w:rsidR="001274E9" w:rsidRPr="00B17A54">
        <w:rPr>
          <w:rFonts w:cstheme="minorHAnsi"/>
          <w:b/>
          <w:szCs w:val="22"/>
        </w:rPr>
        <w:t>”</w:t>
      </w:r>
      <w:r w:rsidR="001274E9" w:rsidRPr="00B17A54">
        <w:rPr>
          <w:rFonts w:cstheme="minorHAnsi"/>
          <w:szCs w:val="22"/>
        </w:rPr>
        <w:t xml:space="preserve"> lub</w:t>
      </w:r>
      <w:r w:rsidR="00681837" w:rsidRPr="00B17A54">
        <w:rPr>
          <w:rFonts w:cstheme="minorHAnsi"/>
          <w:b/>
          <w:szCs w:val="22"/>
        </w:rPr>
        <w:t xml:space="preserve"> </w:t>
      </w:r>
      <w:r w:rsidR="001274E9" w:rsidRPr="00B17A54">
        <w:rPr>
          <w:rFonts w:cstheme="minorHAnsi"/>
          <w:b/>
          <w:szCs w:val="22"/>
        </w:rPr>
        <w:t>„</w:t>
      </w:r>
      <w:r w:rsidR="00681837" w:rsidRPr="00B17A54">
        <w:rPr>
          <w:rFonts w:cstheme="minorHAnsi"/>
          <w:b/>
          <w:szCs w:val="22"/>
        </w:rPr>
        <w:t>Strona internetowa Programu</w:t>
      </w:r>
      <w:r w:rsidRPr="00B17A54">
        <w:rPr>
          <w:rFonts w:cstheme="minorHAnsi"/>
          <w:szCs w:val="22"/>
        </w:rPr>
        <w:t xml:space="preserve">” – strona internetowa pod adresem </w:t>
      </w:r>
      <w:r w:rsidR="001B39E7" w:rsidRPr="00B17A54">
        <w:rPr>
          <w:rFonts w:cstheme="minorHAnsi"/>
          <w:szCs w:val="22"/>
        </w:rPr>
        <w:t>https://funduszeeuropejskie.warmia.mazury.pl</w:t>
      </w:r>
      <w:r w:rsidRPr="00B17A54">
        <w:rPr>
          <w:rFonts w:cstheme="minorHAnsi"/>
          <w:szCs w:val="22"/>
        </w:rPr>
        <w:t>;</w:t>
      </w:r>
    </w:p>
    <w:p w14:paraId="1BAC0C5B" w14:textId="369DA3BB" w:rsidR="007635EF" w:rsidRPr="00B17A54" w:rsidRDefault="007635EF"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System realizacji Programu</w:t>
      </w:r>
      <w:r w:rsidRPr="00B17A54">
        <w:rPr>
          <w:rFonts w:cstheme="minorHAnsi"/>
          <w:szCs w:val="22"/>
        </w:rPr>
        <w:t xml:space="preserve">” – system, o którym mowa </w:t>
      </w:r>
      <w:r w:rsidRPr="003B71B4">
        <w:rPr>
          <w:rFonts w:cstheme="minorHAnsi"/>
          <w:szCs w:val="22"/>
        </w:rPr>
        <w:t>w art. 6 ustawy wdrożeniowej</w:t>
      </w:r>
      <w:r w:rsidR="00A500BB" w:rsidRPr="003B71B4">
        <w:rPr>
          <w:rFonts w:cstheme="minorHAnsi"/>
          <w:szCs w:val="22"/>
        </w:rPr>
        <w:t>;</w:t>
      </w:r>
    </w:p>
    <w:p w14:paraId="3262B11D" w14:textId="77777777" w:rsidR="00681837" w:rsidRPr="008B6C83" w:rsidRDefault="00681837" w:rsidP="007635E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 xml:space="preserve">Szczegółowy </w:t>
      </w:r>
      <w:r w:rsidR="00797BD0" w:rsidRPr="00B17A54">
        <w:rPr>
          <w:rFonts w:cstheme="minorHAnsi"/>
          <w:b/>
          <w:szCs w:val="22"/>
        </w:rPr>
        <w:t>O</w:t>
      </w:r>
      <w:r w:rsidRPr="00B17A54">
        <w:rPr>
          <w:rFonts w:cstheme="minorHAnsi"/>
          <w:b/>
          <w:szCs w:val="22"/>
        </w:rPr>
        <w:t xml:space="preserve">pis </w:t>
      </w:r>
      <w:r w:rsidR="00797BD0" w:rsidRPr="00B17A54">
        <w:rPr>
          <w:rFonts w:cstheme="minorHAnsi"/>
          <w:b/>
          <w:szCs w:val="22"/>
        </w:rPr>
        <w:t>P</w:t>
      </w:r>
      <w:r w:rsidRPr="00B17A54">
        <w:rPr>
          <w:rFonts w:cstheme="minorHAnsi"/>
          <w:b/>
          <w:szCs w:val="22"/>
        </w:rPr>
        <w:t>riorytetów (SZOP)”</w:t>
      </w:r>
      <w:r w:rsidRPr="00B17A54">
        <w:rPr>
          <w:rFonts w:cstheme="minorHAnsi"/>
          <w:szCs w:val="22"/>
        </w:rPr>
        <w:t xml:space="preserve"> </w:t>
      </w:r>
      <w:r w:rsidR="000B4AAD" w:rsidRPr="00B17A54">
        <w:rPr>
          <w:rFonts w:cstheme="minorHAnsi"/>
          <w:szCs w:val="22"/>
        </w:rPr>
        <w:t>–</w:t>
      </w:r>
      <w:r w:rsidRPr="00B17A54">
        <w:rPr>
          <w:rFonts w:cstheme="minorHAnsi"/>
          <w:szCs w:val="22"/>
        </w:rPr>
        <w:t xml:space="preserve"> dokument przygotowany i przyjęty przez Instytucję Zarządzającą FEWiM</w:t>
      </w:r>
      <w:r w:rsidR="00442F30" w:rsidRPr="00B17A54">
        <w:rPr>
          <w:rFonts w:cstheme="minorHAnsi"/>
          <w:szCs w:val="22"/>
        </w:rPr>
        <w:t xml:space="preserve"> 2021-2027</w:t>
      </w:r>
      <w:r w:rsidRPr="00B17A54">
        <w:rPr>
          <w:rFonts w:cstheme="minorHAnsi"/>
          <w:szCs w:val="22"/>
        </w:rPr>
        <w:t xml:space="preserve">, określający w szczególności zakres działań realizowanych w ramach poszczególnych </w:t>
      </w:r>
      <w:r w:rsidR="00797BD0" w:rsidRPr="00B17A54">
        <w:rPr>
          <w:rFonts w:cstheme="minorHAnsi"/>
          <w:szCs w:val="22"/>
        </w:rPr>
        <w:t>P</w:t>
      </w:r>
      <w:r w:rsidRPr="00B17A54">
        <w:rPr>
          <w:rFonts w:cstheme="minorHAnsi"/>
          <w:szCs w:val="22"/>
        </w:rPr>
        <w:t xml:space="preserve">riorytetów Programu, udostępniony na stronie internetowej </w:t>
      </w:r>
      <w:r w:rsidRPr="008B6C83">
        <w:rPr>
          <w:rFonts w:cstheme="minorHAnsi"/>
          <w:szCs w:val="22"/>
        </w:rPr>
        <w:t>Programu</w:t>
      </w:r>
      <w:r w:rsidR="00A95F48" w:rsidRPr="008B6C83">
        <w:rPr>
          <w:rFonts w:cstheme="minorHAnsi"/>
          <w:szCs w:val="22"/>
        </w:rPr>
        <w:t>;</w:t>
      </w:r>
    </w:p>
    <w:p w14:paraId="0F3165E7" w14:textId="77777777" w:rsidR="007635EF" w:rsidRPr="008B6C83" w:rsidRDefault="007635EF" w:rsidP="007635EF">
      <w:pPr>
        <w:pStyle w:val="Akapitzlist"/>
        <w:numPr>
          <w:ilvl w:val="0"/>
          <w:numId w:val="2"/>
        </w:numPr>
        <w:ind w:left="426" w:hanging="426"/>
        <w:rPr>
          <w:rFonts w:cstheme="minorHAnsi"/>
          <w:szCs w:val="22"/>
        </w:rPr>
      </w:pPr>
      <w:r w:rsidRPr="008B6C83">
        <w:rPr>
          <w:rFonts w:cstheme="minorHAnsi"/>
          <w:szCs w:val="22"/>
        </w:rPr>
        <w:t>„</w:t>
      </w:r>
      <w:r w:rsidRPr="008B6C83">
        <w:rPr>
          <w:rFonts w:cstheme="minorHAnsi"/>
          <w:b/>
          <w:szCs w:val="22"/>
        </w:rPr>
        <w:t xml:space="preserve">Uczestnik </w:t>
      </w:r>
      <w:r w:rsidR="00EA6383" w:rsidRPr="008B6C83">
        <w:rPr>
          <w:rFonts w:cstheme="minorHAnsi"/>
          <w:b/>
          <w:szCs w:val="22"/>
        </w:rPr>
        <w:t>Projek</w:t>
      </w:r>
      <w:r w:rsidRPr="008B6C83">
        <w:rPr>
          <w:rFonts w:cstheme="minorHAnsi"/>
          <w:b/>
          <w:szCs w:val="22"/>
        </w:rPr>
        <w:t>tu</w:t>
      </w:r>
      <w:r w:rsidR="00872FAC" w:rsidRPr="008B6C83">
        <w:rPr>
          <w:rFonts w:cstheme="minorHAnsi"/>
          <w:szCs w:val="22"/>
        </w:rPr>
        <w:t>” – osoba fizyczna, o której mowa w art. 2 pkt 40 rozporządzenia ogólnego</w:t>
      </w:r>
      <w:r w:rsidR="00A95F48" w:rsidRPr="008B6C83">
        <w:rPr>
          <w:rFonts w:cstheme="minorHAnsi"/>
          <w:szCs w:val="22"/>
        </w:rPr>
        <w:t>;</w:t>
      </w:r>
    </w:p>
    <w:p w14:paraId="751F0384" w14:textId="191919E5" w:rsidR="007635EF" w:rsidRPr="00B17A54" w:rsidRDefault="007635EF" w:rsidP="0067566F">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Wkład własny</w:t>
      </w:r>
      <w:r w:rsidRPr="00B17A54">
        <w:rPr>
          <w:rFonts w:cstheme="minorHAnsi"/>
          <w:szCs w:val="22"/>
        </w:rPr>
        <w:t>” –</w:t>
      </w:r>
      <w:r w:rsidR="00AE2F7F" w:rsidRPr="00B17A54">
        <w:rPr>
          <w:rFonts w:cstheme="minorHAnsi"/>
          <w:szCs w:val="22"/>
        </w:rPr>
        <w:t xml:space="preserve"> </w:t>
      </w:r>
      <w:r w:rsidR="00C56097" w:rsidRPr="00B17A54">
        <w:rPr>
          <w:rFonts w:cstheme="minorHAnsi"/>
        </w:rPr>
        <w:t xml:space="preserve">wkład własny, o którym mowa w </w:t>
      </w:r>
      <w:r w:rsidR="00C56097" w:rsidRPr="00B17A54">
        <w:rPr>
          <w:rFonts w:cstheme="minorHAnsi"/>
          <w:i/>
        </w:rPr>
        <w:t>Wytycznych dotyczących kwalifikowalności wydatków na lata 2021-2027</w:t>
      </w:r>
      <w:r w:rsidRPr="00B17A54">
        <w:rPr>
          <w:rFonts w:cstheme="minorHAnsi"/>
          <w:szCs w:val="22"/>
        </w:rPr>
        <w:t>;</w:t>
      </w:r>
    </w:p>
    <w:p w14:paraId="41D6CC6C" w14:textId="2347EFAB" w:rsidR="00681837" w:rsidRPr="00B17A54" w:rsidRDefault="007635EF" w:rsidP="00681837">
      <w:pPr>
        <w:pStyle w:val="Akapitzlist"/>
        <w:numPr>
          <w:ilvl w:val="0"/>
          <w:numId w:val="2"/>
        </w:numPr>
        <w:ind w:left="426" w:hanging="426"/>
        <w:rPr>
          <w:rFonts w:cstheme="minorHAnsi"/>
          <w:szCs w:val="22"/>
        </w:rPr>
      </w:pPr>
      <w:r w:rsidRPr="00B17A54">
        <w:rPr>
          <w:rFonts w:cstheme="minorHAnsi"/>
          <w:szCs w:val="22"/>
        </w:rPr>
        <w:t>„</w:t>
      </w:r>
      <w:r w:rsidRPr="00B17A54">
        <w:rPr>
          <w:rFonts w:cstheme="minorHAnsi"/>
          <w:b/>
          <w:szCs w:val="22"/>
        </w:rPr>
        <w:t>Wniosek o płatność</w:t>
      </w:r>
      <w:r w:rsidRPr="00B17A54">
        <w:rPr>
          <w:rFonts w:cstheme="minorHAnsi"/>
          <w:szCs w:val="22"/>
        </w:rPr>
        <w:t xml:space="preserve">” – wskazany przez Instytucję </w:t>
      </w:r>
      <w:r w:rsidR="00065270" w:rsidRPr="00B17A54">
        <w:rPr>
          <w:rFonts w:cstheme="minorHAnsi"/>
          <w:szCs w:val="22"/>
        </w:rPr>
        <w:t>Pośrednicz</w:t>
      </w:r>
      <w:r w:rsidRPr="00B17A54">
        <w:rPr>
          <w:rFonts w:cstheme="minorHAnsi"/>
          <w:szCs w:val="22"/>
        </w:rPr>
        <w:t xml:space="preserve">ącą </w:t>
      </w:r>
      <w:r w:rsidR="008A7DF4" w:rsidRPr="00B17A54">
        <w:rPr>
          <w:rFonts w:cstheme="minorHAnsi"/>
          <w:szCs w:val="22"/>
        </w:rPr>
        <w:t>FE</w:t>
      </w:r>
      <w:r w:rsidRPr="00B17A54">
        <w:rPr>
          <w:rFonts w:cstheme="minorHAnsi"/>
          <w:szCs w:val="22"/>
        </w:rPr>
        <w:t>WiM</w:t>
      </w:r>
      <w:r w:rsidR="00442F30" w:rsidRPr="00B17A54">
        <w:rPr>
          <w:rFonts w:cstheme="minorHAnsi"/>
          <w:szCs w:val="22"/>
        </w:rPr>
        <w:t xml:space="preserve"> 2021-2027</w:t>
      </w:r>
      <w:r w:rsidRPr="00B17A54">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w:t>
      </w:r>
    </w:p>
    <w:p w14:paraId="686D339B" w14:textId="2D7C8FF5" w:rsidR="007635EF" w:rsidRPr="00B17A54" w:rsidRDefault="007635EF" w:rsidP="00681837">
      <w:pPr>
        <w:pStyle w:val="Akapitzlist"/>
        <w:numPr>
          <w:ilvl w:val="0"/>
          <w:numId w:val="2"/>
        </w:numPr>
        <w:ind w:left="426" w:hanging="426"/>
        <w:rPr>
          <w:rFonts w:cstheme="minorHAnsi"/>
          <w:szCs w:val="22"/>
        </w:rPr>
      </w:pPr>
      <w:r w:rsidRPr="00B17A54">
        <w:rPr>
          <w:rFonts w:cstheme="minorHAnsi"/>
          <w:szCs w:val="22"/>
        </w:rPr>
        <w:lastRenderedPageBreak/>
        <w:t>„</w:t>
      </w:r>
      <w:r w:rsidRPr="00B17A54">
        <w:rPr>
          <w:rFonts w:cstheme="minorHAnsi"/>
          <w:b/>
          <w:szCs w:val="22"/>
        </w:rPr>
        <w:t xml:space="preserve">Współfinansowanie </w:t>
      </w:r>
      <w:r w:rsidRPr="003B71B4">
        <w:rPr>
          <w:rFonts w:cstheme="minorHAnsi"/>
          <w:b/>
          <w:szCs w:val="22"/>
        </w:rPr>
        <w:t>krajowe z budżetu państwa</w:t>
      </w:r>
      <w:r w:rsidRPr="003B71B4">
        <w:rPr>
          <w:rFonts w:cstheme="minorHAnsi"/>
          <w:szCs w:val="22"/>
        </w:rPr>
        <w:t>” – środki</w:t>
      </w:r>
      <w:r w:rsidR="00797BD0" w:rsidRPr="003B71B4">
        <w:rPr>
          <w:rFonts w:cstheme="minorHAnsi"/>
          <w:szCs w:val="22"/>
        </w:rPr>
        <w:t>,</w:t>
      </w:r>
      <w:r w:rsidRPr="003B71B4">
        <w:rPr>
          <w:rFonts w:cstheme="minorHAnsi"/>
          <w:szCs w:val="22"/>
        </w:rPr>
        <w:t xml:space="preserve"> o których mowa w art. 2 pkt 3</w:t>
      </w:r>
      <w:r w:rsidR="00681837" w:rsidRPr="003B71B4">
        <w:rPr>
          <w:rFonts w:cstheme="minorHAnsi"/>
          <w:szCs w:val="22"/>
        </w:rPr>
        <w:t>7</w:t>
      </w:r>
      <w:r w:rsidRPr="003B71B4">
        <w:rPr>
          <w:rFonts w:cstheme="minorHAnsi"/>
          <w:szCs w:val="22"/>
        </w:rPr>
        <w:t xml:space="preserve"> ustawy wdrożeniowej</w:t>
      </w:r>
      <w:r w:rsidR="00A500BB" w:rsidRPr="003B71B4">
        <w:rPr>
          <w:rFonts w:cstheme="minorHAnsi"/>
          <w:szCs w:val="22"/>
        </w:rPr>
        <w:t>;</w:t>
      </w:r>
    </w:p>
    <w:p w14:paraId="4061C27C" w14:textId="15BA6E8F" w:rsidR="007635EF" w:rsidRPr="00B17A54" w:rsidRDefault="007635EF" w:rsidP="007635EF">
      <w:pPr>
        <w:pStyle w:val="Akapitzlist"/>
        <w:numPr>
          <w:ilvl w:val="0"/>
          <w:numId w:val="2"/>
        </w:numPr>
        <w:ind w:left="426" w:hanging="426"/>
        <w:rPr>
          <w:rFonts w:cstheme="minorHAnsi"/>
          <w:szCs w:val="22"/>
        </w:rPr>
      </w:pPr>
      <w:r w:rsidRPr="00B17A54">
        <w:rPr>
          <w:rFonts w:cstheme="minorHAnsi"/>
          <w:b/>
          <w:szCs w:val="22"/>
        </w:rPr>
        <w:t>„Wydatki kwalifikowalne</w:t>
      </w:r>
      <w:r w:rsidRPr="00B17A54">
        <w:rPr>
          <w:rFonts w:cstheme="minorHAnsi"/>
          <w:szCs w:val="22"/>
        </w:rPr>
        <w:t xml:space="preserve">” – </w:t>
      </w:r>
      <w:r w:rsidR="00641DBD" w:rsidRPr="00B17A54">
        <w:rPr>
          <w:rFonts w:cstheme="minorHAnsi"/>
          <w:szCs w:val="22"/>
        </w:rPr>
        <w:t>wydatki,</w:t>
      </w:r>
      <w:r w:rsidR="00641DBD" w:rsidRPr="00B17A54">
        <w:rPr>
          <w:rFonts w:cstheme="minorHAnsi"/>
        </w:rPr>
        <w:t xml:space="preserve"> o których mowa w </w:t>
      </w:r>
      <w:r w:rsidR="00641DBD" w:rsidRPr="00B17A54">
        <w:rPr>
          <w:rFonts w:cstheme="minorHAnsi"/>
          <w:i/>
        </w:rPr>
        <w:t>Wytycznych dotyczących kwalifikowalności wydatków na lata 2021-2027</w:t>
      </w:r>
      <w:r w:rsidRPr="00B17A54">
        <w:rPr>
          <w:rFonts w:cstheme="minorHAnsi"/>
          <w:szCs w:val="22"/>
        </w:rPr>
        <w:t>;</w:t>
      </w:r>
    </w:p>
    <w:p w14:paraId="016EEE96" w14:textId="77777777" w:rsidR="007635EF" w:rsidRPr="00B17A54" w:rsidRDefault="007635EF" w:rsidP="00A95F48">
      <w:pPr>
        <w:pStyle w:val="Akapitzlist"/>
        <w:numPr>
          <w:ilvl w:val="0"/>
          <w:numId w:val="2"/>
        </w:numPr>
        <w:ind w:left="426" w:hanging="426"/>
      </w:pPr>
      <w:r w:rsidRPr="00B17A54">
        <w:rPr>
          <w:rFonts w:cstheme="minorHAnsi"/>
          <w:szCs w:val="22"/>
        </w:rPr>
        <w:t>„</w:t>
      </w:r>
      <w:r w:rsidRPr="00B17A54">
        <w:rPr>
          <w:rFonts w:cstheme="minorHAnsi"/>
          <w:b/>
          <w:szCs w:val="22"/>
        </w:rPr>
        <w:t>Wytyczne</w:t>
      </w:r>
      <w:r w:rsidRPr="00B17A54">
        <w:rPr>
          <w:rFonts w:cstheme="minorHAnsi"/>
          <w:szCs w:val="22"/>
        </w:rPr>
        <w:t xml:space="preserve">” – </w:t>
      </w:r>
      <w:r w:rsidR="00641DBD" w:rsidRPr="00B17A54">
        <w:rPr>
          <w:rFonts w:cstheme="minorHAnsi"/>
        </w:rPr>
        <w:t xml:space="preserve">wytyczne, o których mowa w art. 2 </w:t>
      </w:r>
      <w:r w:rsidR="00641DBD" w:rsidRPr="003B71B4">
        <w:rPr>
          <w:rFonts w:cstheme="minorHAnsi"/>
        </w:rPr>
        <w:t>pkt 38 ustawy wdrożeniowej</w:t>
      </w:r>
      <w:r w:rsidR="00A95F48" w:rsidRPr="003B71B4">
        <w:rPr>
          <w:rFonts w:cstheme="minorHAnsi"/>
          <w:szCs w:val="22"/>
        </w:rPr>
        <w:t>.</w:t>
      </w:r>
    </w:p>
    <w:p w14:paraId="17C39450" w14:textId="77777777" w:rsidR="002B0162" w:rsidRPr="00B17A54" w:rsidRDefault="002B0162" w:rsidP="00364E12">
      <w:pPr>
        <w:pStyle w:val="Akapitzlist"/>
        <w:spacing w:before="200" w:after="120" w:line="240" w:lineRule="auto"/>
        <w:ind w:left="0"/>
        <w:jc w:val="center"/>
        <w:rPr>
          <w:rFonts w:ascii="Calibri" w:hAnsi="Calibri" w:cs="Arial"/>
          <w:b/>
        </w:rPr>
      </w:pPr>
      <w:r w:rsidRPr="00B17A54">
        <w:rPr>
          <w:rFonts w:ascii="Calibri" w:hAnsi="Calibri" w:cs="Arial"/>
          <w:b/>
        </w:rPr>
        <w:t xml:space="preserve">Przedmiot </w:t>
      </w:r>
      <w:r w:rsidR="00966CDA" w:rsidRPr="00B17A54">
        <w:rPr>
          <w:rFonts w:ascii="Calibri" w:hAnsi="Calibri" w:cs="Arial"/>
          <w:b/>
        </w:rPr>
        <w:t>Umow</w:t>
      </w:r>
      <w:r w:rsidRPr="00B17A54">
        <w:rPr>
          <w:rFonts w:ascii="Calibri" w:hAnsi="Calibri" w:cs="Arial"/>
          <w:b/>
        </w:rPr>
        <w:t>y</w:t>
      </w:r>
    </w:p>
    <w:p w14:paraId="451D6DCC" w14:textId="77777777" w:rsidR="002B0162" w:rsidRPr="00B17A54" w:rsidRDefault="002B0162" w:rsidP="00364E12">
      <w:pPr>
        <w:spacing w:after="200" w:line="240" w:lineRule="auto"/>
        <w:jc w:val="center"/>
        <w:rPr>
          <w:rFonts w:ascii="Calibri" w:eastAsia="Calibri" w:hAnsi="Calibri" w:cs="Arial"/>
          <w:b/>
        </w:rPr>
      </w:pPr>
      <w:r w:rsidRPr="00B17A54">
        <w:rPr>
          <w:rFonts w:ascii="Calibri" w:eastAsia="Calibri" w:hAnsi="Calibri" w:cs="Arial"/>
          <w:b/>
        </w:rPr>
        <w:t>§ 2</w:t>
      </w:r>
    </w:p>
    <w:p w14:paraId="1509FAF3" w14:textId="77777777" w:rsidR="002B0162" w:rsidRPr="00B17A54" w:rsidRDefault="00006176" w:rsidP="00D5477F">
      <w:pPr>
        <w:pStyle w:val="Akapitzlist"/>
        <w:numPr>
          <w:ilvl w:val="0"/>
          <w:numId w:val="3"/>
        </w:numPr>
        <w:rPr>
          <w:rFonts w:cstheme="minorHAnsi"/>
          <w:szCs w:val="22"/>
        </w:rPr>
      </w:pPr>
      <w:r w:rsidRPr="00B17A54">
        <w:rPr>
          <w:rFonts w:cstheme="minorHAnsi"/>
          <w:szCs w:val="22"/>
        </w:rPr>
        <w:t>I</w:t>
      </w:r>
      <w:r w:rsidR="00C0023B" w:rsidRPr="00B17A54">
        <w:rPr>
          <w:rFonts w:cstheme="minorHAnsi"/>
          <w:szCs w:val="22"/>
        </w:rPr>
        <w:t xml:space="preserve">nstytucja </w:t>
      </w:r>
      <w:r w:rsidR="006F06E7" w:rsidRPr="00B17A54">
        <w:rPr>
          <w:rFonts w:cstheme="minorHAnsi"/>
          <w:szCs w:val="22"/>
        </w:rPr>
        <w:t>Pośrednicz</w:t>
      </w:r>
      <w:r w:rsidR="00C0023B" w:rsidRPr="00B17A54">
        <w:rPr>
          <w:rFonts w:cstheme="minorHAnsi"/>
          <w:szCs w:val="22"/>
        </w:rPr>
        <w:t>ąca</w:t>
      </w:r>
      <w:r w:rsidRPr="00B17A54">
        <w:rPr>
          <w:rFonts w:cstheme="minorHAnsi"/>
          <w:szCs w:val="22"/>
        </w:rPr>
        <w:t xml:space="preserve"> FEWiM</w:t>
      </w:r>
      <w:r w:rsidR="00CE70B5" w:rsidRPr="00B17A54">
        <w:rPr>
          <w:rFonts w:cstheme="minorHAnsi"/>
          <w:szCs w:val="22"/>
        </w:rPr>
        <w:t xml:space="preserve"> 2021-2027</w:t>
      </w:r>
      <w:r w:rsidRPr="00B17A54">
        <w:rPr>
          <w:rFonts w:cstheme="minorHAnsi"/>
          <w:szCs w:val="22"/>
        </w:rPr>
        <w:t xml:space="preserve"> przyznaje Beneficjentowi dofinansowanie na realizację Projektu, a Beneficjent zobowiązuje się do jego realizacji na warunkach określonych w Umowie.</w:t>
      </w:r>
      <w:r w:rsidR="002B0162" w:rsidRPr="00B17A54">
        <w:rPr>
          <w:rFonts w:cstheme="minorHAnsi"/>
          <w:szCs w:val="22"/>
        </w:rPr>
        <w:t xml:space="preserve"> </w:t>
      </w:r>
    </w:p>
    <w:p w14:paraId="3AECF12D" w14:textId="77777777" w:rsidR="002B0162" w:rsidRPr="00B17A54" w:rsidRDefault="008E068B" w:rsidP="00D5477F">
      <w:pPr>
        <w:pStyle w:val="Akapitzlist"/>
        <w:numPr>
          <w:ilvl w:val="0"/>
          <w:numId w:val="3"/>
        </w:numPr>
        <w:rPr>
          <w:rFonts w:cstheme="minorHAnsi"/>
          <w:szCs w:val="22"/>
        </w:rPr>
      </w:pPr>
      <w:r w:rsidRPr="00B17A54">
        <w:rPr>
          <w:rFonts w:ascii="Calibri" w:hAnsi="Calibri" w:cs="Arial"/>
          <w:iCs/>
        </w:rPr>
        <w:t>Projekt będzie realizowany przez ……………………………..…………………….…….</w:t>
      </w:r>
      <w:r w:rsidRPr="00B17A54">
        <w:rPr>
          <w:rStyle w:val="Odwoanieprzypisudolnego"/>
          <w:rFonts w:ascii="Calibri" w:hAnsi="Calibri" w:cs="Arial"/>
        </w:rPr>
        <w:footnoteReference w:id="5"/>
      </w:r>
      <w:r w:rsidRPr="00B17A54">
        <w:rPr>
          <w:rFonts w:ascii="Calibri" w:hAnsi="Calibri" w:cs="Arial"/>
          <w:iCs/>
        </w:rPr>
        <w:t>.</w:t>
      </w:r>
    </w:p>
    <w:p w14:paraId="2EED2E54" w14:textId="77777777" w:rsidR="008E068B" w:rsidRPr="00B17A54" w:rsidRDefault="008E068B" w:rsidP="00D5477F">
      <w:pPr>
        <w:pStyle w:val="Akapitzlist"/>
        <w:numPr>
          <w:ilvl w:val="0"/>
          <w:numId w:val="3"/>
        </w:numPr>
        <w:rPr>
          <w:rFonts w:cstheme="minorHAnsi"/>
          <w:szCs w:val="22"/>
        </w:rPr>
      </w:pPr>
      <w:r w:rsidRPr="00B17A54">
        <w:t>Projekt będzie realizowany w partnerstwie z ………………….………..…………..</w:t>
      </w:r>
      <w:r w:rsidRPr="00B17A54">
        <w:rPr>
          <w:rStyle w:val="Odwoanieprzypisudolnego"/>
          <w:rFonts w:ascii="Calibri" w:hAnsi="Calibri" w:cs="Arial"/>
        </w:rPr>
        <w:footnoteReference w:id="6"/>
      </w:r>
      <w:r w:rsidRPr="00B17A54">
        <w:t>.</w:t>
      </w:r>
    </w:p>
    <w:p w14:paraId="5C172455" w14:textId="3861B91C" w:rsidR="002B0162" w:rsidRPr="00B17A54" w:rsidRDefault="002B0162" w:rsidP="00D5477F">
      <w:pPr>
        <w:pStyle w:val="Akapitzlist"/>
        <w:numPr>
          <w:ilvl w:val="0"/>
          <w:numId w:val="3"/>
        </w:numPr>
        <w:rPr>
          <w:rFonts w:cstheme="minorHAnsi"/>
          <w:szCs w:val="22"/>
        </w:rPr>
      </w:pPr>
      <w:r w:rsidRPr="00B17A54">
        <w:rPr>
          <w:rFonts w:cstheme="minorHAnsi"/>
          <w:szCs w:val="22"/>
        </w:rPr>
        <w:t>Całkowita wartość Projektu wynosi</w:t>
      </w:r>
      <w:r w:rsidR="006B669F" w:rsidRPr="00B17A54">
        <w:rPr>
          <w:rFonts w:cstheme="minorHAnsi"/>
          <w:szCs w:val="22"/>
        </w:rPr>
        <w:t xml:space="preserve"> </w:t>
      </w:r>
      <w:r w:rsidRPr="00B17A54">
        <w:rPr>
          <w:rFonts w:cstheme="minorHAnsi"/>
          <w:szCs w:val="22"/>
        </w:rPr>
        <w:t>………</w:t>
      </w:r>
      <w:r w:rsidR="0082083B" w:rsidRPr="00B17A54">
        <w:rPr>
          <w:rFonts w:cstheme="minorHAnsi"/>
          <w:szCs w:val="22"/>
        </w:rPr>
        <w:t>………</w:t>
      </w:r>
      <w:r w:rsidR="00D77F08" w:rsidRPr="00B17A54">
        <w:rPr>
          <w:rFonts w:cstheme="minorHAnsi"/>
          <w:szCs w:val="22"/>
        </w:rPr>
        <w:t>…………</w:t>
      </w:r>
      <w:r w:rsidRPr="00B17A54">
        <w:rPr>
          <w:rFonts w:cstheme="minorHAnsi"/>
          <w:szCs w:val="22"/>
        </w:rPr>
        <w:t>.... zł (słownie: ………………</w:t>
      </w:r>
      <w:r w:rsidR="0082083B" w:rsidRPr="00B17A54">
        <w:rPr>
          <w:rFonts w:cstheme="minorHAnsi"/>
          <w:szCs w:val="22"/>
        </w:rPr>
        <w:t>……………………</w:t>
      </w:r>
      <w:r w:rsidRPr="00B17A54">
        <w:rPr>
          <w:rFonts w:cstheme="minorHAnsi"/>
          <w:szCs w:val="22"/>
        </w:rPr>
        <w:t xml:space="preserve">………). </w:t>
      </w:r>
    </w:p>
    <w:p w14:paraId="7ED9A638" w14:textId="3017211A" w:rsidR="002B0162" w:rsidRPr="00B17A54" w:rsidRDefault="002B0162" w:rsidP="00D5477F">
      <w:pPr>
        <w:pStyle w:val="Akapitzlist"/>
        <w:numPr>
          <w:ilvl w:val="0"/>
          <w:numId w:val="3"/>
        </w:numPr>
        <w:rPr>
          <w:rFonts w:cstheme="minorHAnsi"/>
          <w:szCs w:val="22"/>
        </w:rPr>
      </w:pPr>
      <w:r w:rsidRPr="00B17A54">
        <w:rPr>
          <w:rFonts w:cstheme="minorHAnsi"/>
          <w:szCs w:val="22"/>
        </w:rPr>
        <w:t>Wydatki kwalifikowalne Projektu wynoszą …….........</w:t>
      </w:r>
      <w:r w:rsidR="0082083B" w:rsidRPr="00B17A54">
        <w:rPr>
          <w:rFonts w:cstheme="minorHAnsi"/>
          <w:szCs w:val="22"/>
        </w:rPr>
        <w:t>...</w:t>
      </w:r>
      <w:r w:rsidRPr="00B17A54">
        <w:rPr>
          <w:rFonts w:cstheme="minorHAnsi"/>
          <w:szCs w:val="22"/>
        </w:rPr>
        <w:t>.....</w:t>
      </w:r>
      <w:r w:rsidR="00065270" w:rsidRPr="00B17A54">
        <w:rPr>
          <w:rFonts w:cstheme="minorHAnsi"/>
          <w:szCs w:val="22"/>
        </w:rPr>
        <w:t xml:space="preserve"> </w:t>
      </w:r>
      <w:r w:rsidRPr="00B17A54">
        <w:rPr>
          <w:rFonts w:cstheme="minorHAnsi"/>
          <w:szCs w:val="22"/>
        </w:rPr>
        <w:t>zł (słownie: ……</w:t>
      </w:r>
      <w:r w:rsidR="0082083B" w:rsidRPr="00B17A54">
        <w:rPr>
          <w:rFonts w:cstheme="minorHAnsi"/>
          <w:szCs w:val="22"/>
        </w:rPr>
        <w:t>……………………</w:t>
      </w:r>
      <w:r w:rsidRPr="00B17A54">
        <w:rPr>
          <w:rFonts w:cstheme="minorHAnsi"/>
          <w:szCs w:val="22"/>
        </w:rPr>
        <w:t xml:space="preserve">………………). </w:t>
      </w:r>
    </w:p>
    <w:p w14:paraId="7ECAAE46" w14:textId="24996374" w:rsidR="002B0162" w:rsidRPr="00B17A54" w:rsidRDefault="002B0162" w:rsidP="00260507">
      <w:pPr>
        <w:pStyle w:val="Akapitzlist"/>
        <w:numPr>
          <w:ilvl w:val="0"/>
          <w:numId w:val="3"/>
        </w:numPr>
        <w:ind w:hanging="357"/>
        <w:rPr>
          <w:rFonts w:cstheme="minorHAnsi"/>
          <w:szCs w:val="22"/>
        </w:rPr>
      </w:pPr>
      <w:r w:rsidRPr="00B17A54">
        <w:rPr>
          <w:rFonts w:cstheme="minorHAnsi"/>
          <w:szCs w:val="22"/>
        </w:rPr>
        <w:t xml:space="preserve">Dofinansowanie na realizację Projektu wynosi </w:t>
      </w:r>
      <w:r w:rsidR="00E105E7" w:rsidRPr="00B17A54">
        <w:rPr>
          <w:rFonts w:cstheme="minorHAnsi"/>
          <w:szCs w:val="22"/>
        </w:rPr>
        <w:t xml:space="preserve">nie więcej niż </w:t>
      </w:r>
      <w:r w:rsidRPr="00B17A54">
        <w:rPr>
          <w:rFonts w:cstheme="minorHAnsi"/>
          <w:szCs w:val="22"/>
        </w:rPr>
        <w:t>……………… zł (słownie: ……………………………………)</w:t>
      </w:r>
      <w:r w:rsidR="00260507" w:rsidRPr="00B17A54">
        <w:rPr>
          <w:rFonts w:cstheme="minorHAnsi"/>
          <w:szCs w:val="22"/>
        </w:rPr>
        <w:t>,</w:t>
      </w:r>
      <w:r w:rsidRPr="00B17A54">
        <w:rPr>
          <w:rFonts w:cstheme="minorHAnsi"/>
          <w:szCs w:val="22"/>
        </w:rPr>
        <w:t xml:space="preserve"> co stanowi …</w:t>
      </w:r>
      <w:r w:rsidR="0082083B" w:rsidRPr="00B17A54">
        <w:rPr>
          <w:rFonts w:cstheme="minorHAnsi"/>
          <w:szCs w:val="22"/>
        </w:rPr>
        <w:t>………</w:t>
      </w:r>
      <w:r w:rsidRPr="00B17A54">
        <w:rPr>
          <w:rFonts w:cstheme="minorHAnsi"/>
          <w:szCs w:val="22"/>
        </w:rPr>
        <w:t xml:space="preserve">..% kwoty wydatków kwalifikowalnych Projektu, w tym: </w:t>
      </w:r>
    </w:p>
    <w:p w14:paraId="408C9E0E" w14:textId="057EAA6D" w:rsidR="00E36212" w:rsidRPr="00B17A54" w:rsidRDefault="00F020E1" w:rsidP="0056677B">
      <w:pPr>
        <w:pStyle w:val="Akapitzlist"/>
        <w:numPr>
          <w:ilvl w:val="0"/>
          <w:numId w:val="4"/>
        </w:numPr>
        <w:ind w:left="714" w:hanging="357"/>
        <w:rPr>
          <w:rFonts w:cstheme="minorHAnsi"/>
          <w:szCs w:val="22"/>
        </w:rPr>
      </w:pPr>
      <w:r w:rsidRPr="00B17A54">
        <w:rPr>
          <w:rFonts w:cstheme="minorHAnsi"/>
          <w:szCs w:val="22"/>
        </w:rPr>
        <w:t>f</w:t>
      </w:r>
      <w:r w:rsidR="002B0162" w:rsidRPr="00B17A54">
        <w:rPr>
          <w:rFonts w:cstheme="minorHAnsi"/>
          <w:szCs w:val="22"/>
        </w:rPr>
        <w:t>inansowanie UE w kwocie ................... zł (słownie: ……</w:t>
      </w:r>
      <w:r w:rsidR="0082083B" w:rsidRPr="00B17A54">
        <w:rPr>
          <w:rFonts w:cstheme="minorHAnsi"/>
          <w:szCs w:val="22"/>
        </w:rPr>
        <w:t>………………………………………</w:t>
      </w:r>
      <w:r w:rsidR="002B0162" w:rsidRPr="00B17A54">
        <w:rPr>
          <w:rFonts w:cstheme="minorHAnsi"/>
          <w:szCs w:val="22"/>
        </w:rPr>
        <w:t xml:space="preserve">…………………), </w:t>
      </w:r>
    </w:p>
    <w:p w14:paraId="6D9844D7" w14:textId="18C9A417" w:rsidR="002B0162" w:rsidRPr="00B17A54" w:rsidRDefault="002B0162" w:rsidP="0056677B">
      <w:pPr>
        <w:pStyle w:val="Akapitzlist"/>
        <w:numPr>
          <w:ilvl w:val="0"/>
          <w:numId w:val="4"/>
        </w:numPr>
        <w:ind w:left="714" w:hanging="357"/>
        <w:rPr>
          <w:rFonts w:cstheme="minorHAnsi"/>
          <w:szCs w:val="22"/>
        </w:rPr>
      </w:pPr>
      <w:r w:rsidRPr="00B17A54">
        <w:rPr>
          <w:rFonts w:cstheme="minorHAnsi"/>
          <w:szCs w:val="22"/>
        </w:rPr>
        <w:t>współfinansowanie krajowe z budżetu państwa</w:t>
      </w:r>
      <w:r w:rsidR="00E36212" w:rsidRPr="00B17A54">
        <w:rPr>
          <w:rFonts w:cstheme="minorHAnsi"/>
          <w:szCs w:val="22"/>
        </w:rPr>
        <w:t xml:space="preserve"> </w:t>
      </w:r>
      <w:r w:rsidRPr="00B17A54">
        <w:rPr>
          <w:rFonts w:cstheme="minorHAnsi"/>
          <w:szCs w:val="22"/>
        </w:rPr>
        <w:t>w kwocie ....................... zł (słownie: ……………………</w:t>
      </w:r>
      <w:r w:rsidR="0082083B" w:rsidRPr="00B17A54">
        <w:rPr>
          <w:rFonts w:cstheme="minorHAnsi"/>
          <w:szCs w:val="22"/>
        </w:rPr>
        <w:t>……………………………………………………</w:t>
      </w:r>
      <w:r w:rsidRPr="00B17A54">
        <w:rPr>
          <w:rFonts w:cstheme="minorHAnsi"/>
          <w:szCs w:val="22"/>
        </w:rPr>
        <w:t>…)</w:t>
      </w:r>
      <w:r w:rsidR="00FE01CB" w:rsidRPr="00B17A54">
        <w:rPr>
          <w:rStyle w:val="Odwoanieprzypisudolnego"/>
          <w:szCs w:val="22"/>
        </w:rPr>
        <w:footnoteReference w:id="7"/>
      </w:r>
      <w:r w:rsidR="00D77F08" w:rsidRPr="00B17A54">
        <w:rPr>
          <w:rFonts w:cstheme="minorHAnsi"/>
          <w:szCs w:val="22"/>
        </w:rPr>
        <w:t>.</w:t>
      </w:r>
      <w:r w:rsidRPr="00B17A54">
        <w:rPr>
          <w:rFonts w:cstheme="minorHAnsi"/>
          <w:szCs w:val="22"/>
        </w:rPr>
        <w:t xml:space="preserve"> </w:t>
      </w:r>
    </w:p>
    <w:p w14:paraId="0595F06F" w14:textId="0F064DE5" w:rsidR="00E36212" w:rsidRPr="00B17A54" w:rsidRDefault="002B0162" w:rsidP="00260507">
      <w:pPr>
        <w:pStyle w:val="Akapitzlist"/>
        <w:numPr>
          <w:ilvl w:val="0"/>
          <w:numId w:val="3"/>
        </w:numPr>
        <w:ind w:hanging="357"/>
        <w:rPr>
          <w:rFonts w:cstheme="minorHAnsi"/>
          <w:szCs w:val="22"/>
        </w:rPr>
      </w:pPr>
      <w:r w:rsidRPr="00B17A54">
        <w:rPr>
          <w:rFonts w:cstheme="minorHAnsi"/>
          <w:szCs w:val="22"/>
        </w:rPr>
        <w:t>Beneficjent zobowiązuje się do wniesienia wkładu własnego w kwocie</w:t>
      </w:r>
      <w:r w:rsidR="00A237D5" w:rsidRPr="00B17A54">
        <w:rPr>
          <w:rFonts w:cstheme="minorHAnsi"/>
          <w:szCs w:val="22"/>
        </w:rPr>
        <w:t xml:space="preserve"> </w:t>
      </w:r>
      <w:r w:rsidRPr="00B17A54">
        <w:rPr>
          <w:rFonts w:cstheme="minorHAnsi"/>
          <w:szCs w:val="22"/>
        </w:rPr>
        <w:t>...................... zł (słownie: ……………………………)</w:t>
      </w:r>
      <w:r w:rsidR="009F539C" w:rsidRPr="00B17A54">
        <w:rPr>
          <w:rFonts w:cstheme="minorHAnsi"/>
          <w:szCs w:val="22"/>
        </w:rPr>
        <w:t>,</w:t>
      </w:r>
      <w:r w:rsidRPr="00B17A54">
        <w:rPr>
          <w:rFonts w:cstheme="minorHAnsi"/>
          <w:szCs w:val="22"/>
        </w:rPr>
        <w:t xml:space="preserve"> co stanowi </w:t>
      </w:r>
      <w:r w:rsidR="00A237D5" w:rsidRPr="00B17A54">
        <w:rPr>
          <w:rFonts w:cstheme="minorHAnsi"/>
          <w:szCs w:val="22"/>
        </w:rPr>
        <w:t xml:space="preserve">nie mniej niż </w:t>
      </w:r>
      <w:r w:rsidRPr="00B17A54">
        <w:rPr>
          <w:rFonts w:cstheme="minorHAnsi"/>
          <w:szCs w:val="22"/>
        </w:rPr>
        <w:t>…</w:t>
      </w:r>
      <w:r w:rsidR="00C024D2" w:rsidRPr="00B17A54">
        <w:rPr>
          <w:rFonts w:cstheme="minorHAnsi"/>
          <w:szCs w:val="22"/>
        </w:rPr>
        <w:t>….</w:t>
      </w:r>
      <w:r w:rsidRPr="00B17A54">
        <w:rPr>
          <w:rFonts w:cstheme="minorHAnsi"/>
          <w:szCs w:val="22"/>
        </w:rPr>
        <w:t>..</w:t>
      </w:r>
      <w:r w:rsidR="00C024D2" w:rsidRPr="00B17A54">
        <w:rPr>
          <w:rFonts w:cstheme="minorHAnsi"/>
          <w:szCs w:val="22"/>
        </w:rPr>
        <w:t xml:space="preserve"> </w:t>
      </w:r>
      <w:r w:rsidRPr="00B17A54">
        <w:rPr>
          <w:rFonts w:cstheme="minorHAnsi"/>
          <w:szCs w:val="22"/>
        </w:rPr>
        <w:t>% kwoty wydatków kwalifikowalnych Projektu</w:t>
      </w:r>
      <w:r w:rsidR="00E36212" w:rsidRPr="00B17A54">
        <w:rPr>
          <w:rFonts w:cstheme="minorHAnsi"/>
          <w:szCs w:val="22"/>
        </w:rPr>
        <w:t xml:space="preserve"> </w:t>
      </w:r>
      <w:r w:rsidR="00E36212" w:rsidRPr="00B17A54">
        <w:rPr>
          <w:rFonts w:cstheme="minorHAnsi"/>
          <w:iCs/>
          <w:szCs w:val="22"/>
        </w:rPr>
        <w:t>z następujących źródeł</w:t>
      </w:r>
      <w:r w:rsidR="00E36212" w:rsidRPr="00B17A54">
        <w:rPr>
          <w:rFonts w:cstheme="minorHAnsi"/>
          <w:szCs w:val="22"/>
        </w:rPr>
        <w:t>:</w:t>
      </w:r>
    </w:p>
    <w:p w14:paraId="64357D68" w14:textId="262BD6E9" w:rsidR="00E36212" w:rsidRPr="00B17A54" w:rsidRDefault="00E36212" w:rsidP="0056677B">
      <w:pPr>
        <w:pStyle w:val="Akapitzlist"/>
        <w:numPr>
          <w:ilvl w:val="0"/>
          <w:numId w:val="5"/>
        </w:numPr>
        <w:ind w:left="714" w:hanging="357"/>
        <w:rPr>
          <w:rFonts w:cstheme="minorHAnsi"/>
          <w:szCs w:val="22"/>
        </w:rPr>
      </w:pPr>
      <w:r w:rsidRPr="00B17A54">
        <w:rPr>
          <w:rFonts w:cstheme="minorHAnsi"/>
          <w:szCs w:val="22"/>
        </w:rPr>
        <w:t>środki ………</w:t>
      </w:r>
      <w:r w:rsidR="0082083B" w:rsidRPr="00B17A54">
        <w:rPr>
          <w:rFonts w:cstheme="minorHAnsi"/>
          <w:szCs w:val="22"/>
        </w:rPr>
        <w:t>…………</w:t>
      </w:r>
      <w:r w:rsidRPr="00B17A54">
        <w:rPr>
          <w:rFonts w:cstheme="minorHAnsi"/>
          <w:szCs w:val="22"/>
        </w:rPr>
        <w:t>…….… w kwocie ………</w:t>
      </w:r>
      <w:r w:rsidR="0082083B" w:rsidRPr="00B17A54">
        <w:rPr>
          <w:rFonts w:cstheme="minorHAnsi"/>
          <w:szCs w:val="22"/>
        </w:rPr>
        <w:t>……..</w:t>
      </w:r>
      <w:r w:rsidRPr="00B17A54">
        <w:rPr>
          <w:rFonts w:cstheme="minorHAnsi"/>
          <w:szCs w:val="22"/>
        </w:rPr>
        <w:t xml:space="preserve">….… </w:t>
      </w:r>
      <w:r w:rsidR="00A266BB" w:rsidRPr="00B17A54">
        <w:rPr>
          <w:rFonts w:cstheme="minorHAnsi"/>
          <w:szCs w:val="22"/>
        </w:rPr>
        <w:t>zł</w:t>
      </w:r>
      <w:r w:rsidRPr="00B17A54">
        <w:rPr>
          <w:rFonts w:cstheme="minorHAnsi"/>
          <w:szCs w:val="22"/>
        </w:rPr>
        <w:t xml:space="preserve"> (słownie: …</w:t>
      </w:r>
      <w:r w:rsidR="0082083B" w:rsidRPr="00B17A54">
        <w:rPr>
          <w:rFonts w:cstheme="minorHAnsi"/>
          <w:szCs w:val="22"/>
        </w:rPr>
        <w:t>………………………………</w:t>
      </w:r>
      <w:r w:rsidR="00EF6851" w:rsidRPr="00B17A54">
        <w:rPr>
          <w:rFonts w:cstheme="minorHAnsi"/>
          <w:szCs w:val="22"/>
        </w:rPr>
        <w:t>………</w:t>
      </w:r>
      <w:r w:rsidRPr="00B17A54">
        <w:rPr>
          <w:rFonts w:cstheme="minorHAnsi"/>
          <w:szCs w:val="22"/>
        </w:rPr>
        <w:t>)</w:t>
      </w:r>
      <w:r w:rsidR="00AD6793" w:rsidRPr="00B17A54">
        <w:rPr>
          <w:rStyle w:val="Odwoanieprzypisudolnego"/>
          <w:szCs w:val="22"/>
        </w:rPr>
        <w:footnoteReference w:id="8"/>
      </w:r>
      <w:r w:rsidR="00EF6851" w:rsidRPr="00B17A54">
        <w:rPr>
          <w:rFonts w:cstheme="minorHAnsi"/>
          <w:szCs w:val="22"/>
        </w:rPr>
        <w:t>.</w:t>
      </w:r>
    </w:p>
    <w:p w14:paraId="7318E9A0" w14:textId="77777777" w:rsidR="001E1350" w:rsidRPr="00B17A54" w:rsidRDefault="002B0162" w:rsidP="00260507">
      <w:pPr>
        <w:pStyle w:val="Akapitzlist"/>
        <w:numPr>
          <w:ilvl w:val="0"/>
          <w:numId w:val="3"/>
        </w:numPr>
        <w:ind w:hanging="357"/>
        <w:rPr>
          <w:rFonts w:cstheme="minorHAnsi"/>
          <w:szCs w:val="22"/>
        </w:rPr>
      </w:pPr>
      <w:r w:rsidRPr="00B17A54">
        <w:rPr>
          <w:rFonts w:cstheme="minorHAnsi"/>
          <w:szCs w:val="22"/>
        </w:rPr>
        <w:t xml:space="preserve">Beneficjent zobowiązuje się pokryć ze środków własnych wszelkie wydatki niekwalifikowalne w ramach Projektu. </w:t>
      </w:r>
    </w:p>
    <w:p w14:paraId="1DC7A014" w14:textId="77777777" w:rsidR="004A314E" w:rsidRPr="00B17A54" w:rsidRDefault="004A314E" w:rsidP="00260507">
      <w:pPr>
        <w:pStyle w:val="Akapitzlist"/>
        <w:numPr>
          <w:ilvl w:val="0"/>
          <w:numId w:val="3"/>
        </w:numPr>
        <w:ind w:hanging="357"/>
        <w:rPr>
          <w:rFonts w:cstheme="minorHAnsi"/>
          <w:iCs/>
          <w:lang w:val="x-none"/>
        </w:rPr>
      </w:pPr>
      <w:r w:rsidRPr="00B17A54">
        <w:rPr>
          <w:rFonts w:cstheme="minorHAnsi"/>
          <w:iCs/>
          <w:lang w:val="x-none"/>
        </w:rPr>
        <w:t>Wydatki w ramach Projektu mogą obejmować koszt podatku od towarów i usług zgodnie ze złożonym przez Beneficjenta</w:t>
      </w:r>
      <w:r w:rsidR="0029103E" w:rsidRPr="00B17A54">
        <w:rPr>
          <w:rFonts w:cstheme="minorHAnsi"/>
          <w:iCs/>
        </w:rPr>
        <w:t xml:space="preserve"> i </w:t>
      </w:r>
      <w:r w:rsidRPr="00B17A54">
        <w:rPr>
          <w:rFonts w:cstheme="minorHAnsi"/>
          <w:iCs/>
        </w:rPr>
        <w:t>Partnerów</w:t>
      </w:r>
      <w:r w:rsidRPr="00B17A54">
        <w:rPr>
          <w:rStyle w:val="Odwoanieprzypisudolnego"/>
          <w:iCs/>
        </w:rPr>
        <w:footnoteReference w:id="9"/>
      </w:r>
      <w:r w:rsidRPr="00B17A54">
        <w:rPr>
          <w:rFonts w:cstheme="minorHAnsi"/>
          <w:iCs/>
          <w:lang w:val="x-none"/>
        </w:rPr>
        <w:t xml:space="preserve"> oświadczeniem stanowiącym </w:t>
      </w:r>
      <w:r w:rsidR="00260507" w:rsidRPr="00B17A54">
        <w:rPr>
          <w:rFonts w:cstheme="minorHAnsi"/>
          <w:b/>
          <w:iCs/>
        </w:rPr>
        <w:t>załącznik</w:t>
      </w:r>
      <w:r w:rsidRPr="00B17A54">
        <w:rPr>
          <w:rFonts w:cstheme="minorHAnsi"/>
          <w:b/>
          <w:iCs/>
          <w:lang w:val="x-none"/>
        </w:rPr>
        <w:t xml:space="preserve"> nr 2</w:t>
      </w:r>
      <w:r w:rsidRPr="00B17A54">
        <w:rPr>
          <w:rFonts w:cstheme="minorHAnsi"/>
          <w:iCs/>
          <w:lang w:val="x-none"/>
        </w:rPr>
        <w:t xml:space="preserve"> do Umowy</w:t>
      </w:r>
      <w:r w:rsidRPr="00B17A54">
        <w:rPr>
          <w:rFonts w:cstheme="minorHAnsi"/>
          <w:i/>
          <w:iCs/>
          <w:vertAlign w:val="superscript"/>
          <w:lang w:val="x-none"/>
        </w:rPr>
        <w:footnoteReference w:id="10"/>
      </w:r>
      <w:r w:rsidRPr="00B17A54">
        <w:rPr>
          <w:rFonts w:cstheme="minorHAnsi"/>
          <w:iCs/>
          <w:lang w:val="x-none"/>
        </w:rPr>
        <w:t>.</w:t>
      </w:r>
    </w:p>
    <w:p w14:paraId="0E54E9F9" w14:textId="77777777" w:rsidR="004A314E" w:rsidRPr="00B17A54" w:rsidRDefault="004A314E" w:rsidP="008C0C65">
      <w:pPr>
        <w:pStyle w:val="Akapitzlist"/>
        <w:numPr>
          <w:ilvl w:val="0"/>
          <w:numId w:val="3"/>
        </w:numPr>
        <w:rPr>
          <w:rFonts w:cstheme="minorHAnsi"/>
          <w:iCs/>
          <w:lang w:val="x-none"/>
        </w:rPr>
      </w:pPr>
      <w:r w:rsidRPr="00B17A54">
        <w:rPr>
          <w:rFonts w:cstheme="minorHAnsi"/>
          <w:lang w:val="x-none"/>
        </w:rPr>
        <w:t>Wydatki w ramach cross-financingu</w:t>
      </w:r>
      <w:r w:rsidRPr="00B17A54">
        <w:rPr>
          <w:rFonts w:cstheme="minorHAnsi"/>
        </w:rPr>
        <w:t xml:space="preserve"> </w:t>
      </w:r>
      <w:r w:rsidRPr="00B17A54">
        <w:rPr>
          <w:rFonts w:cstheme="minorHAnsi"/>
          <w:lang w:val="x-none"/>
        </w:rPr>
        <w:t>poniesione powyżej dopuszczalnej kwoty określonej we Wniosku o dofinansowanie</w:t>
      </w:r>
      <w:r w:rsidR="00C01A02" w:rsidRPr="00B17A54">
        <w:rPr>
          <w:rStyle w:val="Odwoanieprzypisudolnego"/>
          <w:lang w:val="x-none"/>
        </w:rPr>
        <w:footnoteReference w:id="11"/>
      </w:r>
      <w:r w:rsidRPr="00B17A54">
        <w:rPr>
          <w:rFonts w:cstheme="minorHAnsi"/>
          <w:lang w:val="x-none"/>
        </w:rPr>
        <w:t xml:space="preserve"> są niekwalifikowalne.</w:t>
      </w:r>
    </w:p>
    <w:p w14:paraId="6AA0AC9A" w14:textId="77777777" w:rsidR="007635EF" w:rsidRPr="00B17A54" w:rsidRDefault="008E068B" w:rsidP="00364E12">
      <w:pPr>
        <w:pStyle w:val="Akapitzlist"/>
        <w:spacing w:before="200" w:after="120"/>
        <w:ind w:left="0"/>
        <w:jc w:val="center"/>
        <w:rPr>
          <w:rFonts w:ascii="Calibri" w:hAnsi="Calibri" w:cs="Arial"/>
          <w:b/>
        </w:rPr>
      </w:pPr>
      <w:r w:rsidRPr="00B17A54">
        <w:rPr>
          <w:rFonts w:ascii="Calibri" w:hAnsi="Calibri" w:cs="Arial"/>
          <w:b/>
        </w:rPr>
        <w:t>Okres realizacji</w:t>
      </w:r>
    </w:p>
    <w:p w14:paraId="310A8429" w14:textId="77777777" w:rsidR="00303BE8" w:rsidRPr="00B17A54" w:rsidRDefault="00303BE8" w:rsidP="00364E12">
      <w:pPr>
        <w:pStyle w:val="xl33"/>
        <w:autoSpaceDE/>
        <w:autoSpaceDN/>
        <w:spacing w:before="0" w:after="120"/>
        <w:rPr>
          <w:rFonts w:ascii="Calibri" w:hAnsi="Calibri" w:cs="Arial"/>
          <w:sz w:val="22"/>
          <w:szCs w:val="22"/>
        </w:rPr>
      </w:pPr>
      <w:r w:rsidRPr="00B17A54">
        <w:rPr>
          <w:rFonts w:ascii="Calibri" w:hAnsi="Calibri" w:cs="Arial"/>
          <w:b/>
          <w:sz w:val="22"/>
          <w:szCs w:val="22"/>
        </w:rPr>
        <w:t>§ 3</w:t>
      </w:r>
    </w:p>
    <w:p w14:paraId="7B7CE82A" w14:textId="77777777" w:rsidR="00303BE8" w:rsidRPr="00B17A54" w:rsidRDefault="00303BE8" w:rsidP="00944DB5">
      <w:pPr>
        <w:pStyle w:val="Akapitzlist"/>
        <w:numPr>
          <w:ilvl w:val="0"/>
          <w:numId w:val="38"/>
        </w:numPr>
      </w:pPr>
      <w:r w:rsidRPr="00B17A54">
        <w:lastRenderedPageBreak/>
        <w:t>Okres realizacji Projektu jest zgodny z okresem wskazanym we Wniosku o dofinansowanie</w:t>
      </w:r>
      <w:r w:rsidR="007B3E52" w:rsidRPr="00B17A54">
        <w:t xml:space="preserve">, stanowiącym </w:t>
      </w:r>
      <w:r w:rsidR="007B3E52" w:rsidRPr="00B17A54">
        <w:rPr>
          <w:b/>
        </w:rPr>
        <w:t>załącznik nr 1</w:t>
      </w:r>
      <w:r w:rsidR="007B3E52" w:rsidRPr="00B17A54">
        <w:t xml:space="preserve"> do Umowy</w:t>
      </w:r>
      <w:r w:rsidR="00416004" w:rsidRPr="00B17A54">
        <w:rPr>
          <w:rStyle w:val="Odwoanieprzypisudolnego"/>
        </w:rPr>
        <w:footnoteReference w:id="12"/>
      </w:r>
      <w:r w:rsidR="00416004" w:rsidRPr="00B17A54">
        <w:t>.</w:t>
      </w:r>
      <w:r w:rsidR="00010788" w:rsidRPr="00B17A54">
        <w:t xml:space="preserve"> </w:t>
      </w:r>
      <w:r w:rsidRPr="00B17A54">
        <w:t>Beneficjent ma</w:t>
      </w:r>
      <w:r w:rsidRPr="00B17A54">
        <w:rPr>
          <w:i/>
        </w:rPr>
        <w:t xml:space="preserve"> </w:t>
      </w:r>
      <w:r w:rsidRPr="00B17A54">
        <w:t xml:space="preserve">prawo do ponoszenia wydatków </w:t>
      </w:r>
      <w:r w:rsidR="00010788" w:rsidRPr="00B17A54">
        <w:br/>
      </w:r>
      <w:r w:rsidRPr="00B17A54">
        <w:t xml:space="preserve">po okresie realizacji Projektu, pod warunkiem, że wydatki te dotyczą okresu realizacji Projektu </w:t>
      </w:r>
      <w:r w:rsidR="00010788" w:rsidRPr="00B17A54">
        <w:br/>
      </w:r>
      <w:r w:rsidRPr="00B17A54">
        <w:t>oraz zostaną uwzględnione w końcowym wniosku o płatność</w:t>
      </w:r>
      <w:r w:rsidR="001C79F5" w:rsidRPr="00B17A54">
        <w:t xml:space="preserve">, jednak nie dłużej niż </w:t>
      </w:r>
      <w:r w:rsidR="00010788" w:rsidRPr="00B17A54">
        <w:br/>
      </w:r>
      <w:r w:rsidR="001C79F5" w:rsidRPr="00B17A54">
        <w:t>do 31 grudnia 2029 r</w:t>
      </w:r>
      <w:r w:rsidRPr="00B17A54">
        <w:t>.</w:t>
      </w:r>
      <w:r w:rsidR="001C79F5" w:rsidRPr="00B17A54">
        <w:t xml:space="preserve"> </w:t>
      </w:r>
    </w:p>
    <w:p w14:paraId="01E39A35" w14:textId="4BEEE242" w:rsidR="007635EF" w:rsidRPr="00B17A54" w:rsidRDefault="00303BE8" w:rsidP="00944DB5">
      <w:pPr>
        <w:pStyle w:val="Akapitzlist"/>
        <w:numPr>
          <w:ilvl w:val="0"/>
          <w:numId w:val="38"/>
        </w:numPr>
      </w:pPr>
      <w:r w:rsidRPr="00B17A54">
        <w:t>Okres obowiązywania Umowy trwa od dnia jej zawarcia do dnia wykonania przez obie Strony wszystkich obowiązków z niej wynikających, w tym wynikających z trwałości Projektu</w:t>
      </w:r>
      <w:r w:rsidR="00E8261C" w:rsidRPr="00B17A54">
        <w:t>/rezultatów</w:t>
      </w:r>
      <w:r w:rsidRPr="00B17A54">
        <w:t>.</w:t>
      </w:r>
    </w:p>
    <w:p w14:paraId="139F9BFA" w14:textId="77777777" w:rsidR="00057477" w:rsidRPr="00B17A54" w:rsidRDefault="00765906" w:rsidP="00364E12">
      <w:pPr>
        <w:pStyle w:val="Tekstpodstawowy"/>
        <w:spacing w:before="200" w:line="240" w:lineRule="auto"/>
        <w:jc w:val="center"/>
        <w:rPr>
          <w:rFonts w:ascii="Calibri" w:hAnsi="Calibri" w:cs="Arial"/>
          <w:b/>
        </w:rPr>
      </w:pPr>
      <w:bookmarkStart w:id="1" w:name="_Hlk124237383"/>
      <w:r w:rsidRPr="00B17A54">
        <w:rPr>
          <w:rFonts w:ascii="Calibri" w:hAnsi="Calibri" w:cs="Arial"/>
          <w:b/>
        </w:rPr>
        <w:t xml:space="preserve">Obowiązki </w:t>
      </w:r>
      <w:r w:rsidR="00057477" w:rsidRPr="00B17A54">
        <w:rPr>
          <w:rFonts w:ascii="Calibri" w:hAnsi="Calibri" w:cs="Arial"/>
          <w:b/>
        </w:rPr>
        <w:t>Beneficjenta</w:t>
      </w:r>
    </w:p>
    <w:p w14:paraId="6D2F8C8D" w14:textId="77777777" w:rsidR="00057477" w:rsidRPr="00B17A54" w:rsidRDefault="00057477" w:rsidP="00364E12">
      <w:pPr>
        <w:pStyle w:val="Tekstpodstawowy"/>
        <w:spacing w:line="240" w:lineRule="auto"/>
        <w:jc w:val="center"/>
        <w:rPr>
          <w:rFonts w:ascii="Calibri" w:hAnsi="Calibri" w:cs="Arial"/>
          <w:b/>
        </w:rPr>
      </w:pPr>
      <w:r w:rsidRPr="00B17A54">
        <w:rPr>
          <w:rFonts w:ascii="Calibri" w:hAnsi="Calibri" w:cs="Arial"/>
          <w:b/>
        </w:rPr>
        <w:t>§ 4</w:t>
      </w:r>
    </w:p>
    <w:bookmarkEnd w:id="1"/>
    <w:p w14:paraId="5430000C" w14:textId="77777777" w:rsidR="00F3004B" w:rsidRPr="00B17A54" w:rsidRDefault="00F3004B" w:rsidP="00BB363D">
      <w:pPr>
        <w:pStyle w:val="Akapitzlist"/>
        <w:numPr>
          <w:ilvl w:val="3"/>
          <w:numId w:val="6"/>
        </w:numPr>
        <w:ind w:left="357" w:hanging="357"/>
        <w:rPr>
          <w:rFonts w:cstheme="minorHAnsi"/>
          <w:szCs w:val="22"/>
        </w:rPr>
      </w:pPr>
      <w:r w:rsidRPr="00B17A54">
        <w:rPr>
          <w:rFonts w:cstheme="minorHAnsi"/>
          <w:szCs w:val="22"/>
        </w:rPr>
        <w:t>Obowiązki Beneficjenta wynikają z uregulowań systemu realizacji Programu. Beneficjent podpisując Umowę wyraża zgodę na stosowanie dokumentów wchodzących w zakres systemu realizacji Programu.</w:t>
      </w:r>
    </w:p>
    <w:p w14:paraId="507EABE4" w14:textId="77777777" w:rsidR="00DE6B09" w:rsidRPr="00B17A54" w:rsidRDefault="00DE6B09" w:rsidP="00BB363D">
      <w:pPr>
        <w:pStyle w:val="Akapitzlist"/>
        <w:numPr>
          <w:ilvl w:val="3"/>
          <w:numId w:val="6"/>
        </w:numPr>
        <w:ind w:left="357" w:hanging="357"/>
        <w:rPr>
          <w:rFonts w:cstheme="minorHAnsi"/>
          <w:szCs w:val="22"/>
        </w:rPr>
      </w:pPr>
      <w:r w:rsidRPr="00B17A54">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B17A54">
        <w:rPr>
          <w:rFonts w:cstheme="minorHAnsi"/>
          <w:szCs w:val="22"/>
        </w:rPr>
        <w:t xml:space="preserve"> 2021-2027</w:t>
      </w:r>
      <w:r w:rsidRPr="00B17A54">
        <w:rPr>
          <w:rFonts w:cstheme="minorHAnsi"/>
          <w:szCs w:val="22"/>
        </w:rPr>
        <w:t>, w oparciu o którą została zawarta Umowa.</w:t>
      </w:r>
    </w:p>
    <w:p w14:paraId="26953A5F" w14:textId="50716845" w:rsidR="000E08A3" w:rsidRDefault="00057477" w:rsidP="00BB363D">
      <w:pPr>
        <w:pStyle w:val="Akapitzlist"/>
        <w:numPr>
          <w:ilvl w:val="3"/>
          <w:numId w:val="6"/>
        </w:numPr>
        <w:ind w:left="357" w:hanging="357"/>
        <w:rPr>
          <w:rFonts w:cstheme="minorHAnsi"/>
          <w:szCs w:val="22"/>
        </w:rPr>
      </w:pPr>
      <w:r w:rsidRPr="00B17A54">
        <w:rPr>
          <w:rFonts w:cstheme="minorHAnsi"/>
          <w:szCs w:val="22"/>
        </w:rPr>
        <w:t xml:space="preserve">Beneficjent zobowiązuje się </w:t>
      </w:r>
      <w:r w:rsidR="005E0441" w:rsidRPr="00B17A54">
        <w:rPr>
          <w:rFonts w:cstheme="minorHAnsi"/>
          <w:szCs w:val="22"/>
        </w:rPr>
        <w:t xml:space="preserve">do </w:t>
      </w:r>
      <w:r w:rsidR="005E0441" w:rsidRPr="00B17A54">
        <w:rPr>
          <w:rFonts w:cstheme="minorHAnsi"/>
        </w:rPr>
        <w:t xml:space="preserve">realizacji Projektu </w:t>
      </w:r>
      <w:r w:rsidR="00FE1E5B" w:rsidRPr="00B17A54">
        <w:rPr>
          <w:rFonts w:cstheme="minorHAnsi"/>
        </w:rPr>
        <w:t>zgodnie z Wnioskiem o dofinansowanie</w:t>
      </w:r>
      <w:r w:rsidR="00C70682" w:rsidRPr="00B17A54">
        <w:rPr>
          <w:rFonts w:cstheme="minorHAnsi"/>
        </w:rPr>
        <w:t>,</w:t>
      </w:r>
      <w:r w:rsidR="00916040" w:rsidRPr="00B17A54">
        <w:t xml:space="preserve"> stanowiącym </w:t>
      </w:r>
      <w:r w:rsidR="00916040" w:rsidRPr="00B17A54">
        <w:rPr>
          <w:b/>
        </w:rPr>
        <w:t>załącznik nr 1</w:t>
      </w:r>
      <w:r w:rsidR="00916040" w:rsidRPr="00B17A54">
        <w:t xml:space="preserve"> do Umowy</w:t>
      </w:r>
      <w:r w:rsidR="00601B6C" w:rsidRPr="00B17A54">
        <w:rPr>
          <w:rStyle w:val="Odwoanieprzypisudolnego"/>
        </w:rPr>
        <w:footnoteReference w:id="13"/>
      </w:r>
      <w:r w:rsidR="00FE1E5B" w:rsidRPr="00B17A54">
        <w:rPr>
          <w:rFonts w:cstheme="minorHAnsi"/>
        </w:rPr>
        <w:t xml:space="preserve"> </w:t>
      </w:r>
      <w:r w:rsidR="005E0441" w:rsidRPr="00B17A54">
        <w:rPr>
          <w:rFonts w:cstheme="minorHAnsi"/>
        </w:rPr>
        <w:t>z należytą starannością,</w:t>
      </w:r>
      <w:r w:rsidR="005E0441" w:rsidRPr="00B17A54">
        <w:rPr>
          <w:rFonts w:cstheme="minorHAnsi"/>
          <w:szCs w:val="22"/>
        </w:rPr>
        <w:t xml:space="preserve"> </w:t>
      </w:r>
      <w:r w:rsidR="000E08A3" w:rsidRPr="00B17A54">
        <w:rPr>
          <w:rFonts w:cstheme="minorHAnsi"/>
          <w:szCs w:val="22"/>
        </w:rPr>
        <w:t xml:space="preserve">w szczególności </w:t>
      </w:r>
      <w:r w:rsidRPr="00B17A54">
        <w:rPr>
          <w:rFonts w:cstheme="minorHAnsi"/>
          <w:szCs w:val="22"/>
        </w:rPr>
        <w:t>do</w:t>
      </w:r>
      <w:r w:rsidR="000E08A3" w:rsidRPr="00B17A54">
        <w:rPr>
          <w:rFonts w:cstheme="minorHAnsi"/>
          <w:szCs w:val="22"/>
        </w:rPr>
        <w:t>:</w:t>
      </w:r>
    </w:p>
    <w:p w14:paraId="7ED3999C" w14:textId="77777777" w:rsidR="009F1452" w:rsidRPr="00B17A54" w:rsidRDefault="009F1452" w:rsidP="00A4200A">
      <w:pPr>
        <w:pStyle w:val="Akapitzlist"/>
        <w:numPr>
          <w:ilvl w:val="0"/>
          <w:numId w:val="92"/>
        </w:numPr>
        <w:rPr>
          <w:rFonts w:cstheme="minorHAnsi"/>
        </w:rPr>
      </w:pPr>
      <w:r w:rsidRPr="00B17A54">
        <w:rPr>
          <w:rFonts w:cstheme="minorHAnsi"/>
        </w:rPr>
        <w:t>osiągnięcia i utrzymania celów i wskaźników zakładanych we Wniosku o dofinansowanie</w:t>
      </w:r>
      <w:r w:rsidRPr="00B17A54">
        <w:rPr>
          <w:rStyle w:val="Odwoanieprzypisudolnego"/>
        </w:rPr>
        <w:footnoteReference w:id="14"/>
      </w:r>
      <w:r w:rsidRPr="00B17A54">
        <w:rPr>
          <w:rFonts w:cstheme="minorHAnsi"/>
        </w:rPr>
        <w:t xml:space="preserve"> w trakcie realizacji oraz w okresie trwałości,</w:t>
      </w:r>
    </w:p>
    <w:p w14:paraId="16B8E192" w14:textId="77777777" w:rsidR="009F1452" w:rsidRPr="00B17A54" w:rsidRDefault="009F1452" w:rsidP="00A4200A">
      <w:pPr>
        <w:pStyle w:val="Akapitzlist"/>
        <w:numPr>
          <w:ilvl w:val="0"/>
          <w:numId w:val="92"/>
        </w:numPr>
        <w:rPr>
          <w:rFonts w:cstheme="minorHAnsi"/>
        </w:rPr>
      </w:pPr>
      <w:r w:rsidRPr="00B17A54">
        <w:rPr>
          <w:rFonts w:cstheme="minorHAnsi"/>
        </w:rPr>
        <w:t>terminowej realizacji Projektu,</w:t>
      </w:r>
    </w:p>
    <w:p w14:paraId="4DB26718" w14:textId="77777777" w:rsidR="009F1452" w:rsidRDefault="009F1452" w:rsidP="00A4200A">
      <w:pPr>
        <w:pStyle w:val="Akapitzlist"/>
        <w:numPr>
          <w:ilvl w:val="0"/>
          <w:numId w:val="92"/>
        </w:numPr>
        <w:rPr>
          <w:rFonts w:cstheme="minorHAnsi"/>
        </w:rPr>
      </w:pPr>
      <w:r w:rsidRPr="00B17A54">
        <w:rPr>
          <w:rFonts w:cstheme="minorHAnsi"/>
        </w:rPr>
        <w:t xml:space="preserve">ponoszenia wydatków celowo, rzetelnie, racjonalnie, oszczędnie, z zachowaniem zasady uzyskiwania najlepszych efektów z danych nakładów, mając na uwadze fakt dysponowania środkami publicznymi i ich wydatkowania </w:t>
      </w:r>
      <w:r w:rsidRPr="00B60DB4">
        <w:rPr>
          <w:rFonts w:cstheme="minorHAnsi"/>
        </w:rPr>
        <w:t>zgodnie z ustawą o finansach publicznych.</w:t>
      </w:r>
    </w:p>
    <w:p w14:paraId="29BA106F" w14:textId="05EFDD40" w:rsidR="009F1452" w:rsidRDefault="009F1452" w:rsidP="00A4200A">
      <w:pPr>
        <w:pStyle w:val="Akapitzlist"/>
        <w:numPr>
          <w:ilvl w:val="0"/>
          <w:numId w:val="97"/>
        </w:numPr>
        <w:rPr>
          <w:rFonts w:cstheme="minorHAnsi"/>
          <w:szCs w:val="22"/>
        </w:rPr>
      </w:pPr>
      <w:r w:rsidRPr="009F1452">
        <w:rPr>
          <w:rFonts w:cstheme="minorHAnsi"/>
          <w:szCs w:val="22"/>
        </w:rPr>
        <w:t>Beneficjent lub Partner udziela podmiotom objętym wsparciem pomocy de minimis i zapewnia prawidłowość udzielania pomocy de minimis zgodnie z obowiązującymi w tym zakresie przepisami prawa, dokumentami systemu realizacji Programu oraz na warunkach wynikających z Umowy</w:t>
      </w:r>
      <w:r w:rsidRPr="009F1452">
        <w:rPr>
          <w:rFonts w:cstheme="minorHAnsi"/>
          <w:szCs w:val="22"/>
          <w:vertAlign w:val="superscript"/>
        </w:rPr>
        <w:footnoteReference w:id="15"/>
      </w:r>
      <w:r w:rsidRPr="009F1452">
        <w:rPr>
          <w:rFonts w:cstheme="minorHAnsi"/>
          <w:szCs w:val="22"/>
        </w:rPr>
        <w:t>.</w:t>
      </w:r>
    </w:p>
    <w:p w14:paraId="75E2BF1D" w14:textId="77777777" w:rsidR="003C3B89" w:rsidRPr="00B17A54" w:rsidRDefault="003C3B89" w:rsidP="009F1452">
      <w:pPr>
        <w:pStyle w:val="Tekstpodstawowy"/>
        <w:spacing w:before="200"/>
        <w:jc w:val="center"/>
        <w:rPr>
          <w:rFonts w:ascii="Calibri" w:hAnsi="Calibri" w:cs="Arial"/>
          <w:b/>
        </w:rPr>
      </w:pPr>
      <w:r w:rsidRPr="00B17A54">
        <w:rPr>
          <w:rFonts w:ascii="Calibri" w:hAnsi="Calibri" w:cs="Arial"/>
          <w:b/>
        </w:rPr>
        <w:t xml:space="preserve">§ </w:t>
      </w:r>
      <w:r w:rsidR="00477D65" w:rsidRPr="00B17A54">
        <w:rPr>
          <w:rFonts w:ascii="Calibri" w:hAnsi="Calibri" w:cs="Arial"/>
          <w:b/>
        </w:rPr>
        <w:t>5</w:t>
      </w:r>
    </w:p>
    <w:p w14:paraId="16CAA27D" w14:textId="77777777" w:rsidR="003C3B89" w:rsidRPr="00B17A54" w:rsidRDefault="003C3B89" w:rsidP="00944DB5">
      <w:pPr>
        <w:pStyle w:val="Akapitzlist"/>
        <w:numPr>
          <w:ilvl w:val="0"/>
          <w:numId w:val="45"/>
        </w:numPr>
        <w:ind w:left="357" w:hanging="357"/>
        <w:rPr>
          <w:rFonts w:cstheme="minorHAnsi"/>
        </w:rPr>
      </w:pPr>
      <w:r w:rsidRPr="00B17A54">
        <w:rPr>
          <w:rFonts w:cstheme="minorHAnsi"/>
        </w:rPr>
        <w:t>Beneficjent zobowiązuje się w szczególności do:</w:t>
      </w:r>
    </w:p>
    <w:p w14:paraId="76C85F10" w14:textId="77777777" w:rsidR="00FE1E5B" w:rsidRPr="00B17A54" w:rsidRDefault="00FE1E5B" w:rsidP="00944DB5">
      <w:pPr>
        <w:pStyle w:val="Akapitzlist"/>
        <w:numPr>
          <w:ilvl w:val="0"/>
          <w:numId w:val="46"/>
        </w:numPr>
        <w:ind w:left="714" w:hanging="357"/>
      </w:pPr>
      <w:r w:rsidRPr="00B17A54">
        <w:t xml:space="preserve">niezwłocznego, pisemnego poinformowania Instytucji </w:t>
      </w:r>
      <w:r w:rsidR="006F06E7" w:rsidRPr="00B17A54">
        <w:rPr>
          <w:rFonts w:cstheme="minorHAnsi"/>
          <w:szCs w:val="22"/>
        </w:rPr>
        <w:t>Pośrednicz</w:t>
      </w:r>
      <w:r w:rsidRPr="00B17A54">
        <w:t>ącej FEWiM</w:t>
      </w:r>
      <w:r w:rsidR="00442F30" w:rsidRPr="00B17A54">
        <w:t xml:space="preserve"> 2021-2027</w:t>
      </w:r>
      <w:r w:rsidRPr="00B17A54">
        <w:t xml:space="preserve"> o problemach w realizacji Projektu, w szczególności o zamiarze zaprzestania jego realizacji lub o zagrożeniu nieosiągnięcia zaplanowanych wskaźników</w:t>
      </w:r>
      <w:r w:rsidR="00D54295" w:rsidRPr="00B17A54">
        <w:t>,</w:t>
      </w:r>
    </w:p>
    <w:p w14:paraId="7FF3D7DA" w14:textId="77777777" w:rsidR="007306E9" w:rsidRPr="00B17A54" w:rsidRDefault="007306E9" w:rsidP="00944DB5">
      <w:pPr>
        <w:pStyle w:val="Akapitzlist"/>
        <w:numPr>
          <w:ilvl w:val="0"/>
          <w:numId w:val="46"/>
        </w:numPr>
        <w:ind w:left="714" w:hanging="357"/>
      </w:pPr>
      <w:r w:rsidRPr="00B17A54">
        <w:t xml:space="preserve">pisemnego poinformowania Instytucji </w:t>
      </w:r>
      <w:r w:rsidR="006F06E7" w:rsidRPr="00B17A54">
        <w:rPr>
          <w:rFonts w:cstheme="minorHAnsi"/>
          <w:szCs w:val="22"/>
        </w:rPr>
        <w:t>Pośrednicz</w:t>
      </w:r>
      <w:r w:rsidRPr="00B17A54">
        <w:t xml:space="preserve">ącej FEWiM 2021-2027 o każdej zmianie statusu Beneficjenta jako podatnika podatku towarów i usług lub zmianach mogących powodować zmiany kwalifikowalności podatku VAT w Projekcie w terminie </w:t>
      </w:r>
      <w:r w:rsidR="00943A74" w:rsidRPr="00B17A54">
        <w:t>7</w:t>
      </w:r>
      <w:r w:rsidRPr="00B17A54">
        <w:t xml:space="preserve"> dni od daty powzięcia przez Beneficjenta informacji w tym zakresie</w:t>
      </w:r>
      <w:r w:rsidR="009A0CC0" w:rsidRPr="00B17A54">
        <w:rPr>
          <w:rStyle w:val="Odwoanieprzypisudolnego"/>
        </w:rPr>
        <w:footnoteReference w:id="16"/>
      </w:r>
      <w:r w:rsidRPr="00B17A54">
        <w:t>,</w:t>
      </w:r>
    </w:p>
    <w:p w14:paraId="48ACCDE4" w14:textId="77777777" w:rsidR="007C3D21" w:rsidRPr="00B17A54" w:rsidRDefault="007C3D21" w:rsidP="00944DB5">
      <w:pPr>
        <w:pStyle w:val="Akapitzlist"/>
        <w:numPr>
          <w:ilvl w:val="0"/>
          <w:numId w:val="46"/>
        </w:numPr>
        <w:ind w:left="714" w:hanging="357"/>
        <w:rPr>
          <w:rFonts w:ascii="Calibri" w:eastAsiaTheme="minorHAnsi" w:hAnsi="Calibri" w:cs="Arial"/>
          <w:iCs/>
          <w:szCs w:val="22"/>
          <w:lang w:eastAsia="en-US"/>
        </w:rPr>
      </w:pPr>
      <w:r w:rsidRPr="00B17A54">
        <w:rPr>
          <w:rFonts w:ascii="Calibri" w:eastAsiaTheme="minorHAnsi" w:hAnsi="Calibri" w:cs="Arial"/>
          <w:iCs/>
          <w:szCs w:val="22"/>
          <w:lang w:eastAsia="en-US"/>
        </w:rPr>
        <w:lastRenderedPageBreak/>
        <w:t xml:space="preserve">niezwłocznego pisemnego poinformowania Instytucji </w:t>
      </w:r>
      <w:r w:rsidR="006F06E7" w:rsidRPr="00B17A54">
        <w:rPr>
          <w:rFonts w:cstheme="minorHAnsi"/>
          <w:szCs w:val="22"/>
        </w:rPr>
        <w:t>Pośrednicz</w:t>
      </w:r>
      <w:r w:rsidRPr="00B17A54">
        <w:rPr>
          <w:rFonts w:ascii="Calibri" w:eastAsiaTheme="minorHAnsi" w:hAnsi="Calibri" w:cs="Arial"/>
          <w:iCs/>
          <w:szCs w:val="22"/>
          <w:lang w:eastAsia="en-US"/>
        </w:rPr>
        <w:t xml:space="preserve">ącej FEWiM 2021-2027 </w:t>
      </w:r>
      <w:r w:rsidR="006862B3" w:rsidRPr="00B17A54">
        <w:rPr>
          <w:rFonts w:ascii="Calibri" w:eastAsiaTheme="minorHAnsi" w:hAnsi="Calibri" w:cs="Arial"/>
          <w:iCs/>
          <w:szCs w:val="22"/>
          <w:lang w:eastAsia="en-US"/>
        </w:rPr>
        <w:t>o</w:t>
      </w:r>
      <w:r w:rsidRPr="00B17A54">
        <w:rPr>
          <w:rFonts w:ascii="Calibri" w:eastAsiaTheme="minorHAnsi" w:hAnsi="Calibri" w:cs="Arial"/>
          <w:iCs/>
          <w:szCs w:val="22"/>
          <w:lang w:eastAsia="en-US"/>
        </w:rPr>
        <w:t xml:space="preserve"> zmian</w:t>
      </w:r>
      <w:r w:rsidR="006862B3" w:rsidRPr="00B17A54">
        <w:rPr>
          <w:rFonts w:ascii="Calibri" w:eastAsiaTheme="minorHAnsi" w:hAnsi="Calibri" w:cs="Arial"/>
          <w:iCs/>
          <w:szCs w:val="22"/>
          <w:lang w:eastAsia="en-US"/>
        </w:rPr>
        <w:t>ie</w:t>
      </w:r>
      <w:r w:rsidRPr="00B17A54">
        <w:rPr>
          <w:rFonts w:ascii="Calibri" w:eastAsiaTheme="minorHAnsi" w:hAnsi="Calibri" w:cs="Arial"/>
          <w:iCs/>
          <w:szCs w:val="22"/>
          <w:lang w:eastAsia="en-US"/>
        </w:rPr>
        <w:t xml:space="preserve"> rachunku bankowego, o którym mowa w </w:t>
      </w:r>
      <w:r w:rsidRPr="00B17A54">
        <w:rPr>
          <w:rFonts w:ascii="Calibri" w:eastAsiaTheme="minorHAnsi" w:hAnsi="Calibri" w:cs="Arial"/>
          <w:b/>
          <w:iCs/>
          <w:szCs w:val="22"/>
          <w:lang w:eastAsia="en-US"/>
        </w:rPr>
        <w:t xml:space="preserve">§ </w:t>
      </w:r>
      <w:r w:rsidR="00324913" w:rsidRPr="00B17A54">
        <w:rPr>
          <w:rFonts w:ascii="Calibri" w:eastAsiaTheme="minorHAnsi" w:hAnsi="Calibri" w:cs="Arial"/>
          <w:b/>
          <w:iCs/>
          <w:szCs w:val="22"/>
          <w:lang w:eastAsia="en-US"/>
        </w:rPr>
        <w:t>13</w:t>
      </w:r>
      <w:r w:rsidR="00220A1C" w:rsidRPr="00B17A54">
        <w:rPr>
          <w:rFonts w:ascii="Calibri" w:eastAsiaTheme="minorHAnsi" w:hAnsi="Calibri" w:cs="Arial"/>
          <w:b/>
          <w:iCs/>
          <w:szCs w:val="22"/>
          <w:lang w:eastAsia="en-US"/>
        </w:rPr>
        <w:t xml:space="preserve"> ust. </w:t>
      </w:r>
      <w:r w:rsidR="00010788" w:rsidRPr="00B17A54">
        <w:rPr>
          <w:rFonts w:ascii="Calibri" w:eastAsiaTheme="minorHAnsi" w:hAnsi="Calibri" w:cs="Arial"/>
          <w:b/>
          <w:iCs/>
          <w:szCs w:val="22"/>
          <w:lang w:eastAsia="en-US"/>
        </w:rPr>
        <w:t xml:space="preserve">4 </w:t>
      </w:r>
      <w:r w:rsidR="00010788" w:rsidRPr="00B17A54">
        <w:rPr>
          <w:rFonts w:ascii="Calibri" w:eastAsiaTheme="minorHAnsi" w:hAnsi="Calibri" w:cs="Arial"/>
          <w:iCs/>
          <w:szCs w:val="22"/>
          <w:lang w:eastAsia="en-US"/>
        </w:rPr>
        <w:t>i</w:t>
      </w:r>
      <w:r w:rsidR="00010788" w:rsidRPr="00B17A54">
        <w:rPr>
          <w:rFonts w:ascii="Calibri" w:eastAsiaTheme="minorHAnsi" w:hAnsi="Calibri" w:cs="Arial"/>
          <w:b/>
          <w:iCs/>
          <w:szCs w:val="22"/>
          <w:lang w:eastAsia="en-US"/>
        </w:rPr>
        <w:t xml:space="preserve"> </w:t>
      </w:r>
      <w:r w:rsidR="005975FA" w:rsidRPr="00B17A54">
        <w:rPr>
          <w:rFonts w:ascii="Calibri" w:eastAsiaTheme="minorHAnsi" w:hAnsi="Calibri" w:cs="Arial"/>
          <w:b/>
          <w:iCs/>
          <w:szCs w:val="22"/>
          <w:lang w:eastAsia="en-US"/>
        </w:rPr>
        <w:t xml:space="preserve">ust. </w:t>
      </w:r>
      <w:r w:rsidR="00324913" w:rsidRPr="00B17A54">
        <w:rPr>
          <w:rFonts w:ascii="Calibri" w:eastAsiaTheme="minorHAnsi" w:hAnsi="Calibri" w:cs="Arial"/>
          <w:b/>
          <w:iCs/>
          <w:szCs w:val="22"/>
          <w:lang w:eastAsia="en-US"/>
        </w:rPr>
        <w:t>5</w:t>
      </w:r>
      <w:r w:rsidRPr="00B17A54">
        <w:rPr>
          <w:rFonts w:ascii="Calibri" w:eastAsiaTheme="minorHAnsi" w:hAnsi="Calibri" w:cs="Arial"/>
          <w:iCs/>
          <w:szCs w:val="22"/>
          <w:lang w:eastAsia="en-US"/>
        </w:rPr>
        <w:t>,</w:t>
      </w:r>
    </w:p>
    <w:p w14:paraId="28637BDF" w14:textId="77777777" w:rsidR="00CC69CE" w:rsidRPr="00B17A54" w:rsidRDefault="006100FD" w:rsidP="00944DB5">
      <w:pPr>
        <w:pStyle w:val="Akapitzlist"/>
        <w:numPr>
          <w:ilvl w:val="0"/>
          <w:numId w:val="46"/>
        </w:numPr>
        <w:ind w:left="714" w:hanging="357"/>
        <w:rPr>
          <w:rFonts w:cstheme="minorHAnsi"/>
          <w:szCs w:val="22"/>
        </w:rPr>
      </w:pPr>
      <w:r w:rsidRPr="00B17A54">
        <w:rPr>
          <w:rFonts w:cstheme="minorHAnsi"/>
          <w:szCs w:val="22"/>
        </w:rPr>
        <w:t>pisemnego po</w:t>
      </w:r>
      <w:r w:rsidR="00CC69CE" w:rsidRPr="00B17A54">
        <w:rPr>
          <w:rFonts w:cstheme="minorHAnsi"/>
          <w:szCs w:val="22"/>
        </w:rPr>
        <w:t xml:space="preserve">informowania Instytucji </w:t>
      </w:r>
      <w:r w:rsidR="006F06E7" w:rsidRPr="00B17A54">
        <w:rPr>
          <w:rFonts w:cstheme="minorHAnsi"/>
          <w:szCs w:val="22"/>
        </w:rPr>
        <w:t>Pośrednicz</w:t>
      </w:r>
      <w:r w:rsidR="00CC69CE" w:rsidRPr="00B17A54">
        <w:rPr>
          <w:rFonts w:cstheme="minorHAnsi"/>
          <w:szCs w:val="22"/>
        </w:rPr>
        <w:t>ącej FEWiM 2021-2027 o zmianie adresu</w:t>
      </w:r>
      <w:r w:rsidR="00CC69CE" w:rsidRPr="00B17A54">
        <w:t xml:space="preserve"> jednostki realizującej</w:t>
      </w:r>
      <w:r w:rsidR="00324913" w:rsidRPr="00B17A54">
        <w:t>/Partnera</w:t>
      </w:r>
      <w:r w:rsidR="00CC69CE" w:rsidRPr="00B17A54">
        <w:t>, o któr</w:t>
      </w:r>
      <w:r w:rsidR="00324913" w:rsidRPr="00B17A54">
        <w:t>ym</w:t>
      </w:r>
      <w:r w:rsidR="00CC69CE" w:rsidRPr="00B17A54">
        <w:t xml:space="preserve"> mowa w </w:t>
      </w:r>
      <w:r w:rsidR="00CC69CE" w:rsidRPr="00B17A54">
        <w:rPr>
          <w:b/>
        </w:rPr>
        <w:t>§</w:t>
      </w:r>
      <w:r w:rsidR="00CC69CE" w:rsidRPr="00B17A54">
        <w:t xml:space="preserve"> </w:t>
      </w:r>
      <w:r w:rsidR="00820A1E" w:rsidRPr="00B17A54">
        <w:rPr>
          <w:b/>
        </w:rPr>
        <w:t>2</w:t>
      </w:r>
      <w:r w:rsidR="00CC69CE" w:rsidRPr="00B17A54">
        <w:rPr>
          <w:b/>
        </w:rPr>
        <w:t xml:space="preserve"> ust. </w:t>
      </w:r>
      <w:r w:rsidR="00220A1C" w:rsidRPr="00B17A54">
        <w:rPr>
          <w:b/>
        </w:rPr>
        <w:t>2</w:t>
      </w:r>
      <w:r w:rsidR="00324913" w:rsidRPr="00B17A54">
        <w:rPr>
          <w:b/>
        </w:rPr>
        <w:t xml:space="preserve"> </w:t>
      </w:r>
      <w:r w:rsidR="00324913" w:rsidRPr="00B17A54">
        <w:rPr>
          <w:rFonts w:ascii="Calibri" w:eastAsiaTheme="minorHAnsi" w:hAnsi="Calibri" w:cs="Arial"/>
          <w:iCs/>
          <w:szCs w:val="22"/>
          <w:lang w:eastAsia="en-US"/>
        </w:rPr>
        <w:t xml:space="preserve">i </w:t>
      </w:r>
      <w:r w:rsidR="00324913" w:rsidRPr="00B17A54">
        <w:rPr>
          <w:b/>
        </w:rPr>
        <w:t>ust.</w:t>
      </w:r>
      <w:r w:rsidR="0043586F" w:rsidRPr="00B17A54">
        <w:rPr>
          <w:b/>
        </w:rPr>
        <w:t xml:space="preserve"> </w:t>
      </w:r>
      <w:r w:rsidR="00324913" w:rsidRPr="00B17A54">
        <w:rPr>
          <w:b/>
        </w:rPr>
        <w:t>3</w:t>
      </w:r>
      <w:r w:rsidR="00CC69CE" w:rsidRPr="00B17A54">
        <w:rPr>
          <w:rFonts w:cstheme="minorHAnsi"/>
          <w:szCs w:val="22"/>
        </w:rPr>
        <w:t>,</w:t>
      </w:r>
    </w:p>
    <w:p w14:paraId="0B93DDE6" w14:textId="77777777" w:rsidR="002936B3" w:rsidRPr="00B17A54" w:rsidRDefault="002936B3" w:rsidP="00944DB5">
      <w:pPr>
        <w:pStyle w:val="Akapitzlist"/>
        <w:numPr>
          <w:ilvl w:val="0"/>
          <w:numId w:val="46"/>
        </w:numPr>
        <w:ind w:left="714" w:hanging="357"/>
        <w:rPr>
          <w:rFonts w:cstheme="minorHAnsi"/>
        </w:rPr>
      </w:pPr>
      <w:r w:rsidRPr="00B17A54">
        <w:rPr>
          <w:rFonts w:cstheme="minorHAnsi"/>
        </w:rPr>
        <w:t xml:space="preserve">przedstawiania na wezwanie Instytucji </w:t>
      </w:r>
      <w:r w:rsidR="006F06E7" w:rsidRPr="00B17A54">
        <w:rPr>
          <w:rFonts w:cstheme="minorHAnsi"/>
          <w:szCs w:val="22"/>
        </w:rPr>
        <w:t>Pośrednicz</w:t>
      </w:r>
      <w:r w:rsidRPr="00B17A54">
        <w:rPr>
          <w:rFonts w:cstheme="minorHAnsi"/>
        </w:rPr>
        <w:t>ącej FEWiM</w:t>
      </w:r>
      <w:r w:rsidR="00442F30" w:rsidRPr="00B17A54">
        <w:rPr>
          <w:rFonts w:cstheme="minorHAnsi"/>
        </w:rPr>
        <w:t xml:space="preserve"> 2021-2027</w:t>
      </w:r>
      <w:r w:rsidRPr="00B17A54">
        <w:rPr>
          <w:rFonts w:cstheme="minorHAnsi"/>
        </w:rPr>
        <w:t xml:space="preserve"> wszelkich informacji i wyjaśnień związanych z realizacją </w:t>
      </w:r>
      <w:r w:rsidR="00E94977" w:rsidRPr="00B17A54">
        <w:rPr>
          <w:rFonts w:cstheme="minorHAnsi"/>
        </w:rPr>
        <w:t>P</w:t>
      </w:r>
      <w:r w:rsidRPr="00B17A54">
        <w:rPr>
          <w:rFonts w:cstheme="minorHAnsi"/>
        </w:rPr>
        <w:t>rojektu w terminie określonym w wezwaniu,</w:t>
      </w:r>
    </w:p>
    <w:p w14:paraId="42B489C3" w14:textId="1542A801" w:rsidR="00CC69CE" w:rsidRPr="00B17A54" w:rsidRDefault="00CC69CE" w:rsidP="00944DB5">
      <w:pPr>
        <w:pStyle w:val="Akapitzlist"/>
        <w:numPr>
          <w:ilvl w:val="0"/>
          <w:numId w:val="46"/>
        </w:numPr>
        <w:ind w:left="714" w:hanging="357"/>
        <w:rPr>
          <w:rFonts w:cstheme="minorHAnsi"/>
          <w:szCs w:val="22"/>
        </w:rPr>
      </w:pPr>
      <w:r w:rsidRPr="00B17A54">
        <w:rPr>
          <w:rFonts w:cstheme="minorHAnsi"/>
          <w:szCs w:val="22"/>
        </w:rPr>
        <w:t xml:space="preserve">zapewnienia </w:t>
      </w:r>
      <w:r w:rsidR="00BC4006">
        <w:rPr>
          <w:rFonts w:cstheme="minorHAnsi"/>
          <w:szCs w:val="22"/>
        </w:rPr>
        <w:t>przestrzegania</w:t>
      </w:r>
      <w:r w:rsidR="00BC4006" w:rsidRPr="00B17A54">
        <w:rPr>
          <w:rFonts w:cstheme="minorHAnsi"/>
          <w:szCs w:val="22"/>
        </w:rPr>
        <w:t xml:space="preserve"> </w:t>
      </w:r>
      <w:r w:rsidRPr="00B17A54">
        <w:rPr>
          <w:rFonts w:cstheme="minorHAnsi"/>
          <w:szCs w:val="22"/>
        </w:rPr>
        <w:t xml:space="preserve">zasad równościowych: zasady równości szans i niedyskryminacji oraz zasady równości kobiet i mężczyzn, o których mowa w </w:t>
      </w:r>
      <w:r w:rsidRPr="00B17A54">
        <w:rPr>
          <w:rFonts w:cstheme="minorHAnsi"/>
          <w:i/>
          <w:szCs w:val="22"/>
        </w:rPr>
        <w:t>Wytycznych dotyczących realizacji zasad równościowych w ramach funduszy unijnych na lata 2021-2027</w:t>
      </w:r>
      <w:r w:rsidRPr="00B17A54">
        <w:rPr>
          <w:rFonts w:cstheme="minorHAnsi"/>
          <w:szCs w:val="22"/>
        </w:rPr>
        <w:t xml:space="preserve"> (z uwzględnieniem standardów dostępności dla polityki spójności) na wszystkich etapach wdrażania Projektu (w tym w odniesieniu do uczestników Projektu),</w:t>
      </w:r>
    </w:p>
    <w:p w14:paraId="2315C313" w14:textId="77777777" w:rsidR="00CC69CE" w:rsidRPr="00B17A54" w:rsidRDefault="00CC69CE" w:rsidP="00944DB5">
      <w:pPr>
        <w:pStyle w:val="Akapitzlist"/>
        <w:numPr>
          <w:ilvl w:val="0"/>
          <w:numId w:val="46"/>
        </w:numPr>
        <w:ind w:left="714" w:hanging="357"/>
        <w:rPr>
          <w:rFonts w:cstheme="minorHAnsi"/>
        </w:rPr>
      </w:pPr>
      <w:r w:rsidRPr="00B17A54">
        <w:rPr>
          <w:rFonts w:cstheme="minorHAnsi"/>
          <w:szCs w:val="22"/>
        </w:rPr>
        <w:t xml:space="preserve">zapewnienia zgodności realizacji Projektu z </w:t>
      </w:r>
      <w:r w:rsidRPr="00B17A54">
        <w:rPr>
          <w:rFonts w:cstheme="minorHAnsi"/>
          <w:i/>
          <w:szCs w:val="22"/>
        </w:rPr>
        <w:t>Kartą praw podstawowych Unii Europejskiej z dnia 26 października 2012 r.</w:t>
      </w:r>
      <w:r w:rsidRPr="00B17A54">
        <w:rPr>
          <w:rFonts w:cstheme="minorHAnsi"/>
          <w:szCs w:val="22"/>
        </w:rPr>
        <w:t xml:space="preserve"> oraz </w:t>
      </w:r>
      <w:r w:rsidRPr="00B17A54">
        <w:rPr>
          <w:rFonts w:cstheme="minorHAnsi"/>
          <w:i/>
          <w:szCs w:val="22"/>
        </w:rPr>
        <w:t>Konwencją o prawach osób niepełnosprawnych</w:t>
      </w:r>
      <w:r w:rsidRPr="00B17A54">
        <w:rPr>
          <w:rFonts w:cstheme="minorHAnsi"/>
          <w:szCs w:val="22"/>
        </w:rPr>
        <w:t>, sporządzoną w Nowym Jorku dnia 13 grudnia 2006 r.,</w:t>
      </w:r>
      <w:r w:rsidR="00E2255D" w:rsidRPr="00B17A54">
        <w:rPr>
          <w:rFonts w:cstheme="minorHAnsi"/>
          <w:szCs w:val="22"/>
        </w:rPr>
        <w:t xml:space="preserve"> w szczególności </w:t>
      </w:r>
      <w:r w:rsidR="00916040" w:rsidRPr="00B17A54">
        <w:rPr>
          <w:rFonts w:cstheme="minorHAnsi"/>
          <w:szCs w:val="22"/>
        </w:rPr>
        <w:t>z</w:t>
      </w:r>
      <w:r w:rsidR="00E2255D" w:rsidRPr="00B17A54">
        <w:rPr>
          <w:rFonts w:cstheme="minorHAnsi"/>
          <w:szCs w:val="22"/>
        </w:rPr>
        <w:t xml:space="preserve"> art. 19 lit. c</w:t>
      </w:r>
      <w:r w:rsidR="00392D71" w:rsidRPr="00B17A54">
        <w:rPr>
          <w:rFonts w:cstheme="minorHAnsi"/>
          <w:szCs w:val="22"/>
        </w:rPr>
        <w:t>,</w:t>
      </w:r>
      <w:r w:rsidRPr="00B17A54">
        <w:rPr>
          <w:rFonts w:cstheme="minorHAnsi"/>
          <w:szCs w:val="22"/>
        </w:rPr>
        <w:t xml:space="preserve"> a także informowania uczestników projektów/ ostatecznych odbiorców o możliwości zgłaszania podejrzenia o niezgodności projektów (operacji lub działań Beneficjenta) z KPON </w:t>
      </w:r>
      <w:r w:rsidR="0043586F" w:rsidRPr="00B17A54">
        <w:rPr>
          <w:rFonts w:cstheme="minorHAnsi"/>
          <w:szCs w:val="22"/>
        </w:rPr>
        <w:t>do Instytucji Pośredniczącej FEWiM 2021-2027 oraz Instytucji Zarządzającej FEWiM 2021-2027</w:t>
      </w:r>
      <w:r w:rsidRPr="00B17A54">
        <w:rPr>
          <w:rFonts w:cstheme="minorHAnsi"/>
          <w:szCs w:val="22"/>
        </w:rPr>
        <w:t>,</w:t>
      </w:r>
    </w:p>
    <w:p w14:paraId="14E98373" w14:textId="77777777" w:rsidR="00B13E42" w:rsidRPr="00B17A54" w:rsidRDefault="00B13E42" w:rsidP="00944DB5">
      <w:pPr>
        <w:pStyle w:val="Akapitzlist"/>
        <w:numPr>
          <w:ilvl w:val="0"/>
          <w:numId w:val="46"/>
        </w:numPr>
        <w:ind w:left="714" w:hanging="357"/>
        <w:rPr>
          <w:rFonts w:cstheme="minorHAnsi"/>
        </w:rPr>
      </w:pPr>
      <w:r w:rsidRPr="00B17A54">
        <w:rPr>
          <w:rFonts w:cstheme="minorHAnsi"/>
        </w:rPr>
        <w:t xml:space="preserve">weryfikacji niekaralności osób dysponujących środkami dofinansowania Projektu, tj. osób upoważnionych do podejmowania wiążących decyzji finansowych w imieniu Beneficjenta na zasadach określonych w </w:t>
      </w:r>
      <w:r w:rsidR="00E27288" w:rsidRPr="00B17A54">
        <w:rPr>
          <w:rFonts w:cstheme="minorHAnsi"/>
          <w:i/>
        </w:rPr>
        <w:t>Wytycznych dotyczących kwalifikowalności wydatków na lata 2021-2027</w:t>
      </w:r>
      <w:r w:rsidRPr="00B17A54">
        <w:rPr>
          <w:rFonts w:cstheme="minorHAnsi"/>
        </w:rPr>
        <w:t>,</w:t>
      </w:r>
    </w:p>
    <w:p w14:paraId="5D649A8F" w14:textId="77777777" w:rsidR="00607361" w:rsidRPr="00B17A54" w:rsidRDefault="00607361" w:rsidP="00944DB5">
      <w:pPr>
        <w:pStyle w:val="Akapitzlist"/>
        <w:numPr>
          <w:ilvl w:val="0"/>
          <w:numId w:val="46"/>
        </w:numPr>
        <w:ind w:left="714" w:hanging="357"/>
        <w:rPr>
          <w:rFonts w:ascii="Calibri" w:hAnsi="Calibri" w:cs="Arial"/>
        </w:rPr>
      </w:pPr>
      <w:r w:rsidRPr="00B17A54">
        <w:rPr>
          <w:rFonts w:ascii="Calibri" w:hAnsi="Calibri" w:cs="Arial"/>
        </w:rPr>
        <w:t xml:space="preserve">zbierania danych osobowych uczestników Projektu oraz podmiotów obejmowanych wsparciem </w:t>
      </w:r>
      <w:r w:rsidR="00413AA6" w:rsidRPr="00B17A54">
        <w:rPr>
          <w:rFonts w:ascii="Calibri" w:hAnsi="Calibri" w:cs="Arial"/>
        </w:rPr>
        <w:t>(</w:t>
      </w:r>
      <w:r w:rsidRPr="00B17A54">
        <w:rPr>
          <w:rFonts w:ascii="Calibri" w:hAnsi="Calibri" w:cs="Arial"/>
        </w:rPr>
        <w:t xml:space="preserve">na warunkach określonych w </w:t>
      </w:r>
      <w:r w:rsidRPr="00B17A54">
        <w:rPr>
          <w:rFonts w:ascii="Calibri" w:hAnsi="Calibri" w:cs="Arial"/>
          <w:i/>
        </w:rPr>
        <w:t>Wytycznych dotyczących monitorowania postępu rzeczowego realizacji programów na lata 2021-2027</w:t>
      </w:r>
      <w:r w:rsidR="00413AA6" w:rsidRPr="00B17A54">
        <w:rPr>
          <w:rFonts w:ascii="Calibri" w:hAnsi="Calibri" w:cs="Arial"/>
        </w:rPr>
        <w:t>)</w:t>
      </w:r>
      <w:r w:rsidRPr="00B17A54">
        <w:rPr>
          <w:rFonts w:ascii="Calibri" w:hAnsi="Calibri" w:cs="Arial"/>
        </w:rPr>
        <w:t xml:space="preserve"> oraz niezwłoczne wprowadzanie ich do CST2021, </w:t>
      </w:r>
    </w:p>
    <w:p w14:paraId="778A3A3C" w14:textId="77777777" w:rsidR="00607361" w:rsidRPr="00B17A54" w:rsidRDefault="00607361" w:rsidP="00944DB5">
      <w:pPr>
        <w:pStyle w:val="Akapitzlist"/>
        <w:numPr>
          <w:ilvl w:val="0"/>
          <w:numId w:val="46"/>
        </w:numPr>
        <w:ind w:left="714" w:hanging="357"/>
        <w:rPr>
          <w:rFonts w:ascii="Calibri" w:hAnsi="Calibri" w:cs="Arial"/>
        </w:rPr>
      </w:pPr>
      <w:r w:rsidRPr="00B17A54">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w:t>
      </w:r>
      <w:r w:rsidR="00FC7DC8" w:rsidRPr="00B17A54">
        <w:rPr>
          <w:rFonts w:ascii="Calibri" w:hAnsi="Calibri" w:cs="Arial"/>
        </w:rPr>
        <w:t>Pośredniczą</w:t>
      </w:r>
      <w:r w:rsidRPr="00B17A54">
        <w:rPr>
          <w:rFonts w:ascii="Calibri" w:hAnsi="Calibri" w:cs="Arial"/>
        </w:rPr>
        <w:t xml:space="preserve">cej FEWiM 2021-2027 w formie oświadczenia, stanowiącego </w:t>
      </w:r>
      <w:r w:rsidRPr="00B17A54">
        <w:rPr>
          <w:rFonts w:ascii="Calibri" w:hAnsi="Calibri" w:cs="Arial"/>
          <w:b/>
        </w:rPr>
        <w:t xml:space="preserve">załącznik nr 4 </w:t>
      </w:r>
      <w:r w:rsidRPr="00B17A54">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w:t>
      </w:r>
      <w:r w:rsidR="00FC7DC8" w:rsidRPr="00B17A54">
        <w:rPr>
          <w:rFonts w:ascii="Calibri" w:hAnsi="Calibri" w:cs="Arial"/>
        </w:rPr>
        <w:t>Pośredniczą</w:t>
      </w:r>
      <w:r w:rsidRPr="00B17A54">
        <w:rPr>
          <w:rFonts w:ascii="Calibri" w:hAnsi="Calibri" w:cs="Arial"/>
        </w:rPr>
        <w:t>cej FEWiM 2021-2027 aktualnego oświadczenia,</w:t>
      </w:r>
    </w:p>
    <w:p w14:paraId="0CE90B48" w14:textId="77777777" w:rsidR="00607361" w:rsidRPr="00B17A54" w:rsidRDefault="00607361" w:rsidP="00944DB5">
      <w:pPr>
        <w:pStyle w:val="Akapitzlist"/>
        <w:numPr>
          <w:ilvl w:val="0"/>
          <w:numId w:val="46"/>
        </w:numPr>
        <w:ind w:left="714" w:hanging="357"/>
        <w:rPr>
          <w:rFonts w:ascii="Calibri" w:hAnsi="Calibri" w:cs="Arial"/>
        </w:rPr>
      </w:pPr>
      <w:r w:rsidRPr="00B17A54">
        <w:rPr>
          <w:rFonts w:ascii="Calibri" w:hAnsi="Calibri" w:cs="Arial"/>
        </w:rPr>
        <w:t>Beneficjent zobowiązuje się sporządzać i przekazywać przed rozpoczęciem udzielania każdej formy wsparcia, za pośrednictwem CST2021, szczegółowy harmonogram udzielanego wsparcia w Projekcie.</w:t>
      </w:r>
      <w:r w:rsidRPr="00B17A54">
        <w:rPr>
          <w:rStyle w:val="Odwoanieprzypisudolnego"/>
          <w:rFonts w:ascii="Calibri" w:hAnsi="Calibri"/>
        </w:rPr>
        <w:footnoteReference w:id="17"/>
      </w:r>
      <w:r w:rsidRPr="00B17A54">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B17A54">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w:t>
      </w:r>
      <w:r w:rsidR="003F4D65" w:rsidRPr="00B17A54">
        <w:lastRenderedPageBreak/>
        <w:t xml:space="preserve">online) </w:t>
      </w:r>
      <w:r w:rsidRPr="00B17A54">
        <w:rPr>
          <w:rFonts w:ascii="Calibri" w:hAnsi="Calibri" w:cs="Arial"/>
        </w:rPr>
        <w:t xml:space="preserve">wizyta monitoringowa nie doszła do skutku lub nie została przeprowadzona w zakresie zgodnym z harmonogramem, Instytucja </w:t>
      </w:r>
      <w:r w:rsidR="00FC7DC8" w:rsidRPr="00B17A54">
        <w:rPr>
          <w:rFonts w:ascii="Calibri" w:hAnsi="Calibri" w:cs="Arial"/>
        </w:rPr>
        <w:t>Pośredniczą</w:t>
      </w:r>
      <w:r w:rsidRPr="00B17A54">
        <w:rPr>
          <w:rFonts w:ascii="Calibri" w:hAnsi="Calibri" w:cs="Arial"/>
        </w:rPr>
        <w:t xml:space="preserve">ca FEWiM 2021-2027 może nałożyć korektę finansową zgodnie z Zasadami obniżania stawki ryczałtowej kosztów pośrednich, stanowiącymi </w:t>
      </w:r>
      <w:r w:rsidRPr="00B17A54">
        <w:rPr>
          <w:rFonts w:ascii="Calibri" w:hAnsi="Calibri" w:cs="Arial"/>
          <w:b/>
        </w:rPr>
        <w:t xml:space="preserve">załącznik nr 9 </w:t>
      </w:r>
      <w:r w:rsidRPr="00B17A54">
        <w:rPr>
          <w:rFonts w:ascii="Calibri" w:hAnsi="Calibri" w:cs="Arial"/>
        </w:rPr>
        <w:t xml:space="preserve">do Umowy. </w:t>
      </w:r>
    </w:p>
    <w:p w14:paraId="636289D1" w14:textId="77777777" w:rsidR="00EA04B4" w:rsidRPr="00B17A54" w:rsidRDefault="00EA04B4" w:rsidP="00944DB5">
      <w:pPr>
        <w:pStyle w:val="Akapitzlist"/>
        <w:numPr>
          <w:ilvl w:val="0"/>
          <w:numId w:val="45"/>
        </w:numPr>
        <w:ind w:left="357" w:hanging="357"/>
        <w:rPr>
          <w:rFonts w:cstheme="minorHAnsi"/>
        </w:rPr>
      </w:pPr>
      <w:r w:rsidRPr="00B17A54">
        <w:rPr>
          <w:rFonts w:cstheme="minorHAnsi"/>
        </w:rPr>
        <w:t>Beneficjent zawierając Umowę zobowiązuje się do stos</w:t>
      </w:r>
      <w:r w:rsidR="00E27288" w:rsidRPr="00B17A54">
        <w:rPr>
          <w:rFonts w:cstheme="minorHAnsi"/>
        </w:rPr>
        <w:t>owania Wytycznych, w tym m.in.:</w:t>
      </w:r>
    </w:p>
    <w:p w14:paraId="564E0DC3" w14:textId="77777777" w:rsidR="00EA04B4" w:rsidRPr="00B17A54" w:rsidRDefault="00EA04B4" w:rsidP="0056677B">
      <w:pPr>
        <w:pStyle w:val="numerowanie12"/>
        <w:ind w:left="714" w:hanging="357"/>
      </w:pPr>
      <w:bookmarkStart w:id="2" w:name="_Hlk125625277"/>
      <w:r w:rsidRPr="00B17A54">
        <w:t>Wytycznych dotyczących informacji i promocji Funduszy Europejskich na lata 2021-2027</w:t>
      </w:r>
      <w:bookmarkEnd w:id="2"/>
      <w:r w:rsidRPr="00B17A54">
        <w:t>,</w:t>
      </w:r>
    </w:p>
    <w:p w14:paraId="0B72CED4" w14:textId="77777777" w:rsidR="00EA04B4" w:rsidRPr="00B17A54" w:rsidRDefault="00EA04B4" w:rsidP="0056677B">
      <w:pPr>
        <w:pStyle w:val="numerowanie12"/>
        <w:ind w:left="714" w:hanging="357"/>
      </w:pPr>
      <w:r w:rsidRPr="00B17A54">
        <w:t xml:space="preserve">Wytycznych dotyczących kontroli realizacji programów polityki spójności na lata 2021-2027, </w:t>
      </w:r>
    </w:p>
    <w:p w14:paraId="4E755E73" w14:textId="77777777" w:rsidR="00EA04B4" w:rsidRPr="00B17A54" w:rsidRDefault="00EA04B4" w:rsidP="0056677B">
      <w:pPr>
        <w:pStyle w:val="numerowanie12"/>
        <w:ind w:left="714" w:hanging="357"/>
      </w:pPr>
      <w:r w:rsidRPr="00B17A54">
        <w:t>Wytycznych dotyczących kwalifikowalności wydatków na lata 2021-2027,</w:t>
      </w:r>
    </w:p>
    <w:p w14:paraId="07B54DE7" w14:textId="77777777" w:rsidR="00EA04B4" w:rsidRPr="00B17A54" w:rsidRDefault="00EA04B4" w:rsidP="0056677B">
      <w:pPr>
        <w:pStyle w:val="numerowanie12"/>
        <w:ind w:left="714" w:hanging="357"/>
      </w:pPr>
      <w:r w:rsidRPr="00B17A54">
        <w:t>Wytycznych dotyczących monitorowania postępu rzeczowego realizacji programów na lata 2021-2027,</w:t>
      </w:r>
    </w:p>
    <w:p w14:paraId="517A4E84" w14:textId="0118CD7B" w:rsidR="00EA04B4" w:rsidRPr="00B17A54" w:rsidRDefault="00EA04B4" w:rsidP="0056677B">
      <w:pPr>
        <w:pStyle w:val="numerowanie12"/>
        <w:ind w:left="714" w:hanging="357"/>
      </w:pPr>
      <w:r w:rsidRPr="00B17A54">
        <w:t xml:space="preserve">Wytycznych dotyczących sposobu korygowania </w:t>
      </w:r>
      <w:r w:rsidR="00EC3258">
        <w:t xml:space="preserve">nieprawidłowości </w:t>
      </w:r>
      <w:r w:rsidR="00DD6F1B" w:rsidRPr="00B17A54">
        <w:t>na lata 2021-2027</w:t>
      </w:r>
      <w:r w:rsidRPr="00B17A54">
        <w:t>,</w:t>
      </w:r>
    </w:p>
    <w:p w14:paraId="43414729" w14:textId="77777777" w:rsidR="00CC69CE" w:rsidRPr="00B17A54" w:rsidRDefault="00CC69CE" w:rsidP="00FD7027">
      <w:pPr>
        <w:pStyle w:val="numerowanie12"/>
      </w:pPr>
      <w:r w:rsidRPr="00B17A54">
        <w:t>Wytycznych dotyczących wyboru projektów na lata 2021-2027,</w:t>
      </w:r>
    </w:p>
    <w:p w14:paraId="3A53D2BA" w14:textId="77777777" w:rsidR="00CC69CE" w:rsidRPr="00B17A54" w:rsidRDefault="00CC69CE" w:rsidP="0056677B">
      <w:pPr>
        <w:pStyle w:val="numerowanie12"/>
        <w:ind w:left="714" w:hanging="357"/>
      </w:pPr>
      <w:r w:rsidRPr="00B17A54">
        <w:t xml:space="preserve">Wytycznych dotyczących zasad równościowych w funduszach unijnych na lata 2021-2027, </w:t>
      </w:r>
    </w:p>
    <w:p w14:paraId="3CC7F373" w14:textId="49977041" w:rsidR="00EA04B4" w:rsidRPr="00B17A54" w:rsidRDefault="00607361" w:rsidP="0056677B">
      <w:pPr>
        <w:pStyle w:val="numerowanie12"/>
        <w:ind w:left="714" w:hanging="357"/>
      </w:pPr>
      <w:r w:rsidRPr="00B17A54">
        <w:t>Wytycznych dotyczących realizacji projektów z udziałem środków Europejskiego Funduszu Społecznego Plus w regionalnych programach na lata 2021</w:t>
      </w:r>
      <w:r w:rsidR="002A1D6F">
        <w:t>-</w:t>
      </w:r>
      <w:r w:rsidRPr="00B17A54">
        <w:t>2027</w:t>
      </w:r>
    </w:p>
    <w:p w14:paraId="5DD3605C" w14:textId="77777777" w:rsidR="00010788" w:rsidRPr="00B17A54" w:rsidRDefault="00010788" w:rsidP="00010788">
      <w:pPr>
        <w:pStyle w:val="numerowanie12"/>
        <w:numPr>
          <w:ilvl w:val="0"/>
          <w:numId w:val="0"/>
        </w:numPr>
        <w:ind w:left="360"/>
      </w:pPr>
      <w:r w:rsidRPr="00B17A54">
        <w:t>oraz „Zasad dotyczących zapobiegania i postępowania w sytuacjach wystąpienia korupcji i nadużyć finansowych, w tym konfliktu interesów</w:t>
      </w:r>
      <w:r w:rsidR="001679C7" w:rsidRPr="00B17A54">
        <w:t>,</w:t>
      </w:r>
      <w:r w:rsidRPr="00B17A54">
        <w:t xml:space="preserve"> w ramach programu regionalnego Fundusze Europejskie dla Warmii i Mazur 2021-2027”.</w:t>
      </w:r>
    </w:p>
    <w:p w14:paraId="1124A49B" w14:textId="77777777" w:rsidR="00933195" w:rsidRPr="003B71B4" w:rsidRDefault="00933195" w:rsidP="00F95D53">
      <w:pPr>
        <w:pStyle w:val="Akapitzlist"/>
        <w:numPr>
          <w:ilvl w:val="0"/>
          <w:numId w:val="45"/>
        </w:numPr>
        <w:ind w:left="357" w:hanging="357"/>
        <w:rPr>
          <w:rFonts w:cstheme="minorHAnsi"/>
        </w:rPr>
      </w:pPr>
      <w:r w:rsidRPr="00B17A54">
        <w:rPr>
          <w:rFonts w:cstheme="minorHAnsi"/>
        </w:rPr>
        <w:t xml:space="preserve">Wytyczne, a także ich zmiany i termin, od którego wytyczne </w:t>
      </w:r>
      <w:r w:rsidRPr="003B71B4">
        <w:rPr>
          <w:rFonts w:cstheme="minorHAnsi"/>
        </w:rPr>
        <w:t>i ich zmiany są stosowane, podawane są do publicznej wiadomości na zasadach określonych w art. 5 ust. 5 i ust. 6 ustawy wdrożeniowej.</w:t>
      </w:r>
    </w:p>
    <w:p w14:paraId="45CB9976" w14:textId="77777777" w:rsidR="00C023AF" w:rsidRPr="00B17A54" w:rsidRDefault="00732A58" w:rsidP="00F95D53">
      <w:pPr>
        <w:pStyle w:val="Akapitzlist"/>
        <w:numPr>
          <w:ilvl w:val="0"/>
          <w:numId w:val="45"/>
        </w:numPr>
        <w:ind w:left="357" w:hanging="357"/>
        <w:rPr>
          <w:rFonts w:cstheme="minorHAnsi"/>
        </w:rPr>
      </w:pPr>
      <w:r w:rsidRPr="003B71B4">
        <w:rPr>
          <w:rFonts w:cstheme="minorHAnsi"/>
        </w:rPr>
        <w:t>Beneficjent oświadcza, że</w:t>
      </w:r>
      <w:r w:rsidR="00EA5563" w:rsidRPr="003B71B4">
        <w:rPr>
          <w:rFonts w:cstheme="minorHAnsi"/>
        </w:rPr>
        <w:t xml:space="preserve"> </w:t>
      </w:r>
      <w:r w:rsidR="00C023AF" w:rsidRPr="003B71B4">
        <w:rPr>
          <w:rFonts w:cstheme="minorHAnsi"/>
        </w:rPr>
        <w:t>jest świadomy odpowiedzialności karnej za podanie</w:t>
      </w:r>
      <w:r w:rsidR="00C023AF" w:rsidRPr="00B17A54">
        <w:rPr>
          <w:rFonts w:cstheme="minorHAnsi"/>
        </w:rPr>
        <w:t xml:space="preserve"> fałszywych danych lub złożenie fałszywych oświadczeń, w tym złożonych w Umowie i załącznikach do Umowy.</w:t>
      </w:r>
    </w:p>
    <w:p w14:paraId="2ECB24D3" w14:textId="77777777" w:rsidR="0053055E" w:rsidRPr="00B17A54" w:rsidRDefault="0053055E" w:rsidP="00BA7ACF">
      <w:pPr>
        <w:pStyle w:val="Tekstpodstawowy"/>
        <w:spacing w:before="200" w:line="240" w:lineRule="auto"/>
        <w:jc w:val="center"/>
        <w:rPr>
          <w:rFonts w:ascii="Calibri" w:hAnsi="Calibri" w:cs="Arial"/>
          <w:b/>
        </w:rPr>
      </w:pPr>
      <w:r w:rsidRPr="00B17A54">
        <w:rPr>
          <w:rFonts w:ascii="Calibri" w:hAnsi="Calibri" w:cs="Arial"/>
          <w:b/>
        </w:rPr>
        <w:t>Zasady odpowiedzialności Beneficjenta</w:t>
      </w:r>
    </w:p>
    <w:p w14:paraId="42508E24" w14:textId="77777777" w:rsidR="0053055E" w:rsidRPr="00B17A54" w:rsidRDefault="0053055E" w:rsidP="00BA7ACF">
      <w:pPr>
        <w:pStyle w:val="Tekstpodstawowy"/>
        <w:spacing w:line="240" w:lineRule="auto"/>
        <w:jc w:val="center"/>
        <w:rPr>
          <w:rFonts w:ascii="Calibri" w:hAnsi="Calibri" w:cs="Arial"/>
          <w:b/>
        </w:rPr>
      </w:pPr>
      <w:r w:rsidRPr="00B17A54">
        <w:rPr>
          <w:rFonts w:ascii="Calibri" w:hAnsi="Calibri" w:cs="Arial"/>
          <w:b/>
        </w:rPr>
        <w:t xml:space="preserve">§ </w:t>
      </w:r>
      <w:r w:rsidR="00477D65" w:rsidRPr="00B17A54">
        <w:rPr>
          <w:rFonts w:ascii="Calibri" w:hAnsi="Calibri" w:cs="Arial"/>
          <w:b/>
        </w:rPr>
        <w:t>6</w:t>
      </w:r>
    </w:p>
    <w:p w14:paraId="2769CC9A" w14:textId="77777777" w:rsidR="0025515A" w:rsidRPr="00B17A54" w:rsidRDefault="00057477" w:rsidP="00F95D53">
      <w:pPr>
        <w:pStyle w:val="Akapitzlist"/>
        <w:numPr>
          <w:ilvl w:val="0"/>
          <w:numId w:val="39"/>
        </w:numPr>
        <w:ind w:left="357" w:hanging="357"/>
        <w:rPr>
          <w:rFonts w:cstheme="minorHAnsi"/>
        </w:rPr>
      </w:pPr>
      <w:r w:rsidRPr="00B17A54">
        <w:rPr>
          <w:rFonts w:cstheme="minorHAnsi"/>
        </w:rPr>
        <w:t xml:space="preserve">Beneficjent ponosi wyłączną odpowiedzialność wobec osób trzecich za szkody powstałe w związku z realizacją Projektu. </w:t>
      </w:r>
    </w:p>
    <w:p w14:paraId="20DAFB66" w14:textId="77777777" w:rsidR="005D6DAF" w:rsidRPr="00B17A54" w:rsidRDefault="0025515A" w:rsidP="00F95D53">
      <w:pPr>
        <w:pStyle w:val="Akapitzlist"/>
        <w:numPr>
          <w:ilvl w:val="0"/>
          <w:numId w:val="39"/>
        </w:numPr>
        <w:ind w:left="357" w:hanging="357"/>
        <w:rPr>
          <w:rFonts w:cstheme="minorHAnsi"/>
        </w:rPr>
      </w:pPr>
      <w:r w:rsidRPr="00B17A54">
        <w:rPr>
          <w:rFonts w:cstheme="minorHAnsi"/>
        </w:rPr>
        <w:t xml:space="preserve">Beneficjent ponosi wyłączną odpowiedzialność przed Instytucją </w:t>
      </w:r>
      <w:r w:rsidR="00FC7DC8" w:rsidRPr="00B17A54">
        <w:rPr>
          <w:rFonts w:ascii="Calibri" w:hAnsi="Calibri" w:cs="Arial"/>
        </w:rPr>
        <w:t>Pośredniczą</w:t>
      </w:r>
      <w:r w:rsidRPr="00B17A54">
        <w:rPr>
          <w:rFonts w:cstheme="minorHAnsi"/>
        </w:rPr>
        <w:t>cą FEWiM</w:t>
      </w:r>
      <w:r w:rsidR="00442F30" w:rsidRPr="00B17A54">
        <w:rPr>
          <w:rFonts w:cstheme="minorHAnsi"/>
        </w:rPr>
        <w:t xml:space="preserve"> 2021-2027</w:t>
      </w:r>
      <w:r w:rsidRPr="00B17A54">
        <w:rPr>
          <w:rFonts w:cstheme="minorHAnsi"/>
        </w:rPr>
        <w:t xml:space="preserve"> za realizację Projektu przez Partnera/ów.</w:t>
      </w:r>
    </w:p>
    <w:p w14:paraId="0BEB4E87" w14:textId="77777777" w:rsidR="00914537" w:rsidRPr="00B17A54" w:rsidRDefault="00914537" w:rsidP="00BA7ACF">
      <w:pPr>
        <w:pStyle w:val="Tekstpodstawowy"/>
        <w:spacing w:before="200" w:line="240" w:lineRule="auto"/>
        <w:jc w:val="center"/>
        <w:rPr>
          <w:rFonts w:ascii="Calibri" w:hAnsi="Calibri" w:cs="Arial"/>
          <w:b/>
        </w:rPr>
      </w:pPr>
      <w:r w:rsidRPr="00B17A54">
        <w:rPr>
          <w:rFonts w:ascii="Calibri" w:hAnsi="Calibri" w:cs="Arial"/>
          <w:b/>
        </w:rPr>
        <w:t>Partnerstwo</w:t>
      </w:r>
    </w:p>
    <w:p w14:paraId="5D3035AE" w14:textId="77777777" w:rsidR="00914537" w:rsidRPr="00B17A54" w:rsidRDefault="00914537" w:rsidP="00BA7ACF">
      <w:pPr>
        <w:pStyle w:val="Tekstpodstawowy"/>
        <w:spacing w:line="240" w:lineRule="auto"/>
        <w:jc w:val="center"/>
        <w:rPr>
          <w:rFonts w:ascii="Calibri" w:hAnsi="Calibri" w:cs="Arial"/>
          <w:b/>
        </w:rPr>
      </w:pPr>
      <w:r w:rsidRPr="00B17A54">
        <w:rPr>
          <w:rFonts w:ascii="Calibri" w:hAnsi="Calibri" w:cs="Arial"/>
          <w:b/>
        </w:rPr>
        <w:t xml:space="preserve">§ </w:t>
      </w:r>
      <w:r w:rsidR="00477D65" w:rsidRPr="00B17A54">
        <w:rPr>
          <w:rFonts w:ascii="Calibri" w:hAnsi="Calibri" w:cs="Arial"/>
          <w:b/>
        </w:rPr>
        <w:t>7</w:t>
      </w:r>
    </w:p>
    <w:p w14:paraId="1D884D99" w14:textId="77777777" w:rsidR="003627B6" w:rsidRPr="003B71B4" w:rsidRDefault="00914537" w:rsidP="00D938EE">
      <w:pPr>
        <w:pStyle w:val="numerowanie12"/>
        <w:numPr>
          <w:ilvl w:val="0"/>
          <w:numId w:val="9"/>
        </w:numPr>
        <w:rPr>
          <w:rFonts w:ascii="Calibri" w:hAnsi="Calibri" w:cs="Arial"/>
        </w:rPr>
      </w:pPr>
      <w:r w:rsidRPr="00B17A54">
        <w:t xml:space="preserve">W przypadku realizowania Projektu </w:t>
      </w:r>
      <w:r w:rsidR="00F63C30" w:rsidRPr="00B17A54">
        <w:t>p</w:t>
      </w:r>
      <w:r w:rsidRPr="00B17A54">
        <w:t>artners</w:t>
      </w:r>
      <w:r w:rsidR="00392D71" w:rsidRPr="00B17A54">
        <w:t>kiego</w:t>
      </w:r>
      <w:r w:rsidRPr="00B17A54">
        <w:t xml:space="preserve">, porozumienie o partnerstwie albo umowa </w:t>
      </w:r>
      <w:r w:rsidR="003627B6" w:rsidRPr="00B17A54">
        <w:t xml:space="preserve">o </w:t>
      </w:r>
      <w:r w:rsidRPr="00B17A54">
        <w:t>partner</w:t>
      </w:r>
      <w:r w:rsidR="003627B6" w:rsidRPr="00B17A54">
        <w:t>stwie</w:t>
      </w:r>
      <w:r w:rsidRPr="00B17A54">
        <w:t xml:space="preserve"> określa</w:t>
      </w:r>
      <w:r w:rsidR="00810387" w:rsidRPr="00B17A54">
        <w:t xml:space="preserve"> elementy wskazane w</w:t>
      </w:r>
      <w:r w:rsidRPr="00B17A54">
        <w:t xml:space="preserve"> art</w:t>
      </w:r>
      <w:r w:rsidRPr="003B71B4">
        <w:t>. 3</w:t>
      </w:r>
      <w:r w:rsidR="003627B6" w:rsidRPr="003B71B4">
        <w:t>9</w:t>
      </w:r>
      <w:r w:rsidRPr="003B71B4">
        <w:t xml:space="preserve"> ust. </w:t>
      </w:r>
      <w:r w:rsidR="003627B6" w:rsidRPr="003B71B4">
        <w:t>9</w:t>
      </w:r>
      <w:r w:rsidRPr="003B71B4">
        <w:t xml:space="preserve"> ustawy wdrożeniowej</w:t>
      </w:r>
      <w:r w:rsidR="00E80D40" w:rsidRPr="003B71B4">
        <w:t>.</w:t>
      </w:r>
      <w:r w:rsidRPr="003B71B4">
        <w:t xml:space="preserve"> </w:t>
      </w:r>
    </w:p>
    <w:p w14:paraId="1115A3F4" w14:textId="77777777" w:rsidR="00914537" w:rsidRPr="00B17A54" w:rsidRDefault="00914537" w:rsidP="00D938EE">
      <w:pPr>
        <w:pStyle w:val="numerowanie12"/>
        <w:numPr>
          <w:ilvl w:val="0"/>
          <w:numId w:val="9"/>
        </w:numPr>
      </w:pPr>
      <w:r w:rsidRPr="00B17A54">
        <w:t xml:space="preserve">Beneficjent zobowiązany jest do wprowadzenia praw i obowiązków wynikających z Umowy do porozumienia albo umowy </w:t>
      </w:r>
      <w:r w:rsidR="003627B6" w:rsidRPr="00B17A54">
        <w:t xml:space="preserve">o </w:t>
      </w:r>
      <w:r w:rsidRPr="00B17A54">
        <w:t>partners</w:t>
      </w:r>
      <w:r w:rsidR="003627B6" w:rsidRPr="00B17A54">
        <w:t>twie</w:t>
      </w:r>
      <w:r w:rsidRPr="00B17A54">
        <w:t xml:space="preserve"> zawartej z Partnerami.</w:t>
      </w:r>
    </w:p>
    <w:p w14:paraId="063F720E" w14:textId="4993906B" w:rsidR="00914537" w:rsidRPr="00B17A54" w:rsidRDefault="007D5243" w:rsidP="00D938EE">
      <w:pPr>
        <w:pStyle w:val="Akapitzlist"/>
        <w:numPr>
          <w:ilvl w:val="0"/>
          <w:numId w:val="9"/>
        </w:numPr>
        <w:rPr>
          <w:rFonts w:cstheme="minorHAnsi"/>
        </w:rPr>
      </w:pPr>
      <w:r w:rsidRPr="00B17A54">
        <w:rPr>
          <w:rFonts w:cstheme="minorHAnsi"/>
        </w:rPr>
        <w:t xml:space="preserve">W przypadkach uzasadnionych koniecznością zapewnienia prawidłowej i terminowej realizacji Projektu, </w:t>
      </w:r>
      <w:r w:rsidRPr="00B17A54">
        <w:rPr>
          <w:rFonts w:cstheme="minorHAnsi"/>
          <w:bCs/>
        </w:rPr>
        <w:t xml:space="preserve">w związku z wystąpieniem okoliczności, które nie mogły być znane </w:t>
      </w:r>
      <w:r w:rsidR="008E05E2">
        <w:rPr>
          <w:rFonts w:cstheme="minorHAnsi"/>
          <w:bCs/>
        </w:rPr>
        <w:t>Stronom</w:t>
      </w:r>
      <w:r w:rsidR="00A64F4B" w:rsidRPr="00B17A54">
        <w:rPr>
          <w:rFonts w:cstheme="minorHAnsi"/>
          <w:bCs/>
        </w:rPr>
        <w:t>,</w:t>
      </w:r>
      <w:r w:rsidRPr="00B17A54">
        <w:rPr>
          <w:rFonts w:cstheme="minorHAnsi"/>
          <w:bCs/>
        </w:rPr>
        <w:t xml:space="preserve"> tj. (</w:t>
      </w:r>
      <w:r w:rsidR="00E35B72" w:rsidRPr="00B17A54">
        <w:rPr>
          <w:rFonts w:cstheme="minorHAnsi"/>
          <w:bCs/>
        </w:rPr>
        <w:t>Beneficjentowi</w:t>
      </w:r>
      <w:r w:rsidRPr="00B17A54">
        <w:rPr>
          <w:rFonts w:cstheme="minorHAnsi"/>
          <w:bCs/>
        </w:rPr>
        <w:t xml:space="preserve"> i Instytucji </w:t>
      </w:r>
      <w:r w:rsidR="00FC7DC8" w:rsidRPr="00B17A54">
        <w:rPr>
          <w:rFonts w:ascii="Calibri" w:hAnsi="Calibri" w:cs="Arial"/>
        </w:rPr>
        <w:t>Pośredniczą</w:t>
      </w:r>
      <w:r w:rsidRPr="00B17A54">
        <w:rPr>
          <w:rFonts w:cstheme="minorHAnsi"/>
          <w:bCs/>
        </w:rPr>
        <w:t>cej FEWiM</w:t>
      </w:r>
      <w:r w:rsidR="00442F30" w:rsidRPr="00B17A54">
        <w:rPr>
          <w:rFonts w:cstheme="minorHAnsi"/>
          <w:bCs/>
        </w:rPr>
        <w:t xml:space="preserve"> 2021-2027</w:t>
      </w:r>
      <w:r w:rsidRPr="00B17A54">
        <w:rPr>
          <w:rFonts w:cstheme="minorHAnsi"/>
          <w:bCs/>
        </w:rPr>
        <w:t>) na dzień jej zawarcia,</w:t>
      </w:r>
      <w:r w:rsidRPr="00B17A54">
        <w:rPr>
          <w:rFonts w:cstheme="minorHAnsi"/>
          <w:b/>
          <w:bCs/>
        </w:rPr>
        <w:t xml:space="preserve"> </w:t>
      </w:r>
      <w:r w:rsidRPr="00B17A54">
        <w:rPr>
          <w:rFonts w:cstheme="minorHAnsi"/>
        </w:rPr>
        <w:t xml:space="preserve">za zgodą Instytucji </w:t>
      </w:r>
      <w:r w:rsidR="00FC7DC8" w:rsidRPr="003B71B4">
        <w:rPr>
          <w:rFonts w:ascii="Calibri" w:hAnsi="Calibri" w:cs="Arial"/>
        </w:rPr>
        <w:t>Pośredniczą</w:t>
      </w:r>
      <w:r w:rsidRPr="003B71B4">
        <w:rPr>
          <w:rFonts w:cstheme="minorHAnsi"/>
        </w:rPr>
        <w:t>cej FEWiM</w:t>
      </w:r>
      <w:r w:rsidR="00442F30" w:rsidRPr="003B71B4">
        <w:rPr>
          <w:rFonts w:cstheme="minorHAnsi"/>
        </w:rPr>
        <w:t xml:space="preserve"> 2021-2027</w:t>
      </w:r>
      <w:r w:rsidRPr="003B71B4">
        <w:rPr>
          <w:rFonts w:cstheme="minorHAnsi"/>
        </w:rPr>
        <w:t>, zgodnie z art. 39 ust. 6</w:t>
      </w:r>
      <w:r w:rsidR="00F130DF" w:rsidRPr="003B71B4">
        <w:rPr>
          <w:rFonts w:cstheme="minorHAnsi"/>
        </w:rPr>
        <w:t xml:space="preserve"> ustawy wdrożeniowej</w:t>
      </w:r>
      <w:r w:rsidRPr="003B71B4">
        <w:rPr>
          <w:rFonts w:cstheme="minorHAnsi"/>
        </w:rPr>
        <w:t>, może nastąpić zmian</w:t>
      </w:r>
      <w:r w:rsidRPr="00B17A54">
        <w:rPr>
          <w:rFonts w:cstheme="minorHAnsi"/>
        </w:rPr>
        <w:t>a Partnera.</w:t>
      </w:r>
    </w:p>
    <w:p w14:paraId="6DAB50A8" w14:textId="77777777" w:rsidR="00BE374D" w:rsidRPr="00B17A54" w:rsidRDefault="00BE374D" w:rsidP="00F10EEF">
      <w:pPr>
        <w:pStyle w:val="Akapitzlist"/>
        <w:spacing w:before="200"/>
        <w:ind w:left="0"/>
        <w:jc w:val="center"/>
        <w:rPr>
          <w:rFonts w:cstheme="minorHAnsi"/>
          <w:b/>
          <w:szCs w:val="22"/>
        </w:rPr>
      </w:pPr>
      <w:r w:rsidRPr="00B17A54">
        <w:rPr>
          <w:rFonts w:cstheme="minorHAnsi"/>
          <w:b/>
          <w:szCs w:val="22"/>
        </w:rPr>
        <w:t>Monitoring i sprawozdawczość</w:t>
      </w:r>
    </w:p>
    <w:p w14:paraId="60422AA6" w14:textId="77777777" w:rsidR="00BE374D" w:rsidRPr="00B17A54" w:rsidRDefault="00BE374D" w:rsidP="00052C9D">
      <w:pPr>
        <w:pStyle w:val="Akapitzlist"/>
        <w:ind w:left="0"/>
        <w:jc w:val="center"/>
        <w:rPr>
          <w:rFonts w:cstheme="minorHAnsi"/>
          <w:b/>
          <w:szCs w:val="22"/>
        </w:rPr>
      </w:pPr>
      <w:r w:rsidRPr="00B17A54">
        <w:rPr>
          <w:rFonts w:cstheme="minorHAnsi"/>
          <w:b/>
          <w:szCs w:val="22"/>
        </w:rPr>
        <w:t xml:space="preserve">§ 8 </w:t>
      </w:r>
    </w:p>
    <w:p w14:paraId="656B189D" w14:textId="77777777" w:rsidR="00BE374D" w:rsidRPr="00B17A54" w:rsidRDefault="00BE374D" w:rsidP="00F95D53">
      <w:pPr>
        <w:numPr>
          <w:ilvl w:val="3"/>
          <w:numId w:val="61"/>
        </w:numPr>
        <w:suppressAutoHyphens/>
        <w:autoSpaceDN w:val="0"/>
        <w:ind w:left="357" w:hanging="357"/>
        <w:textAlignment w:val="baseline"/>
        <w:rPr>
          <w:rFonts w:eastAsia="Times New Roman" w:cstheme="minorHAnsi"/>
          <w:lang w:eastAsia="pl-PL"/>
        </w:rPr>
      </w:pPr>
      <w:r w:rsidRPr="00B17A54">
        <w:rPr>
          <w:rFonts w:eastAsia="Times New Roman" w:cstheme="minorHAnsi"/>
          <w:lang w:eastAsia="pl-PL"/>
        </w:rPr>
        <w:lastRenderedPageBreak/>
        <w:t xml:space="preserve">Beneficjent zobowiązuje się do osiągnięcia </w:t>
      </w:r>
      <w:r w:rsidRPr="00B17A54">
        <w:rPr>
          <w:rFonts w:eastAsia="Calibri" w:cstheme="minorHAnsi"/>
          <w:lang w:eastAsia="pl-PL"/>
        </w:rPr>
        <w:t xml:space="preserve">na zakończenie realizacji Projektu wskaźników produktu określonych we Wniosku o dofinansowanie. </w:t>
      </w:r>
    </w:p>
    <w:p w14:paraId="589C37F8" w14:textId="77777777" w:rsidR="00BE374D" w:rsidRPr="00B17A54" w:rsidRDefault="00BE374D" w:rsidP="00F95D53">
      <w:pPr>
        <w:numPr>
          <w:ilvl w:val="0"/>
          <w:numId w:val="61"/>
        </w:numPr>
        <w:suppressAutoHyphens/>
        <w:autoSpaceDN w:val="0"/>
        <w:ind w:left="357" w:hanging="357"/>
        <w:textAlignment w:val="baseline"/>
        <w:rPr>
          <w:rFonts w:eastAsia="Times New Roman" w:cstheme="minorHAnsi"/>
          <w:lang w:eastAsia="pl-PL"/>
        </w:rPr>
      </w:pPr>
      <w:r w:rsidRPr="00B17A54">
        <w:rPr>
          <w:rFonts w:eastAsia="Times New Roman" w:cstheme="minorHAnsi"/>
          <w:lang w:eastAsia="pl-PL"/>
        </w:rPr>
        <w:t xml:space="preserve">Beneficjent zobowiązuje się do osiągnięcia </w:t>
      </w:r>
      <w:r w:rsidRPr="00B17A54">
        <w:rPr>
          <w:rFonts w:eastAsia="Calibri" w:cstheme="minorHAnsi"/>
          <w:lang w:eastAsia="pl-PL"/>
        </w:rPr>
        <w:t>wskaźników rez</w:t>
      </w:r>
      <w:r w:rsidR="0029103E" w:rsidRPr="00B17A54">
        <w:rPr>
          <w:rFonts w:eastAsia="Calibri" w:cstheme="minorHAnsi"/>
          <w:lang w:eastAsia="pl-PL"/>
        </w:rPr>
        <w:t>ultatu określonych we Wniosku o </w:t>
      </w:r>
      <w:r w:rsidRPr="00B17A54">
        <w:rPr>
          <w:rFonts w:eastAsia="Calibri" w:cstheme="minorHAnsi"/>
          <w:lang w:eastAsia="pl-PL"/>
        </w:rPr>
        <w:t>dofinansowanie w terminach w nim określonych.</w:t>
      </w:r>
    </w:p>
    <w:p w14:paraId="7C1C0560" w14:textId="77777777" w:rsidR="00BE374D" w:rsidRPr="00B17A54" w:rsidRDefault="00BE374D" w:rsidP="00F95D53">
      <w:pPr>
        <w:numPr>
          <w:ilvl w:val="0"/>
          <w:numId w:val="61"/>
        </w:numPr>
        <w:ind w:left="357" w:hanging="357"/>
        <w:rPr>
          <w:rFonts w:eastAsia="Times New Roman" w:cstheme="minorHAnsi"/>
        </w:rPr>
      </w:pPr>
      <w:r w:rsidRPr="00B17A54">
        <w:rPr>
          <w:rFonts w:eastAsia="Times New Roman" w:cstheme="minorHAnsi"/>
        </w:rPr>
        <w:t xml:space="preserve">Na wezwanie Instytucji </w:t>
      </w:r>
      <w:r w:rsidR="00FC7DC8" w:rsidRPr="00B17A54">
        <w:rPr>
          <w:rFonts w:ascii="Calibri" w:hAnsi="Calibri" w:cs="Arial"/>
        </w:rPr>
        <w:t>Pośredniczą</w:t>
      </w:r>
      <w:r w:rsidRPr="00B17A54">
        <w:rPr>
          <w:rFonts w:eastAsia="Times New Roman" w:cstheme="minorHAnsi"/>
        </w:rPr>
        <w:t>cej FEWiM 2021-2027, Beneficjent zobowiązuje się do przedstawienia dokumentów związanych z osiągnięciem wskaźników, o których mowa w </w:t>
      </w:r>
      <w:r w:rsidRPr="00B17A54">
        <w:rPr>
          <w:rFonts w:eastAsia="Times New Roman" w:cstheme="minorHAnsi"/>
          <w:b/>
        </w:rPr>
        <w:t xml:space="preserve">ust. 1 </w:t>
      </w:r>
      <w:r w:rsidRPr="00B17A54">
        <w:rPr>
          <w:rFonts w:eastAsia="Times New Roman" w:cstheme="minorHAnsi"/>
        </w:rPr>
        <w:t xml:space="preserve">i </w:t>
      </w:r>
      <w:r w:rsidRPr="00B17A54">
        <w:rPr>
          <w:rFonts w:eastAsia="Times New Roman" w:cstheme="minorHAnsi"/>
          <w:b/>
        </w:rPr>
        <w:t>ust. 2.</w:t>
      </w:r>
    </w:p>
    <w:p w14:paraId="5A071D5F" w14:textId="77777777" w:rsidR="00BE374D" w:rsidRPr="00B17A54" w:rsidRDefault="00BE374D" w:rsidP="00F95D53">
      <w:pPr>
        <w:numPr>
          <w:ilvl w:val="0"/>
          <w:numId w:val="61"/>
        </w:numPr>
        <w:ind w:left="357" w:hanging="357"/>
        <w:rPr>
          <w:rFonts w:eastAsia="Times New Roman" w:cstheme="minorHAnsi"/>
        </w:rPr>
      </w:pPr>
      <w:r w:rsidRPr="00B17A54">
        <w:rPr>
          <w:rFonts w:cstheme="minorHAnsi"/>
        </w:rPr>
        <w:t xml:space="preserve">Weryfikacja stopnia osiągnięcia wskaźników, o których mowa w </w:t>
      </w:r>
      <w:r w:rsidRPr="00B17A54">
        <w:rPr>
          <w:rFonts w:cstheme="minorHAnsi"/>
          <w:b/>
        </w:rPr>
        <w:t xml:space="preserve">ust. 1 </w:t>
      </w:r>
      <w:r w:rsidRPr="00B17A54">
        <w:rPr>
          <w:rFonts w:cstheme="minorHAnsi"/>
        </w:rPr>
        <w:t>i</w:t>
      </w:r>
      <w:r w:rsidRPr="00B17A54">
        <w:rPr>
          <w:rFonts w:cstheme="minorHAnsi"/>
          <w:b/>
        </w:rPr>
        <w:t xml:space="preserve"> ust. 2</w:t>
      </w:r>
      <w:r w:rsidRPr="00B17A54">
        <w:rPr>
          <w:rFonts w:cstheme="minorHAnsi"/>
        </w:rPr>
        <w:t>, jest przeprowadzana na podstawie zapisów Wniosku o dofinansowanie</w:t>
      </w:r>
      <w:r w:rsidR="00F465AE" w:rsidRPr="00B17A54">
        <w:rPr>
          <w:rStyle w:val="Odwoanieprzypisudolnego"/>
        </w:rPr>
        <w:footnoteReference w:id="18"/>
      </w:r>
      <w:r w:rsidRPr="00B17A54">
        <w:rPr>
          <w:rFonts w:cstheme="minorHAnsi"/>
        </w:rPr>
        <w:t xml:space="preserve">. </w:t>
      </w:r>
    </w:p>
    <w:p w14:paraId="5DFEBC1F" w14:textId="77777777" w:rsidR="00BE374D" w:rsidRPr="00B17A54" w:rsidRDefault="00BE374D" w:rsidP="00F95D53">
      <w:pPr>
        <w:numPr>
          <w:ilvl w:val="0"/>
          <w:numId w:val="61"/>
        </w:numPr>
        <w:ind w:left="357" w:hanging="357"/>
        <w:rPr>
          <w:rFonts w:eastAsia="Times New Roman" w:cstheme="minorHAnsi"/>
        </w:rPr>
      </w:pPr>
      <w:r w:rsidRPr="00B17A54">
        <w:rPr>
          <w:rFonts w:cstheme="minorHAnsi"/>
        </w:rPr>
        <w:t xml:space="preserve">Instytucja </w:t>
      </w:r>
      <w:r w:rsidR="00FC7DC8" w:rsidRPr="00B17A54">
        <w:rPr>
          <w:rFonts w:ascii="Calibri" w:hAnsi="Calibri" w:cs="Arial"/>
        </w:rPr>
        <w:t>Pośredniczą</w:t>
      </w:r>
      <w:r w:rsidRPr="00B17A54">
        <w:rPr>
          <w:rFonts w:cstheme="minorHAnsi"/>
        </w:rPr>
        <w:t xml:space="preserve">ca FEWiM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734DDB">
        <w:t>w</w:t>
      </w:r>
      <w:r w:rsidRPr="00B17A54">
        <w:rPr>
          <w:rFonts w:cstheme="minorHAnsi"/>
          <w:b/>
        </w:rPr>
        <w:t xml:space="preserve"> ust. 1 </w:t>
      </w:r>
      <w:r w:rsidRPr="00B17A54">
        <w:rPr>
          <w:rFonts w:cstheme="minorHAnsi"/>
        </w:rPr>
        <w:t xml:space="preserve">i </w:t>
      </w:r>
      <w:r w:rsidRPr="00B17A54">
        <w:rPr>
          <w:rFonts w:cstheme="minorHAnsi"/>
          <w:b/>
        </w:rPr>
        <w:t>ust. 2</w:t>
      </w:r>
      <w:r w:rsidRPr="00B17A54">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1083DFB6" w14:textId="77777777" w:rsidR="00827667" w:rsidRPr="00B17A54" w:rsidRDefault="00BE374D" w:rsidP="00F95D53">
      <w:pPr>
        <w:numPr>
          <w:ilvl w:val="0"/>
          <w:numId w:val="61"/>
        </w:numPr>
        <w:ind w:left="357" w:hanging="357"/>
        <w:rPr>
          <w:rFonts w:eastAsia="Times New Roman" w:cstheme="minorHAnsi"/>
        </w:rPr>
      </w:pPr>
      <w:r w:rsidRPr="00B17A54">
        <w:rPr>
          <w:rFonts w:cstheme="minorHAnsi"/>
        </w:rPr>
        <w:t xml:space="preserve">Zasady stosowania reguły proporcjonalności, o której mowa w </w:t>
      </w:r>
      <w:r w:rsidRPr="00B17A54">
        <w:rPr>
          <w:rFonts w:cstheme="minorHAnsi"/>
          <w:b/>
        </w:rPr>
        <w:t>ust. 5,</w:t>
      </w:r>
      <w:r w:rsidRPr="00B17A54">
        <w:rPr>
          <w:rFonts w:cstheme="minorHAnsi"/>
        </w:rPr>
        <w:t xml:space="preserve"> oraz ewentualnego odstąpienia od jej stosowania, opisane są w </w:t>
      </w:r>
      <w:r w:rsidRPr="00B17A54">
        <w:rPr>
          <w:rFonts w:cstheme="minorHAnsi"/>
          <w:i/>
        </w:rPr>
        <w:t>Wytycznych dotyczących kwalifikowalności wydatków na lata 2021-2027</w:t>
      </w:r>
      <w:r w:rsidRPr="00B17A54">
        <w:rPr>
          <w:rFonts w:cstheme="minorHAnsi"/>
        </w:rPr>
        <w:t>.</w:t>
      </w:r>
    </w:p>
    <w:p w14:paraId="2E29F28E" w14:textId="77777777" w:rsidR="00BE374D" w:rsidRPr="006864B9" w:rsidRDefault="00BE374D" w:rsidP="00F95D53">
      <w:pPr>
        <w:numPr>
          <w:ilvl w:val="0"/>
          <w:numId w:val="61"/>
        </w:numPr>
        <w:ind w:left="357" w:hanging="357"/>
        <w:rPr>
          <w:rFonts w:eastAsia="Times New Roman" w:cstheme="minorHAnsi"/>
        </w:rPr>
      </w:pPr>
      <w:r w:rsidRPr="00B17A54">
        <w:rPr>
          <w:rFonts w:eastAsia="Times New Roman" w:cstheme="minorHAnsi"/>
        </w:rPr>
        <w:t>Niewykonanie wskaźników zadeklarowanych we Wniosku o dofinansowanie</w:t>
      </w:r>
      <w:r w:rsidR="005B50A0" w:rsidRPr="00B17A54">
        <w:rPr>
          <w:rStyle w:val="Odwoanieprzypisudolnego"/>
          <w:rFonts w:eastAsia="Times New Roman"/>
        </w:rPr>
        <w:footnoteReference w:id="19"/>
      </w:r>
      <w:r w:rsidR="00827667" w:rsidRPr="00B17A54">
        <w:rPr>
          <w:rFonts w:eastAsia="Times New Roman" w:cstheme="minorHAnsi"/>
        </w:rPr>
        <w:t xml:space="preserve"> może stanowić </w:t>
      </w:r>
      <w:r w:rsidRPr="00B17A54">
        <w:rPr>
          <w:rFonts w:eastAsia="Times New Roman" w:cstheme="minorHAnsi"/>
        </w:rPr>
        <w:t xml:space="preserve">przesłankę do stwierdzenia nieprawidłowości zgodnie z </w:t>
      </w:r>
      <w:r w:rsidRPr="006864B9">
        <w:rPr>
          <w:rFonts w:eastAsia="Times New Roman" w:cstheme="minorHAnsi"/>
        </w:rPr>
        <w:t>art. 28 ust. 7 ustawy wdrożeniowej.</w:t>
      </w:r>
    </w:p>
    <w:p w14:paraId="1A4AF639" w14:textId="085C5697" w:rsidR="00BE374D" w:rsidRPr="00F95D53" w:rsidRDefault="00BE374D" w:rsidP="00406D99">
      <w:pPr>
        <w:numPr>
          <w:ilvl w:val="0"/>
          <w:numId w:val="61"/>
        </w:numPr>
        <w:ind w:left="357" w:hanging="357"/>
        <w:rPr>
          <w:rFonts w:eastAsia="Times New Roman" w:cstheme="minorHAnsi"/>
        </w:rPr>
      </w:pPr>
      <w:r w:rsidRPr="00B17A54">
        <w:rPr>
          <w:rFonts w:cstheme="minorHAnsi"/>
        </w:rPr>
        <w:t xml:space="preserve">Beneficjent zobowiąże uczestników Projektu, na etapie ich rekrutacji do Projektu, do przekazania informacji dotyczących ich sytuacji po zakończeniu udziału w Projekcie na zasadach i zgodnie z zakresem danych określonych w </w:t>
      </w:r>
      <w:r w:rsidRPr="00B17A54">
        <w:rPr>
          <w:rFonts w:cstheme="minorHAnsi"/>
          <w:i/>
        </w:rPr>
        <w:t>Wytycznych dotyczących monitorowania postępu rzeczowego realizacji programów na lata 2021-2027</w:t>
      </w:r>
      <w:r w:rsidRPr="00B17A54">
        <w:rPr>
          <w:rFonts w:cstheme="minorHAnsi"/>
        </w:rPr>
        <w:t xml:space="preserve"> (tzw. wskaźniki rezultatu bezpośredniego).</w:t>
      </w:r>
    </w:p>
    <w:p w14:paraId="5972A151" w14:textId="4CF4F3E1" w:rsidR="005707D2" w:rsidRPr="00B17A54" w:rsidRDefault="005707D2" w:rsidP="00F95D53">
      <w:pPr>
        <w:numPr>
          <w:ilvl w:val="0"/>
          <w:numId w:val="61"/>
        </w:numPr>
        <w:ind w:left="357" w:hanging="357"/>
        <w:rPr>
          <w:rFonts w:eastAsia="Times New Roman" w:cstheme="minorHAnsi"/>
        </w:rPr>
      </w:pPr>
      <w:r>
        <w:rPr>
          <w:rFonts w:eastAsia="Times New Roman" w:cstheme="minorHAnsi"/>
        </w:rPr>
        <w:t xml:space="preserve">Na wezwanie </w:t>
      </w:r>
      <w:r w:rsidRPr="004D4601">
        <w:rPr>
          <w:rFonts w:eastAsia="Times New Roman" w:cstheme="minorHAnsi"/>
        </w:rPr>
        <w:t xml:space="preserve">Instytucji </w:t>
      </w:r>
      <w:r>
        <w:rPr>
          <w:rFonts w:eastAsia="Times New Roman" w:cstheme="minorHAnsi"/>
        </w:rPr>
        <w:t>Pośredniczą</w:t>
      </w:r>
      <w:r w:rsidRPr="004D4601">
        <w:rPr>
          <w:rFonts w:eastAsia="Times New Roman" w:cstheme="minorHAnsi"/>
        </w:rPr>
        <w:t>cej FEWiM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2E7A35">
        <w:rPr>
          <w:rFonts w:cstheme="minorHAnsi"/>
          <w:i/>
        </w:rPr>
        <w:t>Wytycznych dotyczących monitorowania postępu rzeczowego realizacji programów na lata 2021-2027</w:t>
      </w:r>
      <w:r>
        <w:rPr>
          <w:rFonts w:cstheme="minorHAnsi"/>
        </w:rPr>
        <w:t>.</w:t>
      </w:r>
    </w:p>
    <w:p w14:paraId="21ABEF66" w14:textId="77777777" w:rsidR="00BE374D" w:rsidRPr="00B17A54" w:rsidRDefault="00BE374D" w:rsidP="00F10EEF">
      <w:pPr>
        <w:pStyle w:val="Tekstpodstawowy"/>
        <w:spacing w:before="200" w:after="60"/>
        <w:jc w:val="center"/>
        <w:rPr>
          <w:rFonts w:cstheme="minorHAnsi"/>
          <w:b/>
        </w:rPr>
      </w:pPr>
      <w:r w:rsidRPr="00B17A54">
        <w:rPr>
          <w:rFonts w:cstheme="minorHAnsi"/>
          <w:b/>
        </w:rPr>
        <w:t>Koszty pośrednie</w:t>
      </w:r>
    </w:p>
    <w:p w14:paraId="5C0BF358" w14:textId="77777777" w:rsidR="00BE374D" w:rsidRPr="00B17A54" w:rsidRDefault="00BE374D" w:rsidP="00BE374D">
      <w:pPr>
        <w:pStyle w:val="Tekstpodstawowy"/>
        <w:spacing w:after="60"/>
        <w:jc w:val="center"/>
        <w:rPr>
          <w:rFonts w:cstheme="minorHAnsi"/>
          <w:b/>
        </w:rPr>
      </w:pPr>
      <w:r w:rsidRPr="00B17A54">
        <w:rPr>
          <w:rFonts w:cstheme="minorHAnsi"/>
          <w:b/>
        </w:rPr>
        <w:t xml:space="preserve">§ 9 </w:t>
      </w:r>
    </w:p>
    <w:p w14:paraId="51836842" w14:textId="77777777" w:rsidR="00BE374D" w:rsidRPr="00B17A54" w:rsidRDefault="00BE374D" w:rsidP="00F95D53">
      <w:pPr>
        <w:numPr>
          <w:ilvl w:val="0"/>
          <w:numId w:val="62"/>
        </w:numPr>
        <w:tabs>
          <w:tab w:val="num" w:pos="426"/>
        </w:tabs>
        <w:ind w:left="425" w:hanging="425"/>
        <w:rPr>
          <w:rFonts w:cstheme="minorHAnsi"/>
        </w:rPr>
      </w:pPr>
      <w:r w:rsidRPr="00B17A54">
        <w:rPr>
          <w:rFonts w:cstheme="minorHAnsi"/>
        </w:rPr>
        <w:t xml:space="preserve">W związku z realizacją Projektu Beneficjentowi przysługują, zgodnie z </w:t>
      </w:r>
      <w:r w:rsidRPr="00B17A54">
        <w:rPr>
          <w:rFonts w:cstheme="minorHAnsi"/>
          <w:i/>
        </w:rPr>
        <w:t>Wytycznymi dotyczącymi kwalifikowalności wydatków na lata 2021-2027</w:t>
      </w:r>
      <w:r w:rsidRPr="00B17A54">
        <w:rPr>
          <w:rFonts w:cstheme="minorHAnsi"/>
        </w:rPr>
        <w:t xml:space="preserve">, koszty pośrednie rozliczane </w:t>
      </w:r>
      <w:r w:rsidR="001F15A0" w:rsidRPr="00B17A54">
        <w:rPr>
          <w:rFonts w:cstheme="minorHAnsi"/>
        </w:rPr>
        <w:t>stawką ryczałtową</w:t>
      </w:r>
      <w:r w:rsidRPr="00B17A54">
        <w:rPr>
          <w:rFonts w:cstheme="minorHAnsi"/>
        </w:rPr>
        <w:t xml:space="preserve"> w wysokości </w:t>
      </w:r>
      <w:r w:rsidRPr="00734DDB">
        <w:rPr>
          <w:b/>
        </w:rPr>
        <w:t>………%</w:t>
      </w:r>
      <w:r w:rsidRPr="00B17A54">
        <w:rPr>
          <w:rFonts w:cstheme="minorHAnsi"/>
        </w:rPr>
        <w:t xml:space="preserve"> poniesionych, udokumentowanych i zatwierdzonych w ramach Projektu wydatków bezpośrednich</w:t>
      </w:r>
      <w:r w:rsidRPr="00B17A54">
        <w:rPr>
          <w:rStyle w:val="Odwoanieprzypisudolnego"/>
          <w:rFonts w:cstheme="minorHAnsi"/>
        </w:rPr>
        <w:footnoteReference w:id="20"/>
      </w:r>
      <w:r w:rsidRPr="00B17A54">
        <w:rPr>
          <w:rFonts w:cstheme="minorHAnsi"/>
        </w:rPr>
        <w:t xml:space="preserve">, z zastrzeżeniem </w:t>
      </w:r>
      <w:r w:rsidRPr="00B17A54">
        <w:rPr>
          <w:rFonts w:cstheme="minorHAnsi"/>
          <w:b/>
        </w:rPr>
        <w:t>ust. 2</w:t>
      </w:r>
      <w:r w:rsidRPr="00B17A54">
        <w:rPr>
          <w:rFonts w:cstheme="minorHAnsi"/>
        </w:rPr>
        <w:t xml:space="preserve">. Beneficjent bierze na siebie ryzyko, że w przypadku, gdy pobierze z rachunku bankowego Projektu kwotę wyższą niż wynikająca z udziału kosztów pośrednich do kosztów bezpośrednich w zatwierdzonym Wniosku o dofinansowanie, </w:t>
      </w:r>
      <w:r w:rsidRPr="00B17A54">
        <w:rPr>
          <w:rFonts w:cstheme="minorHAnsi"/>
        </w:rPr>
        <w:lastRenderedPageBreak/>
        <w:t>będzie zobowiązany do zwrotu nadwyżki wraz z odsetkami. Rozliczeniu we wniosku o płatność podlegają koszty pośrednie tylko w wartości stanowiącej iloczyn zatwierdzonych kosztów bezpośrednich w danym wniosk</w:t>
      </w:r>
      <w:r w:rsidR="0029103E" w:rsidRPr="00B17A54">
        <w:rPr>
          <w:rFonts w:cstheme="minorHAnsi"/>
        </w:rPr>
        <w:t xml:space="preserve">u o płatność i % określonego w </w:t>
      </w:r>
      <w:r w:rsidRPr="00B17A54">
        <w:rPr>
          <w:rFonts w:cstheme="minorHAnsi"/>
        </w:rPr>
        <w:t>zdaniu pierwszym.</w:t>
      </w:r>
      <w:r w:rsidRPr="00B17A54">
        <w:rPr>
          <w:rStyle w:val="Odwoanieprzypisudolnego"/>
          <w:rFonts w:cstheme="minorHAnsi"/>
        </w:rPr>
        <w:footnoteReference w:id="21"/>
      </w:r>
      <w:r w:rsidRPr="00B17A54">
        <w:rPr>
          <w:rFonts w:cstheme="minorHAnsi"/>
        </w:rPr>
        <w:t xml:space="preserve"> </w:t>
      </w:r>
    </w:p>
    <w:p w14:paraId="39439E65" w14:textId="77777777" w:rsidR="00BE374D" w:rsidRPr="00B17A54" w:rsidRDefault="00BE374D" w:rsidP="00F95D53">
      <w:pPr>
        <w:numPr>
          <w:ilvl w:val="0"/>
          <w:numId w:val="62"/>
        </w:numPr>
        <w:tabs>
          <w:tab w:val="num" w:pos="426"/>
        </w:tabs>
        <w:ind w:left="425" w:hanging="425"/>
        <w:rPr>
          <w:rFonts w:cstheme="minorHAnsi"/>
        </w:rPr>
      </w:pPr>
      <w:r w:rsidRPr="00B17A54">
        <w:rPr>
          <w:rFonts w:cstheme="minorHAnsi"/>
        </w:rPr>
        <w:t xml:space="preserve">Instytucja </w:t>
      </w:r>
      <w:r w:rsidR="00A939C3" w:rsidRPr="00B17A54">
        <w:rPr>
          <w:rFonts w:cstheme="minorHAnsi"/>
        </w:rPr>
        <w:t>Pośrednicz</w:t>
      </w:r>
      <w:r w:rsidRPr="00B17A54">
        <w:rPr>
          <w:rFonts w:cstheme="minorHAnsi"/>
        </w:rPr>
        <w:t xml:space="preserve">ąca FEWiM 2021-2027 może obniżyć stawkę ryczałtową kosztów pośrednich w przypadkach rażącego naruszenia przez Beneficjenta obowiązków w zakresie zarządzania Projektem. Zasady obniżania stawki ryczałtowej kosztów pośrednich stanowią </w:t>
      </w:r>
      <w:r w:rsidRPr="00B17A54">
        <w:rPr>
          <w:rFonts w:cstheme="minorHAnsi"/>
          <w:b/>
        </w:rPr>
        <w:t>załącznik nr 9</w:t>
      </w:r>
      <w:r w:rsidRPr="00B17A54">
        <w:rPr>
          <w:rFonts w:cstheme="minorHAnsi"/>
        </w:rPr>
        <w:t xml:space="preserve"> do Umowy.</w:t>
      </w:r>
    </w:p>
    <w:p w14:paraId="5BCA971C" w14:textId="77777777" w:rsidR="00BE374D" w:rsidRPr="00B17A54" w:rsidRDefault="00BE374D" w:rsidP="00F10EEF">
      <w:pPr>
        <w:pStyle w:val="Standard"/>
        <w:spacing w:before="200" w:after="60"/>
        <w:jc w:val="center"/>
        <w:rPr>
          <w:rFonts w:asciiTheme="minorHAnsi" w:hAnsiTheme="minorHAnsi" w:cstheme="minorHAnsi"/>
          <w:b/>
          <w:sz w:val="22"/>
          <w:szCs w:val="22"/>
        </w:rPr>
      </w:pPr>
      <w:r w:rsidRPr="00B17A54">
        <w:rPr>
          <w:rFonts w:asciiTheme="minorHAnsi" w:hAnsiTheme="minorHAnsi" w:cstheme="minorHAnsi"/>
          <w:b/>
          <w:sz w:val="22"/>
          <w:szCs w:val="22"/>
        </w:rPr>
        <w:t>Stawki jednostkowe</w:t>
      </w:r>
      <w:r w:rsidRPr="00B17A54">
        <w:rPr>
          <w:rStyle w:val="Odwoanieprzypisudolnego"/>
          <w:rFonts w:asciiTheme="minorHAnsi" w:hAnsiTheme="minorHAnsi" w:cstheme="minorHAnsi"/>
          <w:sz w:val="22"/>
          <w:szCs w:val="22"/>
        </w:rPr>
        <w:footnoteReference w:id="22"/>
      </w:r>
    </w:p>
    <w:p w14:paraId="0613E345" w14:textId="77777777" w:rsidR="00BE374D" w:rsidRPr="00B17A54" w:rsidRDefault="00BE374D" w:rsidP="00BE374D">
      <w:pPr>
        <w:pStyle w:val="Standard"/>
        <w:spacing w:after="60"/>
        <w:jc w:val="center"/>
        <w:rPr>
          <w:rFonts w:asciiTheme="minorHAnsi" w:hAnsiTheme="minorHAnsi" w:cstheme="minorHAnsi"/>
          <w:b/>
          <w:sz w:val="22"/>
          <w:szCs w:val="22"/>
        </w:rPr>
      </w:pPr>
      <w:r w:rsidRPr="00B17A54">
        <w:rPr>
          <w:rFonts w:asciiTheme="minorHAnsi" w:hAnsiTheme="minorHAnsi" w:cstheme="minorHAnsi"/>
          <w:b/>
          <w:sz w:val="22"/>
          <w:szCs w:val="22"/>
        </w:rPr>
        <w:t xml:space="preserve">§ 10 </w:t>
      </w:r>
    </w:p>
    <w:p w14:paraId="4402763A" w14:textId="77777777" w:rsidR="00411385" w:rsidRPr="00B17A54" w:rsidRDefault="00411385" w:rsidP="00101C8C">
      <w:pPr>
        <w:pStyle w:val="Standard"/>
        <w:numPr>
          <w:ilvl w:val="0"/>
          <w:numId w:val="63"/>
        </w:numPr>
        <w:spacing w:line="276" w:lineRule="auto"/>
        <w:ind w:left="425" w:hanging="425"/>
        <w:jc w:val="both"/>
        <w:rPr>
          <w:rFonts w:asciiTheme="minorHAnsi" w:hAnsiTheme="minorHAnsi" w:cstheme="minorHAnsi"/>
          <w:sz w:val="22"/>
          <w:szCs w:val="22"/>
        </w:rPr>
      </w:pPr>
      <w:r w:rsidRPr="00B17A54">
        <w:rPr>
          <w:rFonts w:asciiTheme="minorHAnsi" w:hAnsiTheme="minorHAnsi" w:cstheme="minorHAnsi"/>
          <w:sz w:val="22"/>
          <w:szCs w:val="22"/>
        </w:rPr>
        <w:t>Beneficjent rozlicza usługi objęte stawkami jednostkowymi zgodnie z Wnioskiem o dofinansowanie</w:t>
      </w:r>
      <w:r w:rsidRPr="00B17A54">
        <w:rPr>
          <w:rStyle w:val="Odwoanieprzypisudolnego"/>
          <w:rFonts w:asciiTheme="minorHAnsi" w:hAnsiTheme="minorHAnsi"/>
          <w:sz w:val="22"/>
          <w:szCs w:val="22"/>
        </w:rPr>
        <w:footnoteReference w:id="23"/>
      </w:r>
      <w:r w:rsidRPr="00B17A54">
        <w:rPr>
          <w:rFonts w:asciiTheme="minorHAnsi" w:hAnsiTheme="minorHAnsi" w:cstheme="minorHAnsi"/>
          <w:sz w:val="22"/>
          <w:szCs w:val="22"/>
        </w:rPr>
        <w:t>.</w:t>
      </w:r>
    </w:p>
    <w:p w14:paraId="2D7E76B3" w14:textId="77777777" w:rsidR="00411385" w:rsidRPr="00B17A54" w:rsidRDefault="00411385" w:rsidP="00101C8C">
      <w:pPr>
        <w:numPr>
          <w:ilvl w:val="0"/>
          <w:numId w:val="63"/>
        </w:numPr>
        <w:ind w:left="425" w:hanging="425"/>
        <w:rPr>
          <w:rFonts w:cstheme="minorHAnsi"/>
        </w:rPr>
      </w:pPr>
      <w:r w:rsidRPr="00B17A54">
        <w:rPr>
          <w:rFonts w:cstheme="minorHAnsi"/>
        </w:rPr>
        <w:t>Dokumentami potwierdzającymi wykonanie stawki jednostkowej, o której mowa w </w:t>
      </w:r>
      <w:r w:rsidRPr="00B17A54">
        <w:rPr>
          <w:rFonts w:cstheme="minorHAnsi"/>
          <w:b/>
        </w:rPr>
        <w:t>ust. 1</w:t>
      </w:r>
      <w:r w:rsidRPr="00B17A54">
        <w:rPr>
          <w:rFonts w:cstheme="minorHAnsi"/>
        </w:rPr>
        <w:t xml:space="preserve"> są dokumenty potwierdzające osiągnięcie rezultatów, wykonanie produktów lub zrealizowanie działań. Wskazane dokumenty wynikają z zatwierdzonego, przyjętego do realizacji Wniosku o dofinansowanie</w:t>
      </w:r>
      <w:r w:rsidRPr="00B17A54">
        <w:rPr>
          <w:rStyle w:val="Odwoanieprzypisudolnego"/>
        </w:rPr>
        <w:footnoteReference w:id="24"/>
      </w:r>
      <w:r w:rsidRPr="00B17A54">
        <w:rPr>
          <w:rFonts w:cstheme="minorHAnsi"/>
        </w:rPr>
        <w:t>.</w:t>
      </w:r>
    </w:p>
    <w:p w14:paraId="679C6C85" w14:textId="77777777" w:rsidR="00411385" w:rsidRPr="00B17A54" w:rsidRDefault="00411385" w:rsidP="00101C8C">
      <w:pPr>
        <w:numPr>
          <w:ilvl w:val="0"/>
          <w:numId w:val="63"/>
        </w:numPr>
        <w:ind w:left="425" w:hanging="425"/>
        <w:rPr>
          <w:rFonts w:cstheme="minorHAnsi"/>
        </w:rPr>
      </w:pPr>
      <w:r w:rsidRPr="00B17A54">
        <w:rPr>
          <w:rFonts w:cstheme="minorHAnsi"/>
        </w:rPr>
        <w:t xml:space="preserve">W przypadku zrealizowania wsparcia rozliczanego stawką jednostkową, wymienioną w </w:t>
      </w:r>
      <w:r w:rsidRPr="00B17A54">
        <w:rPr>
          <w:rFonts w:cstheme="minorHAnsi"/>
          <w:b/>
        </w:rPr>
        <w:t>ust. 1</w:t>
      </w:r>
      <w:r w:rsidRPr="00B17A54">
        <w:rPr>
          <w:rFonts w:cstheme="minorHAnsi"/>
        </w:rPr>
        <w:t>, niezgodnie z zakresem/standardem określonym w Regulaminie wyboru projektów i Wniosku o dofinansowanie</w:t>
      </w:r>
      <w:r w:rsidRPr="00B17A54">
        <w:rPr>
          <w:rStyle w:val="Odwoanieprzypisudolnego"/>
        </w:rPr>
        <w:footnoteReference w:id="25"/>
      </w:r>
      <w:r w:rsidRPr="00B17A54">
        <w:rPr>
          <w:rFonts w:cstheme="minorHAnsi"/>
        </w:rPr>
        <w:t>, Instytucja Pośrednicząca FEWiM 2021-2027 może uznać część wydatków objętych stawką jednostkową za niekwalifikowalne.</w:t>
      </w:r>
    </w:p>
    <w:p w14:paraId="3E7FF576" w14:textId="77777777" w:rsidR="0037777E" w:rsidRPr="00B17A54" w:rsidRDefault="00E51217" w:rsidP="00BA7ACF">
      <w:pPr>
        <w:pStyle w:val="Tekstpodstawowy"/>
        <w:spacing w:before="200" w:line="240" w:lineRule="auto"/>
        <w:jc w:val="center"/>
        <w:rPr>
          <w:rFonts w:ascii="Calibri" w:hAnsi="Calibri" w:cs="Arial"/>
          <w:b/>
        </w:rPr>
      </w:pPr>
      <w:r w:rsidRPr="00B17A54">
        <w:rPr>
          <w:rFonts w:ascii="Calibri" w:hAnsi="Calibri" w:cs="Arial"/>
          <w:b/>
        </w:rPr>
        <w:t xml:space="preserve">Kwoty ryczałtowe </w:t>
      </w:r>
    </w:p>
    <w:p w14:paraId="4DF87FD1" w14:textId="77777777" w:rsidR="00E51217" w:rsidRPr="00B17A54" w:rsidRDefault="00E51217" w:rsidP="00411385">
      <w:pPr>
        <w:pStyle w:val="Akapitzlist"/>
        <w:spacing w:after="60" w:line="240" w:lineRule="auto"/>
        <w:ind w:left="0"/>
        <w:jc w:val="center"/>
        <w:rPr>
          <w:rFonts w:cstheme="minorHAnsi"/>
          <w:b/>
          <w:szCs w:val="22"/>
        </w:rPr>
      </w:pPr>
      <w:r w:rsidRPr="00B17A54">
        <w:rPr>
          <w:rFonts w:ascii="Calibri" w:eastAsiaTheme="minorHAnsi" w:hAnsi="Calibri" w:cs="Arial"/>
          <w:b/>
          <w:szCs w:val="22"/>
          <w:lang w:eastAsia="en-US"/>
        </w:rPr>
        <w:t>§</w:t>
      </w:r>
      <w:r w:rsidR="00477D65" w:rsidRPr="00B17A54">
        <w:rPr>
          <w:rFonts w:ascii="Calibri" w:eastAsiaTheme="minorHAnsi" w:hAnsi="Calibri" w:cs="Arial"/>
          <w:b/>
          <w:szCs w:val="22"/>
          <w:lang w:eastAsia="en-US"/>
        </w:rPr>
        <w:t xml:space="preserve"> </w:t>
      </w:r>
      <w:r w:rsidR="0086007E" w:rsidRPr="00B17A54">
        <w:rPr>
          <w:rFonts w:ascii="Calibri" w:eastAsiaTheme="minorHAnsi" w:hAnsi="Calibri" w:cs="Arial"/>
          <w:b/>
          <w:szCs w:val="22"/>
          <w:lang w:eastAsia="en-US"/>
        </w:rPr>
        <w:t>11</w:t>
      </w:r>
      <w:r w:rsidRPr="00B17A54">
        <w:rPr>
          <w:rStyle w:val="Odwoanieprzypisudolnego"/>
          <w:b/>
          <w:szCs w:val="22"/>
        </w:rPr>
        <w:footnoteReference w:id="26"/>
      </w:r>
    </w:p>
    <w:p w14:paraId="514C477F"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Beneficjent rozlicza wydatki w ramach Projektu w oparciu o kwoty ryczałtowe:</w:t>
      </w:r>
    </w:p>
    <w:p w14:paraId="765FB36B" w14:textId="77777777" w:rsidR="00E51217" w:rsidRPr="00B17A54" w:rsidRDefault="00E51217" w:rsidP="00101C8C">
      <w:pPr>
        <w:numPr>
          <w:ilvl w:val="1"/>
          <w:numId w:val="47"/>
        </w:numPr>
        <w:ind w:left="714" w:hanging="357"/>
        <w:rPr>
          <w:rFonts w:ascii="Calibri" w:eastAsia="Times New Roman" w:hAnsi="Calibri" w:cs="Arial"/>
          <w:lang w:eastAsia="pl-PL"/>
        </w:rPr>
      </w:pPr>
      <w:r w:rsidRPr="00B17A54">
        <w:rPr>
          <w:rFonts w:ascii="Calibri" w:eastAsia="Times New Roman" w:hAnsi="Calibri" w:cs="Arial"/>
          <w:lang w:eastAsia="pl-PL"/>
        </w:rPr>
        <w:t>za wykonanie zadania ……… przyznaje się kwotę ryczałtową ……</w:t>
      </w:r>
      <w:r w:rsidR="00A266BB" w:rsidRPr="00B17A54">
        <w:rPr>
          <w:rFonts w:ascii="Calibri" w:eastAsia="Times New Roman" w:hAnsi="Calibri" w:cs="Arial"/>
          <w:lang w:eastAsia="pl-PL"/>
        </w:rPr>
        <w:t xml:space="preserve"> zł</w:t>
      </w:r>
      <w:r w:rsidR="00790141" w:rsidRPr="00B17A54">
        <w:rPr>
          <w:rFonts w:ascii="Calibri" w:eastAsia="Times New Roman" w:hAnsi="Calibri" w:cs="Arial"/>
          <w:lang w:eastAsia="pl-PL"/>
        </w:rPr>
        <w:t xml:space="preserve"> </w:t>
      </w:r>
      <w:r w:rsidRPr="00B17A54">
        <w:rPr>
          <w:rFonts w:ascii="Calibri" w:eastAsia="Times New Roman" w:hAnsi="Calibri" w:cs="Arial"/>
          <w:lang w:eastAsia="pl-PL"/>
        </w:rPr>
        <w:t>(słownie:…..)</w:t>
      </w:r>
      <w:r w:rsidR="0047523F" w:rsidRPr="00B17A54">
        <w:rPr>
          <w:rFonts w:ascii="Calibri" w:eastAsia="Times New Roman" w:hAnsi="Calibri" w:cs="Arial"/>
          <w:lang w:eastAsia="pl-PL"/>
        </w:rPr>
        <w:t>,</w:t>
      </w:r>
    </w:p>
    <w:p w14:paraId="5072F95F" w14:textId="77777777" w:rsidR="00E51217" w:rsidRPr="00B17A54" w:rsidRDefault="00E51217" w:rsidP="00101C8C">
      <w:pPr>
        <w:numPr>
          <w:ilvl w:val="1"/>
          <w:numId w:val="47"/>
        </w:numPr>
        <w:ind w:left="714" w:hanging="357"/>
        <w:rPr>
          <w:rFonts w:ascii="Calibri" w:eastAsia="Times New Roman" w:hAnsi="Calibri" w:cs="Arial"/>
          <w:lang w:eastAsia="pl-PL"/>
        </w:rPr>
      </w:pPr>
      <w:r w:rsidRPr="00B17A54">
        <w:rPr>
          <w:rFonts w:ascii="Calibri" w:eastAsia="Times New Roman" w:hAnsi="Calibri" w:cs="Arial"/>
          <w:lang w:eastAsia="pl-PL"/>
        </w:rPr>
        <w:t>za wykonanie zadania ……… przyznaje się kwotę ryczałtową ……</w:t>
      </w:r>
      <w:r w:rsidR="00A266BB" w:rsidRPr="00B17A54">
        <w:rPr>
          <w:rFonts w:ascii="Calibri" w:eastAsia="Times New Roman" w:hAnsi="Calibri" w:cs="Arial"/>
          <w:lang w:eastAsia="pl-PL"/>
        </w:rPr>
        <w:t xml:space="preserve"> zł</w:t>
      </w:r>
      <w:r w:rsidR="00790141" w:rsidRPr="00B17A54">
        <w:rPr>
          <w:rFonts w:ascii="Calibri" w:eastAsia="Times New Roman" w:hAnsi="Calibri" w:cs="Arial"/>
          <w:lang w:eastAsia="pl-PL"/>
        </w:rPr>
        <w:t xml:space="preserve"> </w:t>
      </w:r>
      <w:r w:rsidRPr="00B17A54">
        <w:rPr>
          <w:rFonts w:ascii="Calibri" w:eastAsia="Times New Roman" w:hAnsi="Calibri" w:cs="Arial"/>
          <w:lang w:eastAsia="pl-PL"/>
        </w:rPr>
        <w:t xml:space="preserve">(słownie:…..). </w:t>
      </w:r>
    </w:p>
    <w:p w14:paraId="65D581C2"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 xml:space="preserve">Na wydatki związane z cross-financingiem przyznaje się kwotę określoną we </w:t>
      </w:r>
      <w:r w:rsidR="00C70682" w:rsidRPr="00B17A54">
        <w:rPr>
          <w:rFonts w:ascii="Calibri" w:eastAsia="Times New Roman" w:hAnsi="Calibri" w:cs="Arial"/>
          <w:lang w:eastAsia="pl-PL"/>
        </w:rPr>
        <w:t>W</w:t>
      </w:r>
      <w:r w:rsidRPr="00B17A54">
        <w:rPr>
          <w:rFonts w:ascii="Calibri" w:eastAsia="Times New Roman" w:hAnsi="Calibri" w:cs="Arial"/>
          <w:lang w:eastAsia="pl-PL"/>
        </w:rPr>
        <w:t xml:space="preserve">niosku o dofinansowanie stanowiącym </w:t>
      </w:r>
      <w:r w:rsidR="001A6343" w:rsidRPr="00B17A54">
        <w:rPr>
          <w:rFonts w:ascii="Calibri" w:eastAsia="Times New Roman" w:hAnsi="Calibri" w:cs="Arial"/>
          <w:b/>
          <w:lang w:eastAsia="pl-PL"/>
        </w:rPr>
        <w:t>z</w:t>
      </w:r>
      <w:r w:rsidRPr="00B17A54">
        <w:rPr>
          <w:rFonts w:ascii="Calibri" w:eastAsia="Times New Roman" w:hAnsi="Calibri" w:cs="Arial"/>
          <w:b/>
          <w:lang w:eastAsia="pl-PL"/>
        </w:rPr>
        <w:t>ałącznik nr 1</w:t>
      </w:r>
      <w:r w:rsidRPr="00B17A54">
        <w:rPr>
          <w:rFonts w:ascii="Calibri" w:eastAsia="Times New Roman" w:hAnsi="Calibri" w:cs="Arial"/>
          <w:lang w:eastAsia="pl-PL"/>
        </w:rPr>
        <w:t xml:space="preserve"> do </w:t>
      </w:r>
      <w:r w:rsidR="00070AF7" w:rsidRPr="00B17A54">
        <w:rPr>
          <w:rFonts w:ascii="Calibri" w:eastAsia="Times New Roman" w:hAnsi="Calibri" w:cs="Arial"/>
          <w:lang w:eastAsia="pl-PL"/>
        </w:rPr>
        <w:t>U</w:t>
      </w:r>
      <w:r w:rsidRPr="00B17A54">
        <w:rPr>
          <w:rFonts w:ascii="Calibri" w:eastAsia="Times New Roman" w:hAnsi="Calibri" w:cs="Arial"/>
          <w:lang w:eastAsia="pl-PL"/>
        </w:rPr>
        <w:t>mowy</w:t>
      </w:r>
      <w:r w:rsidR="00790141" w:rsidRPr="00B17A54">
        <w:rPr>
          <w:rStyle w:val="Odwoanieprzypisudolnego"/>
          <w:rFonts w:ascii="Calibri" w:eastAsia="Times New Roman" w:hAnsi="Calibri"/>
          <w:lang w:eastAsia="pl-PL"/>
        </w:rPr>
        <w:footnoteReference w:id="27"/>
      </w:r>
      <w:r w:rsidRPr="00B17A54">
        <w:rPr>
          <w:rFonts w:ascii="Calibri" w:eastAsia="Times New Roman" w:hAnsi="Calibri" w:cs="Arial"/>
          <w:lang w:eastAsia="pl-PL"/>
        </w:rPr>
        <w:t>.</w:t>
      </w:r>
    </w:p>
    <w:p w14:paraId="4ADFDDEC"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Dokumentami potwierdzającymi wykonanie kwot ryczałtowych, o których mowa w </w:t>
      </w:r>
      <w:r w:rsidRPr="00B17A54">
        <w:rPr>
          <w:rFonts w:ascii="Calibri" w:eastAsia="Times New Roman" w:hAnsi="Calibri" w:cs="Arial"/>
          <w:b/>
          <w:lang w:eastAsia="pl-PL"/>
        </w:rPr>
        <w:t xml:space="preserve">ust. 1 </w:t>
      </w:r>
      <w:r w:rsidRPr="00B17A54">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5975FA" w:rsidRPr="00B17A54">
        <w:rPr>
          <w:rFonts w:ascii="Calibri" w:eastAsia="Times New Roman" w:hAnsi="Calibri" w:cs="Arial"/>
          <w:lang w:eastAsia="pl-PL"/>
        </w:rPr>
        <w:t>W</w:t>
      </w:r>
      <w:r w:rsidRPr="00B17A54">
        <w:rPr>
          <w:rFonts w:ascii="Calibri" w:eastAsia="Times New Roman" w:hAnsi="Calibri" w:cs="Arial"/>
          <w:lang w:eastAsia="pl-PL"/>
        </w:rPr>
        <w:t>niosku o dofinansowanie.</w:t>
      </w:r>
    </w:p>
    <w:p w14:paraId="09517689"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W związku z kwotami ryczałtowymi, o których mowa w</w:t>
      </w:r>
      <w:r w:rsidRPr="00B17A54">
        <w:rPr>
          <w:rFonts w:ascii="Calibri" w:eastAsia="Times New Roman" w:hAnsi="Calibri" w:cs="Arial"/>
          <w:b/>
          <w:lang w:eastAsia="pl-PL"/>
        </w:rPr>
        <w:t xml:space="preserve"> ust. 1</w:t>
      </w:r>
      <w:r w:rsidRPr="00B17A54">
        <w:rPr>
          <w:rFonts w:ascii="Calibri" w:eastAsia="Times New Roman" w:hAnsi="Calibri" w:cs="Arial"/>
          <w:lang w:eastAsia="pl-PL"/>
        </w:rPr>
        <w:t xml:space="preserve"> Beneficjent zobowiązuje się osiągnąć co najmniej następujące wskaźniki:</w:t>
      </w:r>
    </w:p>
    <w:p w14:paraId="153D2A68" w14:textId="77777777" w:rsidR="00E51217" w:rsidRPr="00B17A54" w:rsidRDefault="00E51217" w:rsidP="00101C8C">
      <w:pPr>
        <w:numPr>
          <w:ilvl w:val="1"/>
          <w:numId w:val="47"/>
        </w:numPr>
        <w:ind w:left="714" w:hanging="357"/>
        <w:rPr>
          <w:rFonts w:ascii="Calibri" w:eastAsia="Times New Roman" w:hAnsi="Calibri" w:cs="Arial"/>
          <w:lang w:eastAsia="pl-PL"/>
        </w:rPr>
      </w:pPr>
      <w:r w:rsidRPr="00B17A54">
        <w:rPr>
          <w:rFonts w:ascii="Calibri" w:eastAsia="Times New Roman" w:hAnsi="Calibri" w:cs="Arial"/>
          <w:lang w:eastAsia="pl-PL"/>
        </w:rPr>
        <w:lastRenderedPageBreak/>
        <w:t>w ramach kwoty ryczałtowej, o której mowa w</w:t>
      </w:r>
      <w:r w:rsidRPr="00B17A54">
        <w:rPr>
          <w:rFonts w:ascii="Calibri" w:eastAsia="Times New Roman" w:hAnsi="Calibri" w:cs="Arial"/>
          <w:b/>
          <w:lang w:eastAsia="pl-PL"/>
        </w:rPr>
        <w:t xml:space="preserve"> ust. 1 pkt 1</w:t>
      </w:r>
      <w:r w:rsidRPr="00B17A54">
        <w:rPr>
          <w:rFonts w:ascii="Calibri" w:eastAsia="Times New Roman" w:hAnsi="Calibri" w:cs="Arial"/>
          <w:lang w:eastAsia="pl-PL"/>
        </w:rPr>
        <w:t xml:space="preserve"> …………. [</w:t>
      </w:r>
      <w:r w:rsidRPr="00B17A54">
        <w:rPr>
          <w:rFonts w:ascii="Calibri" w:eastAsia="Times New Roman" w:hAnsi="Calibri" w:cs="Arial"/>
          <w:i/>
          <w:lang w:eastAsia="pl-PL"/>
        </w:rPr>
        <w:t>nazwa wskaźnika i jego wartość</w:t>
      </w:r>
      <w:r w:rsidRPr="00B17A54">
        <w:rPr>
          <w:rFonts w:ascii="Calibri" w:eastAsia="Times New Roman" w:hAnsi="Calibri" w:cs="Arial"/>
          <w:lang w:eastAsia="pl-PL"/>
        </w:rPr>
        <w:t>]</w:t>
      </w:r>
      <w:r w:rsidR="00AE2F78" w:rsidRPr="00B17A54">
        <w:rPr>
          <w:rFonts w:ascii="Calibri" w:eastAsia="Times New Roman" w:hAnsi="Calibri" w:cs="Arial"/>
          <w:lang w:eastAsia="pl-PL"/>
        </w:rPr>
        <w:t>,</w:t>
      </w:r>
    </w:p>
    <w:p w14:paraId="669099F1" w14:textId="77777777" w:rsidR="00E51217" w:rsidRPr="00B17A54" w:rsidRDefault="00E51217" w:rsidP="00101C8C">
      <w:pPr>
        <w:numPr>
          <w:ilvl w:val="1"/>
          <w:numId w:val="47"/>
        </w:numPr>
        <w:ind w:left="714" w:hanging="357"/>
        <w:rPr>
          <w:rFonts w:ascii="Calibri" w:eastAsia="Times New Roman" w:hAnsi="Calibri" w:cs="Arial"/>
          <w:strike/>
          <w:lang w:eastAsia="pl-PL"/>
        </w:rPr>
      </w:pPr>
      <w:r w:rsidRPr="00B17A54">
        <w:rPr>
          <w:rFonts w:ascii="Calibri" w:eastAsia="Times New Roman" w:hAnsi="Calibri" w:cs="Arial"/>
          <w:lang w:eastAsia="pl-PL"/>
        </w:rPr>
        <w:t>w ramach kwoty ryczałtowej, o której mowa w</w:t>
      </w:r>
      <w:r w:rsidRPr="00B17A54">
        <w:rPr>
          <w:rFonts w:ascii="Calibri" w:eastAsia="Times New Roman" w:hAnsi="Calibri" w:cs="Arial"/>
          <w:b/>
          <w:lang w:eastAsia="pl-PL"/>
        </w:rPr>
        <w:t xml:space="preserve"> ust. 1 pkt 2</w:t>
      </w:r>
      <w:r w:rsidRPr="00B17A54">
        <w:rPr>
          <w:rFonts w:ascii="Calibri" w:eastAsia="Times New Roman" w:hAnsi="Calibri" w:cs="Arial"/>
          <w:lang w:eastAsia="pl-PL"/>
        </w:rPr>
        <w:t xml:space="preserve"> ……….... [</w:t>
      </w:r>
      <w:r w:rsidRPr="00B17A54">
        <w:rPr>
          <w:rFonts w:ascii="Calibri" w:eastAsia="Times New Roman" w:hAnsi="Calibri" w:cs="Arial"/>
          <w:i/>
          <w:lang w:eastAsia="pl-PL"/>
        </w:rPr>
        <w:t>nazwa wskaźnika i jego wartość</w:t>
      </w:r>
      <w:r w:rsidRPr="00B17A54">
        <w:rPr>
          <w:rFonts w:ascii="Calibri" w:eastAsia="Times New Roman" w:hAnsi="Calibri" w:cs="Arial"/>
          <w:lang w:eastAsia="pl-PL"/>
        </w:rPr>
        <w:t xml:space="preserve">]. </w:t>
      </w:r>
    </w:p>
    <w:p w14:paraId="546E9B4D"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Wskaźniki, o których mowa w</w:t>
      </w:r>
      <w:r w:rsidRPr="00B17A54">
        <w:rPr>
          <w:rFonts w:ascii="Calibri" w:eastAsia="Times New Roman" w:hAnsi="Calibri" w:cs="Arial"/>
          <w:b/>
          <w:lang w:eastAsia="pl-PL"/>
        </w:rPr>
        <w:t xml:space="preserve"> ust. 4</w:t>
      </w:r>
      <w:r w:rsidRPr="00B17A54">
        <w:rPr>
          <w:rFonts w:ascii="Calibri" w:eastAsia="Times New Roman" w:hAnsi="Calibri" w:cs="Arial"/>
          <w:lang w:eastAsia="pl-PL"/>
        </w:rPr>
        <w:t xml:space="preserve">, mogą podlegać zmianie w szczególnie uzasadnionych przypadkach po zatwierdzeniu przez Instytucję </w:t>
      </w:r>
      <w:r w:rsidR="00A939C3" w:rsidRPr="00B17A54">
        <w:rPr>
          <w:rFonts w:ascii="Calibri" w:eastAsia="Times New Roman" w:hAnsi="Calibri" w:cs="Arial"/>
          <w:lang w:eastAsia="pl-PL"/>
        </w:rPr>
        <w:t>Pośrednicz</w:t>
      </w:r>
      <w:r w:rsidRPr="00B17A54">
        <w:rPr>
          <w:rFonts w:ascii="Calibri" w:eastAsia="Times New Roman" w:hAnsi="Calibri" w:cs="Arial"/>
          <w:lang w:eastAsia="pl-PL"/>
        </w:rPr>
        <w:t>ącą FEWiM</w:t>
      </w:r>
      <w:r w:rsidR="00442F30" w:rsidRPr="00B17A54">
        <w:rPr>
          <w:rFonts w:ascii="Calibri" w:eastAsia="Times New Roman" w:hAnsi="Calibri" w:cs="Arial"/>
          <w:lang w:eastAsia="pl-PL"/>
        </w:rPr>
        <w:t xml:space="preserve"> 2021-2027</w:t>
      </w:r>
      <w:r w:rsidRPr="00B17A54">
        <w:rPr>
          <w:rFonts w:ascii="Calibri" w:eastAsia="Times New Roman" w:hAnsi="Calibri" w:cs="Arial"/>
          <w:lang w:eastAsia="pl-PL"/>
        </w:rPr>
        <w:t xml:space="preserve">. </w:t>
      </w:r>
    </w:p>
    <w:p w14:paraId="3248B044"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W przypadku nieosiągnięcia w ramach danej kwoty ryczałtowej wskaźników, o których mowa w</w:t>
      </w:r>
      <w:r w:rsidRPr="00B17A54">
        <w:rPr>
          <w:rFonts w:ascii="Calibri" w:eastAsia="Times New Roman" w:hAnsi="Calibri" w:cs="Arial"/>
          <w:b/>
          <w:lang w:eastAsia="pl-PL"/>
        </w:rPr>
        <w:t xml:space="preserve"> ust. 4</w:t>
      </w:r>
      <w:r w:rsidRPr="00B17A54">
        <w:rPr>
          <w:rFonts w:ascii="Calibri" w:eastAsia="Times New Roman" w:hAnsi="Calibri" w:cs="Arial"/>
          <w:lang w:eastAsia="pl-PL"/>
        </w:rPr>
        <w:t xml:space="preserve">, uznaje się, </w:t>
      </w:r>
      <w:r w:rsidR="00754BCE" w:rsidRPr="00B17A54">
        <w:rPr>
          <w:rFonts w:ascii="Calibri" w:eastAsia="Times New Roman" w:hAnsi="Calibri" w:cs="Arial"/>
          <w:lang w:eastAsia="pl-PL"/>
        </w:rPr>
        <w:t>że</w:t>
      </w:r>
      <w:r w:rsidRPr="00B17A54">
        <w:rPr>
          <w:rFonts w:ascii="Calibri" w:eastAsia="Times New Roman" w:hAnsi="Calibri" w:cs="Arial"/>
          <w:lang w:eastAsia="pl-PL"/>
        </w:rPr>
        <w:t xml:space="preserve"> Beneficjent nie wykonał zadania prawidłowo. W takim przypadku nie stosuje się reguły proporcjonalności, o której mowa w </w:t>
      </w:r>
      <w:r w:rsidR="00BD684D" w:rsidRPr="00B17A54">
        <w:rPr>
          <w:rFonts w:cstheme="minorHAnsi"/>
          <w:i/>
        </w:rPr>
        <w:t>Wytycznych dotyczących kwalifikowalności wydatków na lata 2021-2027</w:t>
      </w:r>
      <w:r w:rsidRPr="00B17A54">
        <w:rPr>
          <w:rFonts w:ascii="Calibri" w:eastAsia="Times New Roman" w:hAnsi="Calibri" w:cs="Arial"/>
          <w:lang w:eastAsia="pl-PL"/>
        </w:rPr>
        <w:t>.</w:t>
      </w:r>
    </w:p>
    <w:p w14:paraId="299EEBA2"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Wydatki poniesione przez Beneficjenta na zadanie objęte kwotą ryczałtową, która nie została uznana za rozliczoną, są w całości niekwalifikowalne.</w:t>
      </w:r>
    </w:p>
    <w:p w14:paraId="50C271E7" w14:textId="77777777" w:rsidR="00E51217" w:rsidRPr="00B17A54" w:rsidRDefault="00E51217" w:rsidP="00101C8C">
      <w:pPr>
        <w:numPr>
          <w:ilvl w:val="0"/>
          <w:numId w:val="47"/>
        </w:numPr>
        <w:ind w:left="357" w:hanging="357"/>
        <w:rPr>
          <w:rFonts w:ascii="Calibri" w:eastAsia="Times New Roman" w:hAnsi="Calibri" w:cs="Arial"/>
          <w:lang w:eastAsia="pl-PL"/>
        </w:rPr>
      </w:pPr>
      <w:r w:rsidRPr="00B17A54">
        <w:rPr>
          <w:rFonts w:ascii="Calibri" w:eastAsia="Times New Roman" w:hAnsi="Calibri" w:cs="Arial"/>
          <w:lang w:eastAsia="pl-PL"/>
        </w:rPr>
        <w:t xml:space="preserve">W przypadku zrealizowania zadania objętego daną kwotą ryczałtową, wymienioną w </w:t>
      </w:r>
      <w:r w:rsidRPr="00B17A54">
        <w:rPr>
          <w:rFonts w:ascii="Calibri" w:eastAsia="Times New Roman" w:hAnsi="Calibri" w:cs="Arial"/>
          <w:b/>
          <w:lang w:eastAsia="pl-PL"/>
        </w:rPr>
        <w:t>ust. 1</w:t>
      </w:r>
      <w:r w:rsidRPr="00B17A54">
        <w:rPr>
          <w:rFonts w:ascii="Calibri" w:eastAsia="Times New Roman" w:hAnsi="Calibri" w:cs="Arial"/>
          <w:lang w:eastAsia="pl-PL"/>
        </w:rPr>
        <w:t xml:space="preserve">, niezgodnie z zakresem </w:t>
      </w:r>
      <w:r w:rsidR="00916040" w:rsidRPr="00B17A54">
        <w:rPr>
          <w:rFonts w:ascii="Calibri" w:eastAsia="Times New Roman" w:hAnsi="Calibri" w:cs="Arial"/>
          <w:lang w:eastAsia="pl-PL"/>
        </w:rPr>
        <w:t>Wniosku o dofinansowanie</w:t>
      </w:r>
      <w:r w:rsidR="00C70682" w:rsidRPr="00B17A54">
        <w:rPr>
          <w:rFonts w:ascii="Calibri" w:eastAsia="Times New Roman" w:hAnsi="Calibri" w:cs="Arial"/>
          <w:lang w:eastAsia="pl-PL"/>
        </w:rPr>
        <w:t>,</w:t>
      </w:r>
      <w:r w:rsidR="00916040" w:rsidRPr="00B17A54">
        <w:rPr>
          <w:rFonts w:ascii="Calibri" w:eastAsia="Times New Roman" w:hAnsi="Calibri" w:cs="Arial"/>
          <w:lang w:eastAsia="pl-PL"/>
        </w:rPr>
        <w:t xml:space="preserve"> stanowiąc</w:t>
      </w:r>
      <w:r w:rsidR="00F34EB2" w:rsidRPr="00B17A54">
        <w:rPr>
          <w:rFonts w:ascii="Calibri" w:eastAsia="Times New Roman" w:hAnsi="Calibri" w:cs="Arial"/>
          <w:lang w:eastAsia="pl-PL"/>
        </w:rPr>
        <w:t>ym</w:t>
      </w:r>
      <w:r w:rsidR="00916040" w:rsidRPr="00B17A54">
        <w:rPr>
          <w:rFonts w:ascii="Calibri" w:eastAsia="Times New Roman" w:hAnsi="Calibri" w:cs="Arial"/>
          <w:lang w:eastAsia="pl-PL"/>
        </w:rPr>
        <w:t xml:space="preserve"> </w:t>
      </w:r>
      <w:r w:rsidR="00916040" w:rsidRPr="00B17A54">
        <w:rPr>
          <w:rFonts w:ascii="Calibri" w:eastAsia="Times New Roman" w:hAnsi="Calibri" w:cs="Arial"/>
          <w:b/>
          <w:lang w:eastAsia="pl-PL"/>
        </w:rPr>
        <w:t>załącznik nr 1</w:t>
      </w:r>
      <w:r w:rsidR="00916040" w:rsidRPr="00B17A54">
        <w:rPr>
          <w:rFonts w:ascii="Calibri" w:eastAsia="Times New Roman" w:hAnsi="Calibri" w:cs="Arial"/>
          <w:lang w:eastAsia="pl-PL"/>
        </w:rPr>
        <w:t xml:space="preserve"> do Umowy</w:t>
      </w:r>
      <w:r w:rsidR="00916040" w:rsidRPr="00B17A54">
        <w:rPr>
          <w:rFonts w:cs="Arial"/>
          <w:vertAlign w:val="superscript"/>
        </w:rPr>
        <w:footnoteReference w:id="28"/>
      </w:r>
      <w:r w:rsidR="00916040" w:rsidRPr="00D40DCB">
        <w:rPr>
          <w:rFonts w:eastAsia="Times New Roman" w:cs="Arial"/>
          <w:lang w:eastAsia="pl-PL"/>
        </w:rPr>
        <w:t>,</w:t>
      </w:r>
      <w:r w:rsidR="00916040" w:rsidRPr="00B17A54">
        <w:rPr>
          <w:rFonts w:ascii="Calibri" w:eastAsia="Times New Roman" w:hAnsi="Calibri" w:cs="Arial"/>
          <w:lang w:eastAsia="pl-PL"/>
        </w:rPr>
        <w:t xml:space="preserve"> przy jednoczesnym osiągnięciu wskaźników</w:t>
      </w:r>
      <w:r w:rsidR="000D7576" w:rsidRPr="00B17A54">
        <w:rPr>
          <w:rFonts w:ascii="Calibri" w:eastAsia="Times New Roman" w:hAnsi="Calibri" w:cs="Arial"/>
          <w:lang w:eastAsia="pl-PL"/>
        </w:rPr>
        <w:t>,</w:t>
      </w:r>
      <w:r w:rsidR="00916040" w:rsidRPr="00B17A54">
        <w:rPr>
          <w:rFonts w:ascii="Calibri" w:eastAsia="Times New Roman" w:hAnsi="Calibri" w:cs="Arial"/>
          <w:lang w:eastAsia="pl-PL"/>
        </w:rPr>
        <w:t xml:space="preserve"> </w:t>
      </w:r>
      <w:r w:rsidRPr="00B17A54">
        <w:rPr>
          <w:rFonts w:ascii="Calibri" w:eastAsia="Times New Roman" w:hAnsi="Calibri" w:cs="Arial"/>
          <w:lang w:eastAsia="pl-PL"/>
        </w:rPr>
        <w:t>i/lub</w:t>
      </w:r>
      <w:r w:rsidR="00754BCE" w:rsidRPr="00B17A54">
        <w:rPr>
          <w:rFonts w:ascii="Calibri" w:eastAsia="Times New Roman" w:hAnsi="Calibri" w:cs="Arial"/>
          <w:lang w:eastAsia="pl-PL"/>
        </w:rPr>
        <w:t xml:space="preserve"> niezgodnie ze</w:t>
      </w:r>
      <w:r w:rsidRPr="00B17A54">
        <w:rPr>
          <w:rFonts w:ascii="Calibri" w:eastAsia="Times New Roman" w:hAnsi="Calibri" w:cs="Arial"/>
          <w:lang w:eastAsia="pl-PL"/>
        </w:rPr>
        <w:t xml:space="preserve"> standardem określonym we</w:t>
      </w:r>
      <w:r w:rsidR="000D7576" w:rsidRPr="00B17A54">
        <w:rPr>
          <w:rFonts w:ascii="Calibri" w:eastAsia="Times New Roman" w:hAnsi="Calibri" w:cs="Arial"/>
          <w:lang w:eastAsia="pl-PL"/>
        </w:rPr>
        <w:t xml:space="preserve"> wskaźnikach</w:t>
      </w:r>
      <w:r w:rsidRPr="00B17A54">
        <w:rPr>
          <w:rFonts w:ascii="Calibri" w:eastAsia="Times New Roman" w:hAnsi="Calibri" w:cs="Arial"/>
          <w:lang w:eastAsia="pl-PL"/>
        </w:rPr>
        <w:t xml:space="preserve"> rozliczających kwoty ryczałtowe, o których mowa w </w:t>
      </w:r>
      <w:r w:rsidRPr="00B17A54">
        <w:rPr>
          <w:rFonts w:ascii="Calibri" w:eastAsia="Times New Roman" w:hAnsi="Calibri" w:cs="Arial"/>
          <w:b/>
          <w:lang w:eastAsia="pl-PL"/>
        </w:rPr>
        <w:t>ust. 4</w:t>
      </w:r>
      <w:r w:rsidRPr="00B17A54">
        <w:rPr>
          <w:rFonts w:ascii="Calibri" w:eastAsia="Times New Roman" w:hAnsi="Calibri" w:cs="Arial"/>
          <w:lang w:eastAsia="pl-PL"/>
        </w:rPr>
        <w:t xml:space="preserve">, Instytucja </w:t>
      </w:r>
      <w:r w:rsidR="00A939C3" w:rsidRPr="00B17A54">
        <w:rPr>
          <w:rFonts w:ascii="Calibri" w:eastAsia="Times New Roman" w:hAnsi="Calibri" w:cs="Arial"/>
          <w:lang w:eastAsia="pl-PL"/>
        </w:rPr>
        <w:t>Pośredniczą</w:t>
      </w:r>
      <w:r w:rsidRPr="00B17A54">
        <w:rPr>
          <w:rFonts w:ascii="Calibri" w:eastAsia="Times New Roman" w:hAnsi="Calibri" w:cs="Arial"/>
          <w:lang w:eastAsia="pl-PL"/>
        </w:rPr>
        <w:t>ca FEWiM</w:t>
      </w:r>
      <w:r w:rsidR="00442F30" w:rsidRPr="00B17A54">
        <w:rPr>
          <w:rFonts w:ascii="Calibri" w:eastAsia="Times New Roman" w:hAnsi="Calibri" w:cs="Arial"/>
          <w:lang w:eastAsia="pl-PL"/>
        </w:rPr>
        <w:t xml:space="preserve"> 2021-2027</w:t>
      </w:r>
      <w:r w:rsidRPr="00B17A54">
        <w:rPr>
          <w:rFonts w:ascii="Calibri" w:eastAsia="Times New Roman" w:hAnsi="Calibri" w:cs="Arial"/>
          <w:lang w:eastAsia="pl-PL"/>
        </w:rPr>
        <w:t xml:space="preserve"> może uznać część wydatków objętych kwotą ryczałtową za niekwalifikowalne.</w:t>
      </w:r>
    </w:p>
    <w:p w14:paraId="4E435FF7" w14:textId="77777777" w:rsidR="00DE335A" w:rsidRPr="00B17A54" w:rsidRDefault="00DE335A" w:rsidP="00F10EEF">
      <w:pPr>
        <w:tabs>
          <w:tab w:val="left" w:pos="900"/>
        </w:tabs>
        <w:spacing w:before="200" w:after="60"/>
        <w:jc w:val="center"/>
        <w:rPr>
          <w:rFonts w:cstheme="minorHAnsi"/>
          <w:b/>
        </w:rPr>
      </w:pPr>
      <w:r w:rsidRPr="00B17A54">
        <w:rPr>
          <w:rFonts w:cstheme="minorHAnsi"/>
          <w:b/>
        </w:rPr>
        <w:t>Płatności i rozliczenia</w:t>
      </w:r>
    </w:p>
    <w:p w14:paraId="09C55CC0" w14:textId="77777777" w:rsidR="00DE335A" w:rsidRPr="00B17A54" w:rsidRDefault="00DE335A" w:rsidP="00DE335A">
      <w:pPr>
        <w:tabs>
          <w:tab w:val="left" w:pos="900"/>
        </w:tabs>
        <w:spacing w:after="60"/>
        <w:jc w:val="center"/>
        <w:rPr>
          <w:rFonts w:cstheme="minorHAnsi"/>
        </w:rPr>
      </w:pPr>
      <w:r w:rsidRPr="00B17A54">
        <w:rPr>
          <w:rFonts w:cstheme="minorHAnsi"/>
          <w:b/>
        </w:rPr>
        <w:t>§ 12</w:t>
      </w:r>
      <w:r w:rsidRPr="00B17A54">
        <w:rPr>
          <w:rStyle w:val="Odwoanieprzypisudolnego"/>
          <w:rFonts w:cstheme="minorHAnsi"/>
        </w:rPr>
        <w:footnoteReference w:id="29"/>
      </w:r>
    </w:p>
    <w:p w14:paraId="7383F94E" w14:textId="77777777" w:rsidR="00DE335A" w:rsidRPr="00B17A54" w:rsidRDefault="00DE335A" w:rsidP="00101C8C">
      <w:pPr>
        <w:numPr>
          <w:ilvl w:val="0"/>
          <w:numId w:val="64"/>
        </w:numPr>
        <w:tabs>
          <w:tab w:val="clear" w:pos="357"/>
          <w:tab w:val="num" w:pos="426"/>
        </w:tabs>
        <w:ind w:left="357" w:hanging="357"/>
        <w:rPr>
          <w:rFonts w:cstheme="minorHAnsi"/>
        </w:rPr>
      </w:pPr>
      <w:r w:rsidRPr="00B17A54">
        <w:rPr>
          <w:rFonts w:cstheme="minorHAnsi"/>
        </w:rPr>
        <w:t xml:space="preserve">Beneficjent zobowiązuje się do prowadzenia wyodrębnionej ewidencji wydatków Projektu </w:t>
      </w:r>
      <w:r w:rsidR="000D7576" w:rsidRPr="00B17A54">
        <w:rPr>
          <w:rFonts w:cstheme="minorHAnsi"/>
        </w:rPr>
        <w:br/>
      </w:r>
      <w:r w:rsidRPr="00B17A54">
        <w:rPr>
          <w:rFonts w:cstheme="minorHAnsi"/>
        </w:rPr>
        <w:t>(z wyłączeniem wydatków rozliczanych za pomocą metod uproszczonych, o których mowa w </w:t>
      </w:r>
      <w:r w:rsidRPr="00B17A54">
        <w:rPr>
          <w:rFonts w:cstheme="minorHAnsi"/>
          <w:b/>
        </w:rPr>
        <w:t>§ 9</w:t>
      </w:r>
      <w:r w:rsidRPr="00B17A54">
        <w:rPr>
          <w:rFonts w:cstheme="minorHAnsi"/>
        </w:rPr>
        <w:t>,</w:t>
      </w:r>
      <w:r w:rsidRPr="00B17A54">
        <w:rPr>
          <w:rFonts w:cstheme="minorHAnsi"/>
          <w:b/>
        </w:rPr>
        <w:t xml:space="preserve"> § 10</w:t>
      </w:r>
      <w:r w:rsidRPr="00B17A54">
        <w:rPr>
          <w:rFonts w:cstheme="minorHAnsi"/>
        </w:rPr>
        <w:t>,</w:t>
      </w:r>
      <w:r w:rsidRPr="00B17A54">
        <w:rPr>
          <w:rFonts w:cstheme="minorHAnsi"/>
          <w:b/>
        </w:rPr>
        <w:t xml:space="preserve"> § 11</w:t>
      </w:r>
      <w:r w:rsidRPr="00B17A54">
        <w:rPr>
          <w:rFonts w:cstheme="minorHAnsi"/>
        </w:rPr>
        <w:t xml:space="preserve">) w sposób przejrzysty, tak aby możliwa była identyfikacja poszczególnych operacji związanych z Projektem. </w:t>
      </w:r>
    </w:p>
    <w:p w14:paraId="29001116" w14:textId="77777777" w:rsidR="00DE335A" w:rsidRPr="00B17A54" w:rsidRDefault="00DE335A" w:rsidP="00101C8C">
      <w:pPr>
        <w:numPr>
          <w:ilvl w:val="0"/>
          <w:numId w:val="64"/>
        </w:numPr>
        <w:tabs>
          <w:tab w:val="clear" w:pos="357"/>
          <w:tab w:val="num" w:pos="426"/>
        </w:tabs>
        <w:ind w:left="357" w:hanging="357"/>
        <w:rPr>
          <w:rFonts w:cstheme="minorHAnsi"/>
        </w:rPr>
      </w:pPr>
      <w:r w:rsidRPr="00B17A54">
        <w:rPr>
          <w:rFonts w:cstheme="minorHAnsi"/>
        </w:rPr>
        <w:t>Wszystkie dokumenty księgowe dotyczące Projektu muszą być prawidłowo opisane, tak aby widoczny był związek z Projektem. Opis dokumentu księgowego powinien zawierać co najmniej:</w:t>
      </w:r>
    </w:p>
    <w:p w14:paraId="029C3444" w14:textId="77777777" w:rsidR="00DE335A" w:rsidRPr="00B17A54" w:rsidRDefault="00DE335A" w:rsidP="00775211">
      <w:pPr>
        <w:pStyle w:val="Akapitzlist"/>
        <w:numPr>
          <w:ilvl w:val="0"/>
          <w:numId w:val="65"/>
        </w:numPr>
        <w:rPr>
          <w:rFonts w:cstheme="minorHAnsi"/>
          <w:szCs w:val="22"/>
        </w:rPr>
      </w:pPr>
      <w:r w:rsidRPr="00B17A54">
        <w:rPr>
          <w:rFonts w:cstheme="minorHAnsi"/>
          <w:szCs w:val="22"/>
        </w:rPr>
        <w:t>numer Umowy,</w:t>
      </w:r>
    </w:p>
    <w:p w14:paraId="3D8DBBD1" w14:textId="77777777" w:rsidR="00DE335A" w:rsidRPr="00B17A54" w:rsidRDefault="00DE335A" w:rsidP="00775211">
      <w:pPr>
        <w:pStyle w:val="Akapitzlist"/>
        <w:numPr>
          <w:ilvl w:val="0"/>
          <w:numId w:val="65"/>
        </w:numPr>
        <w:rPr>
          <w:rFonts w:cstheme="minorHAnsi"/>
          <w:szCs w:val="22"/>
        </w:rPr>
      </w:pPr>
      <w:r w:rsidRPr="00B17A54">
        <w:rPr>
          <w:rFonts w:cstheme="minorHAnsi"/>
          <w:szCs w:val="22"/>
        </w:rPr>
        <w:t>informację, że Projekt współfinansowany jest z Europejskiego Funduszu Społecznego Plus,</w:t>
      </w:r>
    </w:p>
    <w:p w14:paraId="016B13BA" w14:textId="77777777" w:rsidR="00DE335A" w:rsidRPr="00B17A54" w:rsidRDefault="00DE335A" w:rsidP="00775211">
      <w:pPr>
        <w:pStyle w:val="Akapitzlist"/>
        <w:numPr>
          <w:ilvl w:val="0"/>
          <w:numId w:val="65"/>
        </w:numPr>
        <w:rPr>
          <w:rFonts w:cstheme="minorHAnsi"/>
          <w:szCs w:val="22"/>
        </w:rPr>
      </w:pPr>
      <w:r w:rsidRPr="00B17A54">
        <w:rPr>
          <w:rFonts w:cstheme="minorHAnsi"/>
          <w:szCs w:val="22"/>
        </w:rPr>
        <w:t>nazwę zadania zgodnie z zatwierdzonym Wnioskiem o dofinansowanie, w ramach którego wydatek jest ponoszony,</w:t>
      </w:r>
    </w:p>
    <w:p w14:paraId="03E0860A" w14:textId="77777777" w:rsidR="00DE335A" w:rsidRPr="00B17A54" w:rsidRDefault="00DE335A" w:rsidP="00775211">
      <w:pPr>
        <w:pStyle w:val="Akapitzlist"/>
        <w:numPr>
          <w:ilvl w:val="0"/>
          <w:numId w:val="65"/>
        </w:numPr>
        <w:rPr>
          <w:rFonts w:cstheme="minorHAnsi"/>
          <w:szCs w:val="22"/>
        </w:rPr>
      </w:pPr>
      <w:r w:rsidRPr="00B17A54">
        <w:rPr>
          <w:rFonts w:cstheme="minorHAnsi"/>
          <w:szCs w:val="22"/>
        </w:rPr>
        <w:t xml:space="preserve">kwotę kwalifikowalną lub </w:t>
      </w:r>
      <w:r w:rsidR="000D7576" w:rsidRPr="00B17A54">
        <w:rPr>
          <w:rFonts w:cstheme="minorHAnsi"/>
          <w:szCs w:val="22"/>
        </w:rPr>
        <w:t>(</w:t>
      </w:r>
      <w:r w:rsidRPr="00B17A54">
        <w:rPr>
          <w:rFonts w:cstheme="minorHAnsi"/>
          <w:szCs w:val="22"/>
        </w:rPr>
        <w:t>w przypadku gdy dokument księgowy dotyczy kilku zadań</w:t>
      </w:r>
      <w:r w:rsidR="000D7576" w:rsidRPr="00B17A54">
        <w:rPr>
          <w:rFonts w:cstheme="minorHAnsi"/>
          <w:szCs w:val="22"/>
        </w:rPr>
        <w:t>)</w:t>
      </w:r>
      <w:r w:rsidRPr="00B17A54">
        <w:rPr>
          <w:rFonts w:cstheme="minorHAnsi"/>
          <w:szCs w:val="22"/>
        </w:rPr>
        <w:t xml:space="preserve"> kilka kwot w odniesieniu do każdego zadania,</w:t>
      </w:r>
    </w:p>
    <w:p w14:paraId="5782DB57" w14:textId="77777777" w:rsidR="00DE335A" w:rsidRPr="00B17A54" w:rsidRDefault="00DE335A" w:rsidP="00775211">
      <w:pPr>
        <w:pStyle w:val="Akapitzlist"/>
        <w:numPr>
          <w:ilvl w:val="0"/>
          <w:numId w:val="65"/>
        </w:numPr>
        <w:rPr>
          <w:rFonts w:cstheme="minorHAnsi"/>
          <w:szCs w:val="22"/>
        </w:rPr>
      </w:pPr>
      <w:r w:rsidRPr="00B17A54">
        <w:rPr>
          <w:rFonts w:cstheme="minorHAnsi"/>
          <w:szCs w:val="22"/>
        </w:rPr>
        <w:t>informację o poprawności merytorycznej i formalno-rachunkowej, a w przypadku gdy dokument dotyczy:</w:t>
      </w:r>
    </w:p>
    <w:p w14:paraId="5225764C" w14:textId="77777777" w:rsidR="00DE335A" w:rsidRPr="00B17A54" w:rsidRDefault="00DE335A" w:rsidP="006C762B">
      <w:pPr>
        <w:pStyle w:val="Akapitzlist"/>
        <w:numPr>
          <w:ilvl w:val="0"/>
          <w:numId w:val="66"/>
        </w:numPr>
        <w:ind w:left="1066" w:hanging="357"/>
        <w:rPr>
          <w:rFonts w:cstheme="minorHAnsi"/>
          <w:szCs w:val="22"/>
        </w:rPr>
      </w:pPr>
      <w:r w:rsidRPr="00B17A54">
        <w:rPr>
          <w:rFonts w:cstheme="minorHAnsi"/>
          <w:szCs w:val="22"/>
        </w:rPr>
        <w:t xml:space="preserve">zamówienia publicznego – również odniesienie do </w:t>
      </w:r>
      <w:r w:rsidRPr="00B17A54">
        <w:rPr>
          <w:rFonts w:cstheme="minorHAnsi"/>
          <w:i/>
          <w:szCs w:val="22"/>
        </w:rPr>
        <w:t>ustawy Prawo zamówień publicznych</w:t>
      </w:r>
      <w:r w:rsidRPr="00B17A54">
        <w:rPr>
          <w:rFonts w:cstheme="minorHAnsi"/>
          <w:szCs w:val="22"/>
        </w:rPr>
        <w:t xml:space="preserve"> lub</w:t>
      </w:r>
    </w:p>
    <w:p w14:paraId="02382C76" w14:textId="77777777" w:rsidR="00DE335A" w:rsidRPr="00B17A54" w:rsidRDefault="00DE335A" w:rsidP="006C762B">
      <w:pPr>
        <w:pStyle w:val="Akapitzlist"/>
        <w:numPr>
          <w:ilvl w:val="0"/>
          <w:numId w:val="66"/>
        </w:numPr>
        <w:ind w:left="1066" w:hanging="357"/>
        <w:rPr>
          <w:rFonts w:cstheme="minorHAnsi"/>
          <w:szCs w:val="22"/>
        </w:rPr>
      </w:pPr>
      <w:r w:rsidRPr="00B17A54">
        <w:rPr>
          <w:rFonts w:cstheme="minorHAnsi"/>
          <w:szCs w:val="22"/>
        </w:rPr>
        <w:t>nabycia towaru / usługi z zastosowaniem zasady konkurencyjności – również odniesienie do zastosowania ww. trybu.</w:t>
      </w:r>
    </w:p>
    <w:p w14:paraId="400E5F18" w14:textId="77777777" w:rsidR="00DE335A" w:rsidRPr="00B17A54" w:rsidRDefault="00DE335A" w:rsidP="006C762B">
      <w:pPr>
        <w:numPr>
          <w:ilvl w:val="0"/>
          <w:numId w:val="64"/>
        </w:numPr>
        <w:tabs>
          <w:tab w:val="clear" w:pos="357"/>
          <w:tab w:val="num" w:pos="426"/>
        </w:tabs>
        <w:ind w:left="357" w:hanging="357"/>
        <w:rPr>
          <w:rFonts w:cstheme="minorHAnsi"/>
        </w:rPr>
      </w:pPr>
      <w:r w:rsidRPr="00B17A54">
        <w:rPr>
          <w:rFonts w:cstheme="minorHAnsi"/>
        </w:rPr>
        <w:t xml:space="preserve">Beneficjent zobowiązany jest do przechowywania w ramach dokumentacji projektowej wyciągów bankowych z wyodrębnionych rachunków bankowych, o których mowa w </w:t>
      </w:r>
      <w:r w:rsidRPr="00B17A54">
        <w:rPr>
          <w:rFonts w:cstheme="minorHAnsi"/>
          <w:b/>
        </w:rPr>
        <w:t>§</w:t>
      </w:r>
      <w:r w:rsidR="00525BBE" w:rsidRPr="00B17A54">
        <w:rPr>
          <w:rFonts w:cstheme="minorHAnsi"/>
          <w:b/>
        </w:rPr>
        <w:t xml:space="preserve"> </w:t>
      </w:r>
      <w:r w:rsidRPr="00B17A54">
        <w:rPr>
          <w:rFonts w:cstheme="minorHAnsi"/>
          <w:b/>
        </w:rPr>
        <w:t xml:space="preserve">13 ust. </w:t>
      </w:r>
      <w:r w:rsidR="000D7576" w:rsidRPr="00B17A54">
        <w:rPr>
          <w:rFonts w:cstheme="minorHAnsi"/>
          <w:b/>
        </w:rPr>
        <w:t>4</w:t>
      </w:r>
      <w:r w:rsidRPr="00B17A54">
        <w:rPr>
          <w:rFonts w:cstheme="minorHAnsi"/>
          <w:b/>
        </w:rPr>
        <w:t xml:space="preserve"> </w:t>
      </w:r>
      <w:r w:rsidRPr="00B17A54">
        <w:rPr>
          <w:rFonts w:cstheme="minorHAnsi"/>
        </w:rPr>
        <w:t>i</w:t>
      </w:r>
      <w:r w:rsidRPr="00B17A54">
        <w:rPr>
          <w:rFonts w:cstheme="minorHAnsi"/>
          <w:b/>
        </w:rPr>
        <w:t xml:space="preserve"> ust.</w:t>
      </w:r>
      <w:r w:rsidR="000D7576" w:rsidRPr="00B17A54">
        <w:rPr>
          <w:rFonts w:cstheme="minorHAnsi"/>
          <w:b/>
        </w:rPr>
        <w:t xml:space="preserve"> 5</w:t>
      </w:r>
      <w:r w:rsidRPr="00B17A54">
        <w:rPr>
          <w:rFonts w:cstheme="minorHAnsi"/>
          <w:b/>
        </w:rPr>
        <w:t xml:space="preserve"> </w:t>
      </w:r>
      <w:r w:rsidRPr="00B17A54">
        <w:rPr>
          <w:rFonts w:cstheme="minorHAnsi"/>
        </w:rPr>
        <w:t xml:space="preserve">oraz bankowych potwierdzeń przelewów z innych rachunków bankowych, wykorzystywanych na </w:t>
      </w:r>
      <w:r w:rsidRPr="00B17A54">
        <w:rPr>
          <w:rFonts w:cstheme="minorHAnsi"/>
        </w:rPr>
        <w:lastRenderedPageBreak/>
        <w:t>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B17A54">
        <w:rPr>
          <w:rStyle w:val="Odwoanieprzypisudolnego"/>
          <w:rFonts w:cstheme="minorHAnsi"/>
        </w:rPr>
        <w:footnoteReference w:id="30"/>
      </w:r>
      <w:r w:rsidRPr="00B17A54">
        <w:rPr>
          <w:rFonts w:cstheme="minorHAnsi"/>
        </w:rPr>
        <w:t>.</w:t>
      </w:r>
    </w:p>
    <w:p w14:paraId="272BD1E1" w14:textId="11BD4207" w:rsidR="00DE335A" w:rsidRPr="00B17A54" w:rsidRDefault="00DE335A" w:rsidP="00F10EEF">
      <w:pPr>
        <w:tabs>
          <w:tab w:val="left" w:pos="900"/>
        </w:tabs>
        <w:spacing w:before="200" w:after="60"/>
        <w:jc w:val="center"/>
        <w:rPr>
          <w:rFonts w:cstheme="minorHAnsi"/>
          <w:b/>
        </w:rPr>
      </w:pPr>
      <w:r w:rsidRPr="00B17A54">
        <w:rPr>
          <w:rFonts w:cstheme="minorHAnsi"/>
          <w:b/>
        </w:rPr>
        <w:t>§ 13</w:t>
      </w:r>
    </w:p>
    <w:p w14:paraId="571F6DA5" w14:textId="77777777" w:rsidR="00DE335A" w:rsidRPr="00B17A54" w:rsidRDefault="00DE335A" w:rsidP="00291A8B">
      <w:pPr>
        <w:pStyle w:val="Akapitzlist"/>
        <w:keepNext/>
        <w:numPr>
          <w:ilvl w:val="3"/>
          <w:numId w:val="67"/>
        </w:numPr>
        <w:tabs>
          <w:tab w:val="clear" w:pos="540"/>
          <w:tab w:val="num" w:pos="426"/>
        </w:tabs>
        <w:ind w:left="357" w:hanging="357"/>
        <w:rPr>
          <w:rFonts w:cstheme="minorHAnsi"/>
        </w:rPr>
      </w:pPr>
      <w:r w:rsidRPr="00B17A54">
        <w:rPr>
          <w:rFonts w:cstheme="minorHAnsi"/>
        </w:rPr>
        <w:t xml:space="preserve">Dofinansowanie, o którym mowa w </w:t>
      </w:r>
      <w:r w:rsidRPr="00B17A54">
        <w:rPr>
          <w:rFonts w:cstheme="minorHAnsi"/>
          <w:b/>
        </w:rPr>
        <w:t>§ 2 ust. 6</w:t>
      </w:r>
      <w:r w:rsidRPr="00B17A54">
        <w:rPr>
          <w:rFonts w:cstheme="minorHAnsi"/>
        </w:rPr>
        <w:t>, jest wypłacan</w:t>
      </w:r>
      <w:r w:rsidR="0090479B" w:rsidRPr="00B17A54">
        <w:rPr>
          <w:rFonts w:cstheme="minorHAnsi"/>
        </w:rPr>
        <w:t xml:space="preserve">e w formie zaliczki w wysokości </w:t>
      </w:r>
      <w:r w:rsidRPr="00B17A54">
        <w:rPr>
          <w:rFonts w:cstheme="minorHAnsi"/>
        </w:rPr>
        <w:t xml:space="preserve">określonej w harmonogramie płatności stanowiącym </w:t>
      </w:r>
      <w:r w:rsidRPr="00B17A54">
        <w:rPr>
          <w:rFonts w:cstheme="minorHAnsi"/>
          <w:b/>
        </w:rPr>
        <w:t>załącznik nr 3</w:t>
      </w:r>
      <w:r w:rsidRPr="00B17A54">
        <w:rPr>
          <w:rFonts w:cstheme="minorHAnsi"/>
        </w:rPr>
        <w:t xml:space="preserve"> do Umowy, z zastrzeżeniem </w:t>
      </w:r>
      <w:r w:rsidRPr="00B17A54">
        <w:rPr>
          <w:rFonts w:cstheme="minorHAnsi"/>
          <w:b/>
        </w:rPr>
        <w:t>ust. 2</w:t>
      </w:r>
      <w:r w:rsidRPr="00B17A54">
        <w:rPr>
          <w:rFonts w:cstheme="minorHAnsi"/>
        </w:rPr>
        <w:t xml:space="preserve"> i </w:t>
      </w:r>
      <w:r w:rsidRPr="00B17A54">
        <w:rPr>
          <w:rFonts w:cstheme="minorHAnsi"/>
          <w:b/>
        </w:rPr>
        <w:t>ust. 3</w:t>
      </w:r>
      <w:r w:rsidRPr="00B17A54">
        <w:rPr>
          <w:rFonts w:cstheme="minorHAnsi"/>
        </w:rPr>
        <w:t xml:space="preserve"> oraz </w:t>
      </w:r>
      <w:r w:rsidRPr="00B17A54">
        <w:rPr>
          <w:rFonts w:cstheme="minorHAnsi"/>
          <w:b/>
        </w:rPr>
        <w:t>§ 14</w:t>
      </w:r>
      <w:r w:rsidRPr="00B17A54">
        <w:rPr>
          <w:rFonts w:cstheme="minorHAnsi"/>
        </w:rPr>
        <w:t>. W szczególnie uzasadnionych przypadkach dofinansowanie może być wypłacane jako zwrot wydatków poniesionych przez Beneficjenta.</w:t>
      </w:r>
    </w:p>
    <w:p w14:paraId="6BBE39AA" w14:textId="77777777" w:rsidR="00DE335A" w:rsidRPr="00B17A54" w:rsidRDefault="00DE335A" w:rsidP="00291A8B">
      <w:pPr>
        <w:numPr>
          <w:ilvl w:val="3"/>
          <w:numId w:val="67"/>
        </w:numPr>
        <w:tabs>
          <w:tab w:val="num" w:pos="426"/>
        </w:tabs>
        <w:ind w:left="357" w:hanging="357"/>
        <w:rPr>
          <w:rFonts w:cstheme="minorHAnsi"/>
        </w:rPr>
      </w:pPr>
      <w:r w:rsidRPr="00B17A54">
        <w:rPr>
          <w:rFonts w:cstheme="minorHAnsi"/>
        </w:rPr>
        <w:t xml:space="preserve">Beneficjent sporządza harmonogram płatności, o którym mowa w </w:t>
      </w:r>
      <w:r w:rsidRPr="00B17A54">
        <w:rPr>
          <w:rFonts w:cstheme="minorHAnsi"/>
          <w:b/>
        </w:rPr>
        <w:t>ust. 1,</w:t>
      </w:r>
      <w:r w:rsidRPr="00B17A54">
        <w:rPr>
          <w:rFonts w:cstheme="minorHAnsi"/>
        </w:rPr>
        <w:t xml:space="preserve"> w porozumieniu z Instytucją </w:t>
      </w:r>
      <w:r w:rsidR="00A939C3" w:rsidRPr="00B17A54">
        <w:rPr>
          <w:rFonts w:ascii="Calibri" w:eastAsia="Times New Roman" w:hAnsi="Calibri" w:cs="Arial"/>
          <w:lang w:eastAsia="pl-PL"/>
        </w:rPr>
        <w:t>Pośredniczą</w:t>
      </w:r>
      <w:r w:rsidRPr="00B17A54">
        <w:rPr>
          <w:rFonts w:cstheme="minorHAnsi"/>
        </w:rPr>
        <w:t xml:space="preserve">cą FEWiM 2021-2027 i przekazuje za pośrednictwem CST2021, chyba że z przyczyn technicznych nie jest to możliwe. W takim przypadku stosuje się zapisy </w:t>
      </w:r>
      <w:r w:rsidRPr="00B17A54">
        <w:rPr>
          <w:rFonts w:cstheme="minorHAnsi"/>
          <w:b/>
        </w:rPr>
        <w:t>§ 2</w:t>
      </w:r>
      <w:r w:rsidR="0020463C" w:rsidRPr="00B17A54">
        <w:rPr>
          <w:rFonts w:cstheme="minorHAnsi"/>
          <w:b/>
        </w:rPr>
        <w:t>0</w:t>
      </w:r>
      <w:r w:rsidRPr="00B17A54">
        <w:rPr>
          <w:rFonts w:cstheme="minorHAnsi"/>
          <w:b/>
        </w:rPr>
        <w:t xml:space="preserve"> ust. 7</w:t>
      </w:r>
      <w:r w:rsidRPr="00B17A54">
        <w:rPr>
          <w:rFonts w:cstheme="minorHAnsi"/>
        </w:rPr>
        <w:t xml:space="preserve">, przy czym formularz w wersji papierowej harmonogramu płatności jest zgodny z </w:t>
      </w:r>
      <w:r w:rsidRPr="00B17A54">
        <w:rPr>
          <w:rFonts w:cstheme="minorHAnsi"/>
          <w:b/>
        </w:rPr>
        <w:t>załącznikiem nr 3</w:t>
      </w:r>
      <w:r w:rsidRPr="00B17A54">
        <w:rPr>
          <w:rFonts w:cstheme="minorHAnsi"/>
        </w:rPr>
        <w:t xml:space="preserve"> do Umowy.</w:t>
      </w:r>
    </w:p>
    <w:p w14:paraId="7BB73015" w14:textId="77777777" w:rsidR="00DE335A" w:rsidRPr="00B17A54" w:rsidRDefault="00DE335A" w:rsidP="00291A8B">
      <w:pPr>
        <w:numPr>
          <w:ilvl w:val="3"/>
          <w:numId w:val="67"/>
        </w:numPr>
        <w:tabs>
          <w:tab w:val="num" w:pos="426"/>
        </w:tabs>
        <w:ind w:left="357" w:hanging="357"/>
        <w:rPr>
          <w:rFonts w:cstheme="minorHAnsi"/>
        </w:rPr>
      </w:pPr>
      <w:r w:rsidRPr="00B17A54">
        <w:rPr>
          <w:rFonts w:cstheme="minorHAnsi"/>
        </w:rPr>
        <w:t xml:space="preserve">Harmonogram płatności, o którym mowa w </w:t>
      </w:r>
      <w:r w:rsidRPr="00B17A54">
        <w:rPr>
          <w:rFonts w:cstheme="minorHAnsi"/>
          <w:b/>
        </w:rPr>
        <w:t>ust. 1</w:t>
      </w:r>
      <w:r w:rsidRPr="00B17A54">
        <w:rPr>
          <w:rFonts w:cstheme="minorHAnsi"/>
        </w:rPr>
        <w:t xml:space="preserve">, może podlegać aktualizacji. Aktualizacja ta jest skuteczna pod warunkiem akceptacji przez Instytucję </w:t>
      </w:r>
      <w:r w:rsidR="005E5FE5" w:rsidRPr="00B17A54">
        <w:rPr>
          <w:rFonts w:ascii="Calibri" w:eastAsia="Times New Roman" w:hAnsi="Calibri" w:cs="Arial"/>
          <w:lang w:eastAsia="pl-PL"/>
        </w:rPr>
        <w:t>Pośredniczą</w:t>
      </w:r>
      <w:r w:rsidR="005E5FE5" w:rsidRPr="00B17A54">
        <w:rPr>
          <w:rFonts w:cstheme="minorHAnsi"/>
        </w:rPr>
        <w:t>cą</w:t>
      </w:r>
      <w:r w:rsidRPr="00B17A54">
        <w:rPr>
          <w:rFonts w:cstheme="minorHAnsi"/>
        </w:rPr>
        <w:t xml:space="preserve"> FEWiM 2021-2027</w:t>
      </w:r>
      <w:r w:rsidR="00581306" w:rsidRPr="00B17A54">
        <w:rPr>
          <w:rFonts w:cstheme="minorHAnsi"/>
        </w:rPr>
        <w:t>,</w:t>
      </w:r>
      <w:r w:rsidRPr="00B17A54">
        <w:rPr>
          <w:rFonts w:cstheme="minorHAnsi"/>
        </w:rPr>
        <w:t xml:space="preserve"> </w:t>
      </w:r>
      <w:r w:rsidR="00581306" w:rsidRPr="00B17A54">
        <w:rPr>
          <w:rFonts w:cstheme="minorHAnsi"/>
        </w:rPr>
        <w:br/>
      </w:r>
      <w:r w:rsidRPr="00B17A54">
        <w:rPr>
          <w:rFonts w:cstheme="minorHAnsi"/>
        </w:rPr>
        <w:t xml:space="preserve">z zastrzeżeniem </w:t>
      </w:r>
      <w:r w:rsidR="004927DA" w:rsidRPr="00B17A54">
        <w:rPr>
          <w:rFonts w:cstheme="minorHAnsi"/>
          <w:b/>
        </w:rPr>
        <w:t xml:space="preserve">§ 16 ust. </w:t>
      </w:r>
      <w:r w:rsidRPr="00B17A54">
        <w:rPr>
          <w:rFonts w:cstheme="minorHAnsi"/>
          <w:b/>
        </w:rPr>
        <w:t>9</w:t>
      </w:r>
      <w:r w:rsidRPr="00B17A54">
        <w:rPr>
          <w:rFonts w:cstheme="minorHAnsi"/>
        </w:rPr>
        <w:t xml:space="preserve"> i nie wymaga formy aneksu do Umowy zgodnie z </w:t>
      </w:r>
      <w:r w:rsidRPr="00B17A54">
        <w:rPr>
          <w:rFonts w:cstheme="minorHAnsi"/>
          <w:b/>
        </w:rPr>
        <w:t>§</w:t>
      </w:r>
      <w:r w:rsidR="0020463C" w:rsidRPr="00B17A54">
        <w:rPr>
          <w:rFonts w:cstheme="minorHAnsi"/>
          <w:b/>
        </w:rPr>
        <w:t xml:space="preserve"> </w:t>
      </w:r>
      <w:r w:rsidRPr="00B17A54">
        <w:rPr>
          <w:rFonts w:cstheme="minorHAnsi"/>
          <w:b/>
        </w:rPr>
        <w:t>3</w:t>
      </w:r>
      <w:r w:rsidR="0020463C" w:rsidRPr="00B17A54">
        <w:rPr>
          <w:rFonts w:cstheme="minorHAnsi"/>
          <w:b/>
        </w:rPr>
        <w:t>1</w:t>
      </w:r>
      <w:r w:rsidRPr="00B17A54">
        <w:rPr>
          <w:rFonts w:cstheme="minorHAnsi"/>
          <w:b/>
        </w:rPr>
        <w:t xml:space="preserve"> ust. 2 pkt 1</w:t>
      </w:r>
      <w:r w:rsidRPr="00B17A54">
        <w:rPr>
          <w:rFonts w:cstheme="minorHAnsi"/>
        </w:rPr>
        <w:t xml:space="preserve">. Instytucja </w:t>
      </w:r>
      <w:r w:rsidR="005E5FE5" w:rsidRPr="00B17A54">
        <w:rPr>
          <w:rFonts w:ascii="Calibri" w:eastAsia="Times New Roman" w:hAnsi="Calibri" w:cs="Arial"/>
          <w:lang w:eastAsia="pl-PL"/>
        </w:rPr>
        <w:t>Pośredniczą</w:t>
      </w:r>
      <w:r w:rsidR="005E5FE5" w:rsidRPr="00B17A54">
        <w:rPr>
          <w:rFonts w:cstheme="minorHAnsi"/>
        </w:rPr>
        <w:t>ca</w:t>
      </w:r>
      <w:r w:rsidRPr="00B17A54">
        <w:rPr>
          <w:rFonts w:cstheme="minorHAnsi"/>
        </w:rPr>
        <w:t xml:space="preserve"> FEWiM 2021-2027 akceptuje lub odrzuca zmianę harmonogramu płatności w CST2021 w terminie 10 dni roboczych od jej otrzymania. </w:t>
      </w:r>
      <w:r w:rsidRPr="00B17A54">
        <w:rPr>
          <w:rFonts w:eastAsia="Calibri" w:cstheme="minorHAnsi"/>
        </w:rPr>
        <w:t>W przypadku, gdy liderem jest jednostka samorządu terytorialnego (</w:t>
      </w:r>
      <w:proofErr w:type="spellStart"/>
      <w:r w:rsidRPr="00B17A54">
        <w:rPr>
          <w:rFonts w:eastAsia="Calibri" w:cstheme="minorHAnsi"/>
        </w:rPr>
        <w:t>jst</w:t>
      </w:r>
      <w:proofErr w:type="spellEnd"/>
      <w:r w:rsidRPr="00B17A54">
        <w:rPr>
          <w:rFonts w:eastAsia="Calibri" w:cstheme="minorHAnsi"/>
        </w:rPr>
        <w:t>)</w:t>
      </w:r>
      <w:r w:rsidR="0020463C" w:rsidRPr="00B17A54">
        <w:rPr>
          <w:rFonts w:eastAsia="Calibri" w:cstheme="minorHAnsi"/>
        </w:rPr>
        <w:t>,</w:t>
      </w:r>
      <w:r w:rsidRPr="00B17A54">
        <w:rPr>
          <w:rFonts w:eastAsia="Calibri" w:cstheme="minorHAnsi"/>
        </w:rPr>
        <w:t xml:space="preserve"> należy wraz z aktualizacją harmonogramu przekazać informacje dotyczące wartości kwot wnioskowanych w ramach zaliczki w podziale na lidera i Partnera/ów.</w:t>
      </w:r>
      <w:r w:rsidRPr="00B17A54">
        <w:rPr>
          <w:rStyle w:val="Odwoanieprzypisudolnego"/>
          <w:rFonts w:eastAsia="Calibri" w:cstheme="minorHAnsi"/>
        </w:rPr>
        <w:footnoteReference w:id="31"/>
      </w:r>
    </w:p>
    <w:p w14:paraId="3DBC8340" w14:textId="77777777" w:rsidR="00DE335A" w:rsidRPr="00B17A54" w:rsidRDefault="00DE335A" w:rsidP="00291A8B">
      <w:pPr>
        <w:numPr>
          <w:ilvl w:val="3"/>
          <w:numId w:val="67"/>
        </w:numPr>
        <w:tabs>
          <w:tab w:val="num" w:pos="426"/>
        </w:tabs>
        <w:ind w:left="357" w:hanging="357"/>
        <w:rPr>
          <w:rFonts w:cstheme="minorHAnsi"/>
        </w:rPr>
      </w:pPr>
      <w:r w:rsidRPr="00B17A54">
        <w:rPr>
          <w:rFonts w:cstheme="minorHAnsi"/>
        </w:rPr>
        <w:t>Transze dofinansowania są przekazywane na następujący wyodrębniony dla Projektu</w:t>
      </w:r>
      <w:r w:rsidRPr="00B17A54">
        <w:rPr>
          <w:rStyle w:val="Odwoanieprzypisudolnego"/>
          <w:rFonts w:cstheme="minorHAnsi"/>
        </w:rPr>
        <w:footnoteReference w:id="32"/>
      </w:r>
      <w:r w:rsidRPr="00B17A54">
        <w:rPr>
          <w:rFonts w:cstheme="minorHAnsi"/>
        </w:rPr>
        <w:t xml:space="preserve"> rachunek bankowy Beneficjenta:</w:t>
      </w:r>
    </w:p>
    <w:p w14:paraId="0403FE34" w14:textId="77777777" w:rsidR="00DE335A" w:rsidRPr="00B17A54" w:rsidRDefault="00DE335A" w:rsidP="00671FE7">
      <w:pPr>
        <w:tabs>
          <w:tab w:val="num" w:pos="540"/>
        </w:tabs>
        <w:ind w:left="714" w:hanging="357"/>
        <w:rPr>
          <w:rFonts w:cstheme="minorHAnsi"/>
          <w:b/>
        </w:rPr>
      </w:pPr>
      <w:r w:rsidRPr="00B17A54">
        <w:rPr>
          <w:rFonts w:cstheme="minorHAnsi"/>
          <w:b/>
        </w:rPr>
        <w:t>Nazwa Beneficjenta ………………….,</w:t>
      </w:r>
    </w:p>
    <w:p w14:paraId="283BBD1A" w14:textId="77777777" w:rsidR="00DE335A" w:rsidRPr="00B17A54" w:rsidRDefault="00DE335A" w:rsidP="00671FE7">
      <w:pPr>
        <w:tabs>
          <w:tab w:val="num" w:pos="540"/>
        </w:tabs>
        <w:ind w:left="714" w:hanging="357"/>
        <w:rPr>
          <w:rFonts w:cstheme="minorHAnsi"/>
        </w:rPr>
      </w:pPr>
      <w:r w:rsidRPr="00B17A54">
        <w:rPr>
          <w:rFonts w:cstheme="minorHAnsi"/>
        </w:rPr>
        <w:t>Nr rachunku ………………… .</w:t>
      </w:r>
    </w:p>
    <w:p w14:paraId="16D2485E" w14:textId="5811B097" w:rsidR="00DE335A" w:rsidRPr="00B17A54" w:rsidRDefault="00DE335A" w:rsidP="00291A8B">
      <w:pPr>
        <w:numPr>
          <w:ilvl w:val="3"/>
          <w:numId w:val="67"/>
        </w:numPr>
        <w:tabs>
          <w:tab w:val="num" w:pos="426"/>
        </w:tabs>
        <w:ind w:left="357" w:hanging="357"/>
        <w:rPr>
          <w:rFonts w:cstheme="minorHAnsi"/>
        </w:rPr>
      </w:pPr>
      <w:r w:rsidRPr="00B17A54">
        <w:rPr>
          <w:rFonts w:cstheme="minorHAnsi"/>
        </w:rPr>
        <w:t xml:space="preserve">Wszystkie płatności związane z realizacją Umowy powinny być dokonywane za pośrednictwem rachunku bankowego, o którym mowa w </w:t>
      </w:r>
      <w:r w:rsidRPr="00B17A54">
        <w:rPr>
          <w:rFonts w:cstheme="minorHAnsi"/>
          <w:b/>
        </w:rPr>
        <w:t>ust. 4</w:t>
      </w:r>
      <w:r w:rsidRPr="00B17A54">
        <w:rPr>
          <w:rFonts w:cstheme="minorHAnsi"/>
        </w:rPr>
        <w:t xml:space="preserve"> oraz wyodrębnionego dla Projektu rachunku bankowego Beneficjenta będącego </w:t>
      </w:r>
      <w:proofErr w:type="spellStart"/>
      <w:r w:rsidRPr="00B17A54">
        <w:rPr>
          <w:rFonts w:cstheme="minorHAnsi"/>
        </w:rPr>
        <w:t>jst</w:t>
      </w:r>
      <w:proofErr w:type="spellEnd"/>
      <w:r w:rsidRPr="00B17A54">
        <w:rPr>
          <w:rFonts w:cstheme="minorHAnsi"/>
        </w:rPr>
        <w:t>/Partnera/ów/jednostki realizującej Projekt</w:t>
      </w:r>
      <w:r w:rsidRPr="00B17A54">
        <w:rPr>
          <w:rStyle w:val="Odwoanieprzypisudolnego"/>
          <w:rFonts w:cstheme="minorHAnsi"/>
        </w:rPr>
        <w:footnoteReference w:id="33"/>
      </w:r>
      <w:r w:rsidRPr="00B17A54">
        <w:rPr>
          <w:rFonts w:cstheme="minorHAnsi"/>
        </w:rPr>
        <w:t>:</w:t>
      </w:r>
    </w:p>
    <w:p w14:paraId="1C2F0149" w14:textId="77777777" w:rsidR="00DE335A" w:rsidRPr="00B17A54" w:rsidRDefault="00DE335A" w:rsidP="004D3CC2">
      <w:pPr>
        <w:tabs>
          <w:tab w:val="num" w:pos="540"/>
        </w:tabs>
        <w:ind w:left="357"/>
        <w:rPr>
          <w:rFonts w:cstheme="minorHAnsi"/>
        </w:rPr>
      </w:pPr>
      <w:r w:rsidRPr="00B17A54">
        <w:rPr>
          <w:rFonts w:cstheme="minorHAnsi"/>
          <w:b/>
        </w:rPr>
        <w:t xml:space="preserve">Nazwa Beneficjenta będącego </w:t>
      </w:r>
      <w:proofErr w:type="spellStart"/>
      <w:r w:rsidRPr="00B17A54">
        <w:rPr>
          <w:rFonts w:cstheme="minorHAnsi"/>
          <w:b/>
        </w:rPr>
        <w:t>jst</w:t>
      </w:r>
      <w:proofErr w:type="spellEnd"/>
      <w:r w:rsidRPr="00B17A54">
        <w:rPr>
          <w:rFonts w:cstheme="minorHAnsi"/>
          <w:b/>
        </w:rPr>
        <w:t>/Partnera/ów/ i/lub jednostki realizującej Projekt ………………………………..</w:t>
      </w:r>
    </w:p>
    <w:p w14:paraId="52511DC4" w14:textId="77777777" w:rsidR="00DE335A" w:rsidRPr="00B17A54" w:rsidRDefault="00DE335A" w:rsidP="004D3CC2">
      <w:pPr>
        <w:tabs>
          <w:tab w:val="num" w:pos="426"/>
        </w:tabs>
        <w:ind w:left="357"/>
        <w:rPr>
          <w:rFonts w:cstheme="minorHAnsi"/>
        </w:rPr>
      </w:pPr>
      <w:r w:rsidRPr="00B17A54">
        <w:rPr>
          <w:rFonts w:cstheme="minorHAnsi"/>
        </w:rPr>
        <w:t>Nr rachunku ………………… .</w:t>
      </w:r>
    </w:p>
    <w:p w14:paraId="0CEFD6A7" w14:textId="77777777" w:rsidR="00DE335A" w:rsidRPr="00B17A54" w:rsidRDefault="00DE335A" w:rsidP="00291A8B">
      <w:pPr>
        <w:numPr>
          <w:ilvl w:val="3"/>
          <w:numId w:val="67"/>
        </w:numPr>
        <w:tabs>
          <w:tab w:val="clear" w:pos="540"/>
        </w:tabs>
        <w:ind w:left="357" w:hanging="357"/>
        <w:rPr>
          <w:rFonts w:cstheme="minorHAnsi"/>
        </w:rPr>
      </w:pPr>
      <w:r w:rsidRPr="00B17A54">
        <w:rPr>
          <w:rFonts w:cstheme="minorHAnsi"/>
        </w:rPr>
        <w:t xml:space="preserve">Beneficjent zobowiązuje się utrzymać rachunek bankowy, o którym mowa w </w:t>
      </w:r>
      <w:r w:rsidRPr="00B17A54">
        <w:rPr>
          <w:rFonts w:cstheme="minorHAnsi"/>
          <w:b/>
        </w:rPr>
        <w:t>ust. 4</w:t>
      </w:r>
      <w:r w:rsidR="00595F94" w:rsidRPr="00B17A54">
        <w:rPr>
          <w:rFonts w:cstheme="minorHAnsi"/>
        </w:rPr>
        <w:t>,</w:t>
      </w:r>
      <w:r w:rsidRPr="00B17A54">
        <w:rPr>
          <w:rFonts w:cstheme="minorHAnsi"/>
        </w:rPr>
        <w:t xml:space="preserve"> do chwili ostatecznego rozliczenia Projektu.</w:t>
      </w:r>
    </w:p>
    <w:p w14:paraId="680A6E1A" w14:textId="77777777" w:rsidR="00DE335A" w:rsidRPr="00B17A54" w:rsidRDefault="00DE335A" w:rsidP="00291A8B">
      <w:pPr>
        <w:numPr>
          <w:ilvl w:val="3"/>
          <w:numId w:val="67"/>
        </w:numPr>
        <w:tabs>
          <w:tab w:val="num" w:pos="426"/>
        </w:tabs>
        <w:ind w:left="357" w:hanging="357"/>
        <w:rPr>
          <w:rFonts w:cstheme="minorHAnsi"/>
        </w:rPr>
      </w:pPr>
      <w:r w:rsidRPr="00B17A54">
        <w:rPr>
          <w:rFonts w:cstheme="minorHAnsi"/>
        </w:rPr>
        <w:t>Beneficjent nie może</w:t>
      </w:r>
      <w:r w:rsidRPr="00B17A54">
        <w:rPr>
          <w:rFonts w:cstheme="minorHAnsi"/>
          <w:i/>
        </w:rPr>
        <w:t xml:space="preserve"> </w:t>
      </w:r>
      <w:r w:rsidRPr="00B17A54">
        <w:rPr>
          <w:rFonts w:cstheme="minorHAnsi"/>
        </w:rPr>
        <w:t xml:space="preserve">przeznaczać otrzymanych na wyodrębniony rachunek bankowy dla Projektu transz dofinansowania na cele inne niż związane z Projektem, w szczególności na tymczasowe finansowanie swojej podstawowej, pozaprojektowej działalności. W przypadku naruszenia postanowień, o których mowa w zdaniu pierwszym, stosuje się przepisy </w:t>
      </w:r>
      <w:r w:rsidRPr="00B17A54">
        <w:rPr>
          <w:rFonts w:cstheme="minorHAnsi"/>
          <w:b/>
        </w:rPr>
        <w:t>§ 1</w:t>
      </w:r>
      <w:r w:rsidR="00595F94" w:rsidRPr="00B17A54">
        <w:rPr>
          <w:rFonts w:cstheme="minorHAnsi"/>
          <w:b/>
        </w:rPr>
        <w:t>7</w:t>
      </w:r>
      <w:r w:rsidRPr="00B17A54">
        <w:rPr>
          <w:rFonts w:cstheme="minorHAnsi"/>
          <w:b/>
        </w:rPr>
        <w:t>.</w:t>
      </w:r>
    </w:p>
    <w:p w14:paraId="732EC671" w14:textId="77777777" w:rsidR="00DE335A" w:rsidRPr="00734DDB" w:rsidRDefault="00DE335A" w:rsidP="00291A8B">
      <w:pPr>
        <w:numPr>
          <w:ilvl w:val="3"/>
          <w:numId w:val="67"/>
        </w:numPr>
        <w:tabs>
          <w:tab w:val="num" w:pos="426"/>
        </w:tabs>
        <w:ind w:left="357" w:hanging="357"/>
      </w:pPr>
      <w:r w:rsidRPr="00B17A54">
        <w:rPr>
          <w:rFonts w:cstheme="minorHAnsi"/>
        </w:rPr>
        <w:lastRenderedPageBreak/>
        <w:t xml:space="preserve">Wszystkie płatności dokonywane w związku z realizacją Umowy pomiędzy Beneficjentem a Partnerem bądź pomiędzy Partnerami powinny być dokonywane za pośrednictwem rachunków bankowych, o których mowa w </w:t>
      </w:r>
      <w:r w:rsidRPr="00B17A54">
        <w:rPr>
          <w:rFonts w:cstheme="minorHAnsi"/>
          <w:b/>
        </w:rPr>
        <w:t xml:space="preserve">ust. 4 </w:t>
      </w:r>
      <w:r w:rsidRPr="00B17A54">
        <w:rPr>
          <w:rFonts w:cstheme="minorHAnsi"/>
        </w:rPr>
        <w:t xml:space="preserve">i </w:t>
      </w:r>
      <w:r w:rsidRPr="00B17A54">
        <w:rPr>
          <w:rFonts w:cstheme="minorHAnsi"/>
          <w:b/>
        </w:rPr>
        <w:t>ust. 5</w:t>
      </w:r>
      <w:r w:rsidRPr="00734DDB">
        <w:rPr>
          <w:rStyle w:val="Odwoanieprzypisudolnego"/>
        </w:rPr>
        <w:footnoteReference w:id="34"/>
      </w:r>
      <w:r w:rsidRPr="00734DDB">
        <w:t>.</w:t>
      </w:r>
    </w:p>
    <w:p w14:paraId="647FC593" w14:textId="77777777" w:rsidR="00827667" w:rsidRPr="00F10EEF" w:rsidRDefault="00DE335A" w:rsidP="00291A8B">
      <w:pPr>
        <w:numPr>
          <w:ilvl w:val="3"/>
          <w:numId w:val="67"/>
        </w:numPr>
        <w:tabs>
          <w:tab w:val="num" w:pos="426"/>
        </w:tabs>
        <w:ind w:left="357" w:hanging="357"/>
        <w:rPr>
          <w:rFonts w:cstheme="minorHAnsi"/>
        </w:rPr>
      </w:pPr>
      <w:r w:rsidRPr="00B17A54">
        <w:rPr>
          <w:rFonts w:eastAsia="Calibri" w:cstheme="minorHAnsi"/>
        </w:rPr>
        <w:t xml:space="preserve">Beneficjent zobowiązany jest do zwrotu odsetek bankowych powstałych na skutek przechowywania zaliczki na rachunkach, o których mowa w </w:t>
      </w:r>
      <w:r w:rsidRPr="00B17A54">
        <w:rPr>
          <w:rFonts w:eastAsia="Calibri" w:cstheme="minorHAnsi"/>
          <w:b/>
        </w:rPr>
        <w:t xml:space="preserve">ust. 4 </w:t>
      </w:r>
      <w:r w:rsidRPr="00B17A54">
        <w:rPr>
          <w:rFonts w:eastAsia="Calibri" w:cstheme="minorHAnsi"/>
        </w:rPr>
        <w:t>i</w:t>
      </w:r>
      <w:r w:rsidRPr="00B17A54">
        <w:rPr>
          <w:rFonts w:eastAsia="Calibri" w:cstheme="minorHAnsi"/>
          <w:b/>
        </w:rPr>
        <w:t xml:space="preserve"> </w:t>
      </w:r>
      <w:r w:rsidR="000C7C41" w:rsidRPr="00B17A54">
        <w:rPr>
          <w:rFonts w:eastAsia="Calibri" w:cstheme="minorHAnsi"/>
          <w:b/>
        </w:rPr>
        <w:t xml:space="preserve">ust. </w:t>
      </w:r>
      <w:r w:rsidRPr="00B17A54">
        <w:rPr>
          <w:rFonts w:eastAsia="Calibri" w:cstheme="minorHAnsi"/>
          <w:b/>
        </w:rPr>
        <w:t>5</w:t>
      </w:r>
      <w:r w:rsidRPr="00B17A54">
        <w:rPr>
          <w:rFonts w:eastAsia="Calibri" w:cstheme="minorHAnsi"/>
        </w:rPr>
        <w:t xml:space="preserve">, </w:t>
      </w:r>
      <w:r w:rsidRPr="00B17A54">
        <w:rPr>
          <w:rFonts w:cstheme="minorHAnsi"/>
        </w:rPr>
        <w:t xml:space="preserve">na rachunek bankowy wskazany przez Instytucję </w:t>
      </w:r>
      <w:r w:rsidR="00A939C3" w:rsidRPr="00B17A54">
        <w:rPr>
          <w:rFonts w:ascii="Calibri" w:eastAsia="Times New Roman" w:hAnsi="Calibri" w:cs="Arial"/>
          <w:lang w:eastAsia="pl-PL"/>
        </w:rPr>
        <w:t>Pośredniczą</w:t>
      </w:r>
      <w:r w:rsidRPr="00B17A54">
        <w:rPr>
          <w:rFonts w:cstheme="minorHAnsi"/>
        </w:rPr>
        <w:t>cą FEWiM 2021-2027 w terminie 10 dni roboczych po zakończeniu okresu rozliczeniowego i/lub w terminie złożenia końcowego wniosku o płatność</w:t>
      </w:r>
      <w:r w:rsidRPr="00B17A54">
        <w:rPr>
          <w:rStyle w:val="Odwoanieprzypisudolnego"/>
          <w:rFonts w:cstheme="minorHAnsi"/>
        </w:rPr>
        <w:footnoteReference w:id="35"/>
      </w:r>
      <w:r w:rsidRPr="00B17A54">
        <w:rPr>
          <w:rFonts w:cstheme="minorHAnsi"/>
        </w:rPr>
        <w:t>.</w:t>
      </w:r>
      <w:r w:rsidR="0029103E" w:rsidRPr="00B17A54">
        <w:rPr>
          <w:rFonts w:cstheme="minorHAnsi"/>
        </w:rPr>
        <w:t xml:space="preserve"> </w:t>
      </w:r>
      <w:r w:rsidRPr="00B17A54">
        <w:rPr>
          <w:rFonts w:cstheme="minorHAnsi"/>
        </w:rPr>
        <w:t>W</w:t>
      </w:r>
      <w:r w:rsidR="0029103E" w:rsidRPr="00B17A54">
        <w:rPr>
          <w:rFonts w:cstheme="minorHAnsi"/>
        </w:rPr>
        <w:t> </w:t>
      </w:r>
      <w:r w:rsidRPr="00B17A54">
        <w:rPr>
          <w:rFonts w:cstheme="minorHAnsi"/>
        </w:rPr>
        <w:t>tytule przelewu Beneficjent wskazuje numer Umowy oraz tytuł zwrotu.</w:t>
      </w:r>
    </w:p>
    <w:p w14:paraId="14CB813B" w14:textId="77777777" w:rsidR="00DE335A" w:rsidRPr="00F10EEF" w:rsidRDefault="00DE335A" w:rsidP="00291A8B">
      <w:pPr>
        <w:numPr>
          <w:ilvl w:val="3"/>
          <w:numId w:val="67"/>
        </w:numPr>
        <w:tabs>
          <w:tab w:val="num" w:pos="426"/>
        </w:tabs>
        <w:ind w:left="357" w:hanging="357"/>
        <w:rPr>
          <w:rFonts w:cstheme="minorHAnsi"/>
        </w:rPr>
      </w:pPr>
      <w:r w:rsidRPr="00B17A54">
        <w:t>W przypadku dokonania przez Beneficjenta cesji praw z Umowy będzie to rachunek bankowy cesjonariusza (banku kredytującego).</w:t>
      </w:r>
    </w:p>
    <w:p w14:paraId="762DBFAF" w14:textId="77777777" w:rsidR="00DE335A" w:rsidRPr="00B17A54" w:rsidRDefault="00DE335A" w:rsidP="00F10EEF">
      <w:pPr>
        <w:spacing w:before="200" w:after="60"/>
        <w:jc w:val="center"/>
        <w:rPr>
          <w:rFonts w:cstheme="minorHAnsi"/>
          <w:b/>
        </w:rPr>
      </w:pPr>
      <w:r w:rsidRPr="00B17A54">
        <w:rPr>
          <w:rFonts w:cstheme="minorHAnsi"/>
          <w:b/>
        </w:rPr>
        <w:t>Transze dofinansowania</w:t>
      </w:r>
    </w:p>
    <w:p w14:paraId="541F8F5D" w14:textId="77777777" w:rsidR="00DE335A" w:rsidRPr="00B17A54" w:rsidRDefault="00DE335A" w:rsidP="00DE335A">
      <w:pPr>
        <w:spacing w:after="60"/>
        <w:jc w:val="center"/>
        <w:rPr>
          <w:rFonts w:cstheme="minorHAnsi"/>
          <w:b/>
        </w:rPr>
      </w:pPr>
      <w:r w:rsidRPr="00B17A54">
        <w:rPr>
          <w:rFonts w:cstheme="minorHAnsi"/>
          <w:b/>
        </w:rPr>
        <w:t xml:space="preserve">§ 14 </w:t>
      </w:r>
    </w:p>
    <w:p w14:paraId="59CBC71D" w14:textId="77777777" w:rsidR="00DE335A" w:rsidRPr="00B17A54" w:rsidRDefault="00DE335A" w:rsidP="00291A8B">
      <w:pPr>
        <w:pStyle w:val="Tekstpodstawowy"/>
        <w:numPr>
          <w:ilvl w:val="0"/>
          <w:numId w:val="68"/>
        </w:numPr>
        <w:tabs>
          <w:tab w:val="clear" w:pos="360"/>
          <w:tab w:val="num" w:pos="426"/>
        </w:tabs>
        <w:autoSpaceDE w:val="0"/>
        <w:autoSpaceDN w:val="0"/>
        <w:spacing w:after="0"/>
        <w:ind w:left="357" w:hanging="357"/>
        <w:rPr>
          <w:rFonts w:cstheme="minorHAnsi"/>
        </w:rPr>
      </w:pPr>
      <w:r w:rsidRPr="00B17A54">
        <w:rPr>
          <w:rFonts w:cstheme="minorHAnsi"/>
        </w:rPr>
        <w:t xml:space="preserve">Strony ustalają następujące warunki przekazania transzy dofinansowania, z zastrzeżeniem </w:t>
      </w:r>
      <w:r w:rsidR="00A56DC3" w:rsidRPr="00B17A54">
        <w:rPr>
          <w:rFonts w:cstheme="minorHAnsi"/>
        </w:rPr>
        <w:br/>
      </w:r>
      <w:r w:rsidRPr="00B17A54">
        <w:rPr>
          <w:rFonts w:cstheme="minorHAnsi"/>
          <w:b/>
        </w:rPr>
        <w:t>ust. 2-4</w:t>
      </w:r>
      <w:r w:rsidRPr="00B17A54">
        <w:rPr>
          <w:rFonts w:cstheme="minorHAnsi"/>
        </w:rPr>
        <w:t>:</w:t>
      </w:r>
    </w:p>
    <w:p w14:paraId="79A285B0" w14:textId="77777777" w:rsidR="00DE335A" w:rsidRPr="00B17A54" w:rsidRDefault="00DE335A" w:rsidP="00291A8B">
      <w:pPr>
        <w:numPr>
          <w:ilvl w:val="1"/>
          <w:numId w:val="68"/>
        </w:numPr>
        <w:tabs>
          <w:tab w:val="left" w:pos="142"/>
        </w:tabs>
        <w:ind w:left="714" w:hanging="357"/>
        <w:rPr>
          <w:rFonts w:cstheme="minorHAnsi"/>
        </w:rPr>
      </w:pPr>
      <w:r w:rsidRPr="00B17A54">
        <w:rPr>
          <w:rFonts w:cstheme="minorHAnsi"/>
        </w:rPr>
        <w:t xml:space="preserve">pierwsza transza dofinansowania jest przekazywana w wysokości określonej w pierwszym wniosku o płatność i w terminie określonym w harmonogramie płatności, o którym mowa </w:t>
      </w:r>
      <w:r w:rsidR="006E570A" w:rsidRPr="00B17A54">
        <w:rPr>
          <w:rFonts w:cstheme="minorHAnsi"/>
        </w:rPr>
        <w:t>w</w:t>
      </w:r>
      <w:r w:rsidR="006E570A" w:rsidRPr="00B17A54">
        <w:rPr>
          <w:rFonts w:cstheme="minorHAnsi"/>
          <w:b/>
        </w:rPr>
        <w:t xml:space="preserve"> § </w:t>
      </w:r>
      <w:r w:rsidRPr="00B17A54">
        <w:rPr>
          <w:rFonts w:cstheme="minorHAnsi"/>
          <w:b/>
        </w:rPr>
        <w:t>13 ust. 1</w:t>
      </w:r>
      <w:r w:rsidRPr="00B17A54">
        <w:rPr>
          <w:rFonts w:cstheme="minorHAnsi"/>
        </w:rPr>
        <w:t>,</w:t>
      </w:r>
      <w:r w:rsidRPr="00B17A54">
        <w:rPr>
          <w:rFonts w:cstheme="minorHAnsi"/>
          <w:i/>
        </w:rPr>
        <w:t xml:space="preserve"> </w:t>
      </w:r>
      <w:r w:rsidRPr="00B17A54">
        <w:rPr>
          <w:rFonts w:cstheme="minorHAnsi"/>
        </w:rPr>
        <w:t xml:space="preserve">pod warunkiem wniesienia zabezpieczenia, o którym mowa </w:t>
      </w:r>
      <w:r w:rsidRPr="00734DDB">
        <w:t xml:space="preserve">w </w:t>
      </w:r>
      <w:r w:rsidRPr="00B17A54">
        <w:rPr>
          <w:rFonts w:cstheme="minorHAnsi"/>
          <w:b/>
        </w:rPr>
        <w:t>§ 1</w:t>
      </w:r>
      <w:r w:rsidR="00640D48" w:rsidRPr="00B17A54">
        <w:rPr>
          <w:rFonts w:cstheme="minorHAnsi"/>
          <w:b/>
        </w:rPr>
        <w:t>8</w:t>
      </w:r>
      <w:r w:rsidRPr="00B17A54">
        <w:rPr>
          <w:rStyle w:val="Odwoanieprzypisudolnego"/>
          <w:rFonts w:cstheme="minorHAnsi"/>
        </w:rPr>
        <w:footnoteReference w:id="36"/>
      </w:r>
      <w:r w:rsidRPr="00B17A54">
        <w:rPr>
          <w:rFonts w:cstheme="minorHAnsi"/>
        </w:rPr>
        <w:t>,</w:t>
      </w:r>
    </w:p>
    <w:p w14:paraId="6AEFAF30" w14:textId="77777777" w:rsidR="00DE335A" w:rsidRPr="00B17A54" w:rsidRDefault="00DE335A" w:rsidP="00291A8B">
      <w:pPr>
        <w:numPr>
          <w:ilvl w:val="1"/>
          <w:numId w:val="68"/>
        </w:numPr>
        <w:tabs>
          <w:tab w:val="left" w:pos="142"/>
        </w:tabs>
        <w:ind w:left="714" w:hanging="357"/>
        <w:rPr>
          <w:rFonts w:cstheme="minorHAnsi"/>
        </w:rPr>
      </w:pPr>
      <w:r w:rsidRPr="00B17A54">
        <w:rPr>
          <w:rFonts w:cstheme="minorHAnsi"/>
        </w:rPr>
        <w:t>kolejne transze dofinansowania są przekazywane po:</w:t>
      </w:r>
    </w:p>
    <w:p w14:paraId="0820C731" w14:textId="77777777" w:rsidR="009C1330" w:rsidRPr="00B17A54" w:rsidRDefault="009C1330" w:rsidP="00291A8B">
      <w:pPr>
        <w:numPr>
          <w:ilvl w:val="2"/>
          <w:numId w:val="68"/>
        </w:numPr>
        <w:tabs>
          <w:tab w:val="left" w:pos="142"/>
        </w:tabs>
        <w:ind w:left="993" w:hanging="284"/>
      </w:pPr>
      <w:r w:rsidRPr="00B17A54">
        <w:rPr>
          <w:rFonts w:cs="Calibri"/>
        </w:rPr>
        <w:t xml:space="preserve">złożeniu wniosku o płatność i </w:t>
      </w:r>
      <w:r w:rsidRPr="00B17A54">
        <w:t xml:space="preserve">uznaniu za kwalifikowalne wydatków w wysokości co najmniej 70% dotychczas otrzymanej/otrzymanych zaliczki/zaliczek, w ramach dotychczas złożonych wniosków/wniosku o płatność, zgodnie z </w:t>
      </w:r>
      <w:r w:rsidRPr="00B17A54">
        <w:rPr>
          <w:b/>
        </w:rPr>
        <w:t xml:space="preserve">§ 16 ust. 1 </w:t>
      </w:r>
      <w:r w:rsidRPr="00B17A54">
        <w:t>i</w:t>
      </w:r>
      <w:r w:rsidRPr="00B17A54">
        <w:rPr>
          <w:b/>
        </w:rPr>
        <w:t xml:space="preserve"> ust. 2</w:t>
      </w:r>
      <w:r w:rsidRPr="00B17A54">
        <w:t xml:space="preserve">, z zastrzeżeniem, że nie stwierdzono okoliczności, o których mowa w </w:t>
      </w:r>
      <w:r w:rsidRPr="00B17A54">
        <w:rPr>
          <w:b/>
        </w:rPr>
        <w:t>ust. 5</w:t>
      </w:r>
      <w:r w:rsidRPr="00B17A54">
        <w:t xml:space="preserve">, oraz przy uwzględnieniu zapisów </w:t>
      </w:r>
      <w:r w:rsidRPr="00B17A54">
        <w:rPr>
          <w:b/>
        </w:rPr>
        <w:t>§</w:t>
      </w:r>
      <w:r w:rsidR="00DE2E56" w:rsidRPr="00B17A54">
        <w:rPr>
          <w:b/>
        </w:rPr>
        <w:t xml:space="preserve"> </w:t>
      </w:r>
      <w:r w:rsidRPr="00B17A54">
        <w:rPr>
          <w:b/>
        </w:rPr>
        <w:t>15 ust. 1</w:t>
      </w:r>
      <w:r w:rsidRPr="00B17A54">
        <w:t xml:space="preserve"> lub zwrocie zaliczki,</w:t>
      </w:r>
    </w:p>
    <w:p w14:paraId="6C8654ED" w14:textId="77777777" w:rsidR="00DE335A" w:rsidRPr="00B17A54" w:rsidRDefault="00DE335A" w:rsidP="00291A8B">
      <w:pPr>
        <w:numPr>
          <w:ilvl w:val="2"/>
          <w:numId w:val="68"/>
        </w:numPr>
        <w:tabs>
          <w:tab w:val="left" w:pos="142"/>
        </w:tabs>
        <w:ind w:left="993" w:hanging="284"/>
        <w:rPr>
          <w:rFonts w:cstheme="minorHAnsi"/>
        </w:rPr>
      </w:pPr>
      <w:r w:rsidRPr="00B17A54">
        <w:rPr>
          <w:rFonts w:cstheme="minorHAnsi"/>
        </w:rPr>
        <w:t xml:space="preserve">zatwierdzeniu przez Instytucję </w:t>
      </w:r>
      <w:r w:rsidR="00A939C3" w:rsidRPr="00B17A54">
        <w:rPr>
          <w:rFonts w:ascii="Calibri" w:eastAsia="Times New Roman" w:hAnsi="Calibri" w:cs="Arial"/>
          <w:lang w:eastAsia="pl-PL"/>
        </w:rPr>
        <w:t>Pośredniczą</w:t>
      </w:r>
      <w:r w:rsidRPr="00B17A54">
        <w:rPr>
          <w:rFonts w:cstheme="minorHAnsi"/>
        </w:rPr>
        <w:t xml:space="preserve">cą FEWiM 2021-2027 wniosku o płatność rozliczającego przedostatnią transzę dofinansowania, zgodnie z </w:t>
      </w:r>
      <w:r w:rsidRPr="00B17A54">
        <w:rPr>
          <w:rFonts w:cstheme="minorHAnsi"/>
          <w:b/>
        </w:rPr>
        <w:t>§ 16 ust. 5</w:t>
      </w:r>
      <w:r w:rsidRPr="00B17A54">
        <w:rPr>
          <w:rStyle w:val="Odwoanieprzypisudolnego"/>
          <w:rFonts w:cstheme="minorHAnsi"/>
        </w:rPr>
        <w:footnoteReference w:id="37"/>
      </w:r>
      <w:r w:rsidRPr="00B17A54">
        <w:rPr>
          <w:rFonts w:cstheme="minorHAnsi"/>
        </w:rPr>
        <w:t>,</w:t>
      </w:r>
    </w:p>
    <w:p w14:paraId="7874F5CA" w14:textId="77777777" w:rsidR="00DE335A" w:rsidRPr="00B17A54" w:rsidRDefault="00DE335A" w:rsidP="00291A8B">
      <w:pPr>
        <w:numPr>
          <w:ilvl w:val="2"/>
          <w:numId w:val="68"/>
        </w:numPr>
        <w:tabs>
          <w:tab w:val="left" w:pos="142"/>
        </w:tabs>
        <w:ind w:left="993" w:hanging="284"/>
        <w:rPr>
          <w:rFonts w:cstheme="minorHAnsi"/>
        </w:rPr>
      </w:pPr>
      <w:r w:rsidRPr="00B17A54">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B17A54">
        <w:rPr>
          <w:rStyle w:val="Odwoanieprzypisudolnego"/>
          <w:rFonts w:cstheme="minorHAnsi"/>
        </w:rPr>
        <w:footnoteReference w:id="38"/>
      </w:r>
      <w:r w:rsidRPr="00B17A54">
        <w:rPr>
          <w:rFonts w:cstheme="minorHAnsi"/>
        </w:rPr>
        <w:t>.</w:t>
      </w:r>
    </w:p>
    <w:p w14:paraId="3A064397" w14:textId="77777777" w:rsidR="00DE335A" w:rsidRPr="00B17A54" w:rsidRDefault="00DE335A" w:rsidP="00291A8B">
      <w:pPr>
        <w:numPr>
          <w:ilvl w:val="0"/>
          <w:numId w:val="68"/>
        </w:numPr>
        <w:tabs>
          <w:tab w:val="clear" w:pos="360"/>
          <w:tab w:val="num" w:pos="426"/>
        </w:tabs>
        <w:ind w:left="357" w:hanging="357"/>
        <w:rPr>
          <w:rFonts w:cstheme="minorHAnsi"/>
        </w:rPr>
      </w:pPr>
      <w:r w:rsidRPr="00B17A54">
        <w:rPr>
          <w:rFonts w:cstheme="minorHAnsi"/>
        </w:rPr>
        <w:t>Transze dofinansowania są przekazywane:</w:t>
      </w:r>
    </w:p>
    <w:p w14:paraId="1D5BBF6A" w14:textId="77777777" w:rsidR="00DE335A" w:rsidRPr="00B17A54" w:rsidRDefault="00DE335A" w:rsidP="00291A8B">
      <w:pPr>
        <w:numPr>
          <w:ilvl w:val="1"/>
          <w:numId w:val="68"/>
        </w:numPr>
        <w:ind w:left="714" w:hanging="357"/>
        <w:rPr>
          <w:rFonts w:cstheme="minorHAnsi"/>
        </w:rPr>
      </w:pPr>
      <w:r w:rsidRPr="00B17A54">
        <w:rPr>
          <w:rFonts w:cstheme="minorHAnsi"/>
        </w:rPr>
        <w:t xml:space="preserve">w zakresie środków, o których mowa w </w:t>
      </w:r>
      <w:r w:rsidRPr="00B17A54">
        <w:rPr>
          <w:rFonts w:cstheme="minorHAnsi"/>
          <w:b/>
        </w:rPr>
        <w:t xml:space="preserve">§ 2 ust. 6 pkt 1 </w:t>
      </w:r>
      <w:r w:rsidRPr="00B17A54">
        <w:rPr>
          <w:rFonts w:cstheme="minorHAnsi"/>
        </w:rPr>
        <w:t xml:space="preserve">w terminie, o którym mowa w § 2 pkt 5 rozporządzenia Ministra Finansów z dnia 21 grudnia 2012 r. w sprawie płatności w ramach programów finansowanych z udziałem środków europejskich oraz przekazywania informacji dotyczących tych płatności, przy czym Instytucja </w:t>
      </w:r>
      <w:r w:rsidR="00A939C3" w:rsidRPr="00B17A54">
        <w:rPr>
          <w:rFonts w:ascii="Calibri" w:eastAsia="Times New Roman" w:hAnsi="Calibri" w:cs="Arial"/>
          <w:lang w:eastAsia="pl-PL"/>
        </w:rPr>
        <w:t>Pośredniczą</w:t>
      </w:r>
      <w:r w:rsidRPr="00B17A54">
        <w:rPr>
          <w:rFonts w:cstheme="minorHAnsi"/>
        </w:rPr>
        <w:t xml:space="preserve">ca FEWiM 2021-2027 zobowiązuje się do przekazania Bankowi Gospodarstwa Krajowego zlecenia płatności w </w:t>
      </w:r>
      <w:r w:rsidRPr="00B17A54">
        <w:rPr>
          <w:rFonts w:cstheme="minorHAnsi"/>
        </w:rPr>
        <w:lastRenderedPageBreak/>
        <w:t>terminie do 5 dni roboczych od dnia zweryfikowania przez nią wniosku o płatność rozliczającego ostatnią transzę dofinansowania,</w:t>
      </w:r>
    </w:p>
    <w:p w14:paraId="63CB0AE4" w14:textId="77777777" w:rsidR="00DE335A" w:rsidRPr="00B17A54" w:rsidRDefault="00DE335A" w:rsidP="00291A8B">
      <w:pPr>
        <w:numPr>
          <w:ilvl w:val="1"/>
          <w:numId w:val="68"/>
        </w:numPr>
        <w:ind w:left="714" w:hanging="357"/>
        <w:rPr>
          <w:rFonts w:cstheme="minorHAnsi"/>
        </w:rPr>
      </w:pPr>
      <w:r w:rsidRPr="00B17A54">
        <w:rPr>
          <w:rFonts w:cstheme="minorHAnsi"/>
        </w:rPr>
        <w:t xml:space="preserve">w zakresie środków, o których mowa w </w:t>
      </w:r>
      <w:r w:rsidRPr="00B17A54">
        <w:rPr>
          <w:rFonts w:cstheme="minorHAnsi"/>
          <w:b/>
        </w:rPr>
        <w:t>§ 2 ust. 6 pkt 2</w:t>
      </w:r>
      <w:r w:rsidRPr="00B17A54">
        <w:rPr>
          <w:rFonts w:cstheme="minorHAnsi"/>
        </w:rPr>
        <w:t xml:space="preserve">, w terminie płatności, o którym mowa w </w:t>
      </w:r>
      <w:r w:rsidRPr="00B17A54">
        <w:rPr>
          <w:rFonts w:cstheme="minorHAnsi"/>
          <w:b/>
        </w:rPr>
        <w:t>pkt 1</w:t>
      </w:r>
      <w:r w:rsidRPr="00B17A54">
        <w:rPr>
          <w:rFonts w:cstheme="minorHAnsi"/>
        </w:rPr>
        <w:t>.</w:t>
      </w:r>
    </w:p>
    <w:p w14:paraId="7F6DAE4E" w14:textId="77777777" w:rsidR="00DE335A" w:rsidRPr="00B17A54" w:rsidRDefault="00DE335A" w:rsidP="00614EDB">
      <w:pPr>
        <w:numPr>
          <w:ilvl w:val="0"/>
          <w:numId w:val="68"/>
        </w:numPr>
        <w:tabs>
          <w:tab w:val="left" w:pos="142"/>
        </w:tabs>
        <w:rPr>
          <w:rFonts w:cstheme="minorHAnsi"/>
        </w:rPr>
      </w:pPr>
      <w:r w:rsidRPr="00B17A54">
        <w:rPr>
          <w:rFonts w:cstheme="minorHAnsi"/>
        </w:rPr>
        <w:t xml:space="preserve">Warunkiem przekazania dofinansowania Beneficjentowi jest dostępność środków na rachunku bankowym Banku Gospodarstwa Krajowego oraz rachunku bankowym Instytucji </w:t>
      </w:r>
      <w:r w:rsidR="00A939C3" w:rsidRPr="00B17A54">
        <w:rPr>
          <w:rFonts w:ascii="Calibri" w:eastAsia="Times New Roman" w:hAnsi="Calibri" w:cs="Arial"/>
          <w:lang w:eastAsia="pl-PL"/>
        </w:rPr>
        <w:t>Pośredniczą</w:t>
      </w:r>
      <w:r w:rsidRPr="00B17A54">
        <w:rPr>
          <w:rFonts w:cstheme="minorHAnsi"/>
        </w:rPr>
        <w:t>cej FEWiM 2021-2027.</w:t>
      </w:r>
    </w:p>
    <w:p w14:paraId="2DC4F29A" w14:textId="77777777" w:rsidR="00DE335A" w:rsidRPr="00B17A54" w:rsidRDefault="00DE335A" w:rsidP="00614EDB">
      <w:pPr>
        <w:numPr>
          <w:ilvl w:val="0"/>
          <w:numId w:val="68"/>
        </w:numPr>
        <w:tabs>
          <w:tab w:val="left" w:pos="142"/>
        </w:tabs>
        <w:rPr>
          <w:rFonts w:cstheme="minorHAnsi"/>
        </w:rPr>
      </w:pPr>
      <w:r w:rsidRPr="00B17A54">
        <w:rPr>
          <w:rFonts w:cstheme="minorHAnsi"/>
        </w:rPr>
        <w:t xml:space="preserve">W przypadku niemożliwości dokonania wypłaty transzy dofinansowania spowodowanej okresowym brakiem środków, o których mowa w </w:t>
      </w:r>
      <w:r w:rsidRPr="00B17A54">
        <w:rPr>
          <w:rFonts w:cstheme="minorHAnsi"/>
          <w:b/>
        </w:rPr>
        <w:t>§ 2 ust. 6</w:t>
      </w:r>
      <w:r w:rsidRPr="00B17A54">
        <w:rPr>
          <w:rFonts w:cstheme="minorHAnsi"/>
        </w:rPr>
        <w:t xml:space="preserve">, Beneficjent ma prawo renegocjować harmonogram </w:t>
      </w:r>
      <w:r w:rsidRPr="00B17A54">
        <w:t>określony we Wniosku o dofinansowanie</w:t>
      </w:r>
      <w:r w:rsidRPr="00B17A54">
        <w:rPr>
          <w:rFonts w:cstheme="minorHAnsi"/>
        </w:rPr>
        <w:t xml:space="preserve"> i harmonogram płatności, o którym mowa w </w:t>
      </w:r>
      <w:r w:rsidRPr="00B17A54">
        <w:rPr>
          <w:rFonts w:cstheme="minorHAnsi"/>
          <w:b/>
        </w:rPr>
        <w:t>§ 13 ust. 1</w:t>
      </w:r>
      <w:r w:rsidRPr="00734DDB">
        <w:t>.</w:t>
      </w:r>
    </w:p>
    <w:p w14:paraId="779BD8FB" w14:textId="77777777" w:rsidR="00DE335A" w:rsidRPr="00B17A54" w:rsidRDefault="00DE335A" w:rsidP="00614EDB">
      <w:pPr>
        <w:numPr>
          <w:ilvl w:val="0"/>
          <w:numId w:val="68"/>
        </w:numPr>
        <w:rPr>
          <w:rFonts w:cstheme="minorHAnsi"/>
        </w:rPr>
      </w:pPr>
      <w:r w:rsidRPr="00B17A54">
        <w:rPr>
          <w:rFonts w:cstheme="minorHAnsi"/>
        </w:rPr>
        <w:t xml:space="preserve">Instytucja </w:t>
      </w:r>
      <w:r w:rsidR="00A939C3" w:rsidRPr="00B17A54">
        <w:rPr>
          <w:rFonts w:ascii="Calibri" w:eastAsia="Times New Roman" w:hAnsi="Calibri" w:cs="Arial"/>
          <w:lang w:eastAsia="pl-PL"/>
        </w:rPr>
        <w:t>Pośredniczą</w:t>
      </w:r>
      <w:r w:rsidRPr="00B17A54">
        <w:rPr>
          <w:rFonts w:cstheme="minorHAnsi"/>
        </w:rPr>
        <w:t>ca FEWiM 2021-2027 może zawiesić wypłatę transzy dofinansowania, w przypadku:</w:t>
      </w:r>
    </w:p>
    <w:p w14:paraId="30E009A0" w14:textId="77777777" w:rsidR="00DE335A" w:rsidRPr="00B17A54" w:rsidRDefault="00DE335A" w:rsidP="00614EDB">
      <w:pPr>
        <w:numPr>
          <w:ilvl w:val="0"/>
          <w:numId w:val="69"/>
        </w:numPr>
        <w:ind w:left="714" w:hanging="357"/>
        <w:rPr>
          <w:rFonts w:cstheme="minorHAnsi"/>
        </w:rPr>
      </w:pPr>
      <w:r w:rsidRPr="00B17A54">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1DDDFD18" w14:textId="77777777" w:rsidR="00DE335A" w:rsidRPr="00B17A54" w:rsidRDefault="00DE335A" w:rsidP="00614EDB">
      <w:pPr>
        <w:numPr>
          <w:ilvl w:val="0"/>
          <w:numId w:val="69"/>
        </w:numPr>
        <w:ind w:left="714" w:hanging="357"/>
        <w:rPr>
          <w:rFonts w:cstheme="minorHAnsi"/>
        </w:rPr>
      </w:pPr>
      <w:r w:rsidRPr="00B17A54">
        <w:rPr>
          <w:rFonts w:cstheme="minorHAnsi"/>
        </w:rPr>
        <w:t>utrudniania kontroli realizacji Projektu,</w:t>
      </w:r>
    </w:p>
    <w:p w14:paraId="68433D82" w14:textId="77777777" w:rsidR="00DE335A" w:rsidRPr="00B17A54" w:rsidRDefault="00DE335A" w:rsidP="00D26C71">
      <w:pPr>
        <w:numPr>
          <w:ilvl w:val="0"/>
          <w:numId w:val="69"/>
        </w:numPr>
        <w:ind w:left="714" w:hanging="357"/>
        <w:rPr>
          <w:rFonts w:cstheme="minorHAnsi"/>
        </w:rPr>
      </w:pPr>
      <w:r w:rsidRPr="00B17A54">
        <w:rPr>
          <w:rFonts w:cstheme="minorHAnsi"/>
        </w:rPr>
        <w:t>dokumentowania realizacji Projektu niezgodnie z postanowieniami Umowy,</w:t>
      </w:r>
    </w:p>
    <w:p w14:paraId="769BA27A" w14:textId="77777777" w:rsidR="00DE335A" w:rsidRPr="00B17A54" w:rsidRDefault="00DE335A" w:rsidP="00614EDB">
      <w:pPr>
        <w:numPr>
          <w:ilvl w:val="0"/>
          <w:numId w:val="69"/>
        </w:numPr>
        <w:ind w:left="714" w:hanging="357"/>
        <w:rPr>
          <w:rFonts w:cstheme="minorHAnsi"/>
        </w:rPr>
      </w:pPr>
      <w:r w:rsidRPr="00B17A54">
        <w:rPr>
          <w:rFonts w:cstheme="minorHAnsi"/>
        </w:rPr>
        <w:t>uzasadnionego podejrzenia, że w związku z realizacją Projektu doszło do nadużycia finansowego</w:t>
      </w:r>
      <w:r w:rsidR="009C1330" w:rsidRPr="00B17A54">
        <w:rPr>
          <w:rFonts w:cstheme="minorHAnsi"/>
        </w:rPr>
        <w:t xml:space="preserve"> lub nieprawidłowości</w:t>
      </w:r>
      <w:r w:rsidRPr="00B17A54">
        <w:rPr>
          <w:rFonts w:cstheme="minorHAnsi"/>
        </w:rPr>
        <w:t>,</w:t>
      </w:r>
    </w:p>
    <w:p w14:paraId="4BB524FF" w14:textId="77777777" w:rsidR="00DE335A" w:rsidRPr="00B17A54" w:rsidRDefault="00DE335A" w:rsidP="00614EDB">
      <w:pPr>
        <w:numPr>
          <w:ilvl w:val="0"/>
          <w:numId w:val="69"/>
        </w:numPr>
        <w:ind w:left="714" w:hanging="357"/>
        <w:rPr>
          <w:rFonts w:cstheme="minorHAnsi"/>
        </w:rPr>
      </w:pPr>
      <w:r w:rsidRPr="00B17A54">
        <w:rPr>
          <w:rFonts w:cstheme="minorHAnsi"/>
        </w:rPr>
        <w:t>wykrycia nieprawidłowości i wyznaczenia terminu na jej usunięcie,</w:t>
      </w:r>
    </w:p>
    <w:p w14:paraId="7F591C15" w14:textId="77777777" w:rsidR="00DE335A" w:rsidRPr="00B17A54" w:rsidRDefault="00DE335A" w:rsidP="00614EDB">
      <w:pPr>
        <w:numPr>
          <w:ilvl w:val="0"/>
          <w:numId w:val="69"/>
        </w:numPr>
        <w:ind w:left="714" w:hanging="357"/>
        <w:rPr>
          <w:rFonts w:cstheme="minorHAnsi"/>
        </w:rPr>
      </w:pPr>
      <w:r w:rsidRPr="00B17A54">
        <w:rPr>
          <w:rFonts w:cstheme="minorHAnsi"/>
        </w:rPr>
        <w:t>skierowania wobec Beneficjenta zawiadomienia o uzasadnionym podejrzeniu popełnienia przestępstwa w zakresie dotyczącym realizacji Projektu.</w:t>
      </w:r>
    </w:p>
    <w:p w14:paraId="18973C7B" w14:textId="77777777" w:rsidR="00DE335A" w:rsidRPr="00B17A54" w:rsidRDefault="00DE335A" w:rsidP="00D26C71">
      <w:pPr>
        <w:numPr>
          <w:ilvl w:val="0"/>
          <w:numId w:val="68"/>
        </w:numPr>
        <w:rPr>
          <w:rFonts w:cstheme="minorHAnsi"/>
        </w:rPr>
      </w:pPr>
      <w:r w:rsidRPr="00B17A54">
        <w:rPr>
          <w:rFonts w:cstheme="minorHAnsi"/>
        </w:rPr>
        <w:t xml:space="preserve">Instytucja </w:t>
      </w:r>
      <w:r w:rsidR="00A939C3" w:rsidRPr="00B17A54">
        <w:rPr>
          <w:rFonts w:ascii="Calibri" w:eastAsia="Times New Roman" w:hAnsi="Calibri" w:cs="Arial"/>
          <w:lang w:eastAsia="pl-PL"/>
        </w:rPr>
        <w:t>Pośredniczą</w:t>
      </w:r>
      <w:r w:rsidRPr="00B17A54">
        <w:rPr>
          <w:rFonts w:cstheme="minorHAnsi"/>
        </w:rPr>
        <w:t>ca FEWiM 2021-2027 informuje Beneficjenta o zawieszeniu biegu terminu wypłaty transzy dofinansowania i jego przyczynach.</w:t>
      </w:r>
    </w:p>
    <w:p w14:paraId="7CF7EF0E" w14:textId="77777777" w:rsidR="00DE335A" w:rsidRPr="00B17A54" w:rsidRDefault="00DE335A" w:rsidP="00D26C71">
      <w:pPr>
        <w:numPr>
          <w:ilvl w:val="0"/>
          <w:numId w:val="68"/>
        </w:numPr>
        <w:rPr>
          <w:rFonts w:cstheme="minorHAnsi"/>
        </w:rPr>
      </w:pPr>
      <w:r w:rsidRPr="00B17A54">
        <w:rPr>
          <w:rFonts w:cstheme="minorHAnsi"/>
        </w:rPr>
        <w:t xml:space="preserve">Uruchomienie płatności następuje po usunięciu lub wyjaśnieniu przyczyn, o których mowa w </w:t>
      </w:r>
      <w:r w:rsidR="00671FE7" w:rsidRPr="00B17A54">
        <w:rPr>
          <w:rFonts w:cstheme="minorHAnsi"/>
          <w:b/>
        </w:rPr>
        <w:t>ust. </w:t>
      </w:r>
      <w:r w:rsidRPr="00B17A54">
        <w:rPr>
          <w:rFonts w:cstheme="minorHAnsi"/>
          <w:b/>
        </w:rPr>
        <w:t>5</w:t>
      </w:r>
      <w:r w:rsidRPr="00B17A54">
        <w:rPr>
          <w:rFonts w:cstheme="minorHAnsi"/>
        </w:rPr>
        <w:t xml:space="preserve">, w terminie określonym przez Instytucję </w:t>
      </w:r>
      <w:r w:rsidR="00A939C3" w:rsidRPr="00B17A54">
        <w:rPr>
          <w:rFonts w:ascii="Calibri" w:eastAsia="Times New Roman" w:hAnsi="Calibri" w:cs="Arial"/>
          <w:lang w:eastAsia="pl-PL"/>
        </w:rPr>
        <w:t>Pośredniczą</w:t>
      </w:r>
      <w:r w:rsidRPr="00B17A54">
        <w:rPr>
          <w:rFonts w:cstheme="minorHAnsi"/>
        </w:rPr>
        <w:t>cą FEWiM 2021-2027.</w:t>
      </w:r>
    </w:p>
    <w:p w14:paraId="4E9AEB04" w14:textId="77777777" w:rsidR="00DE335A" w:rsidRPr="00B17A54" w:rsidRDefault="00DE335A" w:rsidP="00D26C71">
      <w:pPr>
        <w:pStyle w:val="Akapitzlist"/>
        <w:numPr>
          <w:ilvl w:val="0"/>
          <w:numId w:val="68"/>
        </w:numPr>
        <w:rPr>
          <w:rFonts w:eastAsiaTheme="minorHAnsi" w:cstheme="minorHAnsi"/>
          <w:szCs w:val="22"/>
          <w:lang w:eastAsia="en-US"/>
        </w:rPr>
      </w:pPr>
      <w:r w:rsidRPr="00B17A54">
        <w:rPr>
          <w:rFonts w:eastAsiaTheme="minorHAnsi" w:cstheme="minorHAnsi"/>
          <w:szCs w:val="22"/>
          <w:lang w:eastAsia="en-US"/>
        </w:rPr>
        <w:t xml:space="preserve">Instytucja </w:t>
      </w:r>
      <w:r w:rsidR="00A939C3" w:rsidRPr="00B17A54">
        <w:rPr>
          <w:rFonts w:ascii="Calibri" w:hAnsi="Calibri" w:cs="Arial"/>
        </w:rPr>
        <w:t>Pośredniczą</w:t>
      </w:r>
      <w:r w:rsidRPr="00B17A54">
        <w:rPr>
          <w:rFonts w:eastAsiaTheme="minorHAnsi" w:cstheme="minorHAnsi"/>
          <w:szCs w:val="22"/>
          <w:lang w:eastAsia="en-US"/>
        </w:rPr>
        <w:t>ca FEWiM 2021-2027 nie ponosi odpowiedzialności za szkody wyrządzone wskutek zawieszenia płatności spowodowanego okolicznościami, o których mowa w</w:t>
      </w:r>
      <w:r w:rsidRPr="00B17A54">
        <w:rPr>
          <w:rFonts w:eastAsiaTheme="minorHAnsi" w:cstheme="minorHAnsi"/>
          <w:b/>
          <w:szCs w:val="22"/>
          <w:lang w:eastAsia="en-US"/>
        </w:rPr>
        <w:t xml:space="preserve"> ust. 5</w:t>
      </w:r>
      <w:r w:rsidRPr="00734DDB">
        <w:rPr>
          <w:rFonts w:eastAsiaTheme="minorHAnsi"/>
        </w:rPr>
        <w:t>.</w:t>
      </w:r>
    </w:p>
    <w:p w14:paraId="2836C6E8" w14:textId="77777777" w:rsidR="00AC0B17" w:rsidRPr="00B17A54" w:rsidRDefault="00AC0B17" w:rsidP="00D26C71">
      <w:pPr>
        <w:pStyle w:val="Akapitzlist"/>
        <w:numPr>
          <w:ilvl w:val="0"/>
          <w:numId w:val="68"/>
        </w:numPr>
        <w:ind w:left="357" w:hanging="357"/>
        <w:rPr>
          <w:rFonts w:eastAsiaTheme="minorHAnsi" w:cstheme="minorHAnsi"/>
          <w:szCs w:val="22"/>
          <w:lang w:eastAsia="en-US"/>
        </w:rPr>
      </w:pPr>
      <w:r w:rsidRPr="00B17A54">
        <w:rPr>
          <w:rFonts w:ascii="Calibri" w:hAnsi="Calibri" w:cs="Arial"/>
          <w:iCs/>
        </w:rPr>
        <w:t>W przypadku niewniesienia przez Beneficjenta wkładu własnego zgodnie z % wydatków kwalifikowalnych, o których mowa w</w:t>
      </w:r>
      <w:r w:rsidR="00D515EA" w:rsidRPr="00B17A54">
        <w:rPr>
          <w:rFonts w:ascii="Calibri" w:hAnsi="Calibri" w:cs="Arial"/>
          <w:iCs/>
        </w:rPr>
        <w:t xml:space="preserve"> </w:t>
      </w:r>
      <w:r w:rsidR="00D515EA" w:rsidRPr="00B17A54">
        <w:rPr>
          <w:rFonts w:cstheme="minorHAnsi"/>
          <w:b/>
        </w:rPr>
        <w:t>§ 2</w:t>
      </w:r>
      <w:r w:rsidRPr="00B17A54">
        <w:rPr>
          <w:rFonts w:ascii="Calibri" w:hAnsi="Calibri" w:cs="Arial"/>
          <w:iCs/>
        </w:rPr>
        <w:t xml:space="preserve"> </w:t>
      </w:r>
      <w:r w:rsidRPr="00B17A54">
        <w:rPr>
          <w:rFonts w:ascii="Calibri" w:hAnsi="Calibri" w:cs="Arial"/>
          <w:b/>
          <w:iCs/>
        </w:rPr>
        <w:t>ust. 7</w:t>
      </w:r>
      <w:r w:rsidRPr="00B17A54">
        <w:rPr>
          <w:rFonts w:ascii="Calibri" w:hAnsi="Calibri" w:cs="Arial"/>
          <w:iCs/>
        </w:rPr>
        <w:t xml:space="preserve">, Instytucja </w:t>
      </w:r>
      <w:r w:rsidR="00A939C3" w:rsidRPr="00B17A54">
        <w:rPr>
          <w:rFonts w:ascii="Calibri" w:hAnsi="Calibri" w:cs="Arial"/>
        </w:rPr>
        <w:t>Pośredniczą</w:t>
      </w:r>
      <w:r w:rsidRPr="00B17A54">
        <w:rPr>
          <w:rFonts w:ascii="Calibri" w:hAnsi="Calibri" w:cs="Arial"/>
          <w:iCs/>
        </w:rPr>
        <w:t xml:space="preserve">ca FEWiM 2021-2027 może obniżyć kwotę przyznanego dofinansowania proporcjonalnie do jej udziału w całkowitej wartości Projektu oraz proporcjonalnie do </w:t>
      </w:r>
      <w:r w:rsidRPr="00B17A54">
        <w:rPr>
          <w:rFonts w:ascii="Calibri" w:hAnsi="Calibri" w:cs="Arial"/>
        </w:rPr>
        <w:t>udziału procentowego wynikającego z intensywności pomocy publicznej</w:t>
      </w:r>
      <w:r w:rsidRPr="00B17A54">
        <w:rPr>
          <w:rStyle w:val="Odwoanieprzypisudolnego"/>
          <w:rFonts w:ascii="Calibri" w:hAnsi="Calibri"/>
        </w:rPr>
        <w:footnoteReference w:id="39"/>
      </w:r>
      <w:r w:rsidRPr="00B17A54">
        <w:rPr>
          <w:rFonts w:ascii="Calibri" w:hAnsi="Calibri" w:cs="Arial"/>
        </w:rPr>
        <w:t>.</w:t>
      </w:r>
    </w:p>
    <w:p w14:paraId="45472961" w14:textId="77777777" w:rsidR="00DE335A" w:rsidRPr="00B17A54" w:rsidRDefault="00DE335A" w:rsidP="00F10EEF">
      <w:pPr>
        <w:spacing w:before="200" w:after="60"/>
        <w:jc w:val="center"/>
        <w:rPr>
          <w:rFonts w:cstheme="minorHAnsi"/>
          <w:b/>
        </w:rPr>
      </w:pPr>
      <w:r w:rsidRPr="00B17A54">
        <w:rPr>
          <w:rFonts w:cstheme="minorHAnsi"/>
          <w:b/>
        </w:rPr>
        <w:t>Wnioski o płatność</w:t>
      </w:r>
    </w:p>
    <w:p w14:paraId="560B503E" w14:textId="77777777" w:rsidR="00DE335A" w:rsidRPr="00B17A54" w:rsidRDefault="00DE335A" w:rsidP="00052C9D">
      <w:pPr>
        <w:spacing w:after="60"/>
        <w:jc w:val="center"/>
        <w:rPr>
          <w:rFonts w:cstheme="minorHAnsi"/>
          <w:b/>
        </w:rPr>
      </w:pPr>
      <w:r w:rsidRPr="00B17A54">
        <w:rPr>
          <w:rFonts w:cstheme="minorHAnsi"/>
          <w:b/>
        </w:rPr>
        <w:t xml:space="preserve">§ 15 </w:t>
      </w:r>
    </w:p>
    <w:p w14:paraId="0B124AD8" w14:textId="77777777" w:rsidR="00DE335A" w:rsidRPr="00B17A54" w:rsidRDefault="00DE335A" w:rsidP="00B06731">
      <w:pPr>
        <w:numPr>
          <w:ilvl w:val="0"/>
          <w:numId w:val="70"/>
        </w:numPr>
        <w:rPr>
          <w:rFonts w:cstheme="minorHAnsi"/>
        </w:rPr>
      </w:pPr>
      <w:r w:rsidRPr="00B17A54">
        <w:rPr>
          <w:rFonts w:cstheme="minorHAnsi"/>
        </w:rPr>
        <w:t xml:space="preserve">Rozliczenie zaliczki polega na wykazaniu przez Beneficjenta wydatków kwalifikowalnych we wnioskach o płatność złożonych do Instytucji </w:t>
      </w:r>
      <w:r w:rsidR="00A939C3" w:rsidRPr="00B17A54">
        <w:rPr>
          <w:rFonts w:ascii="Calibri" w:eastAsia="Times New Roman" w:hAnsi="Calibri" w:cs="Arial"/>
          <w:lang w:eastAsia="pl-PL"/>
        </w:rPr>
        <w:t>Pośredniczą</w:t>
      </w:r>
      <w:r w:rsidRPr="00B17A54">
        <w:rPr>
          <w:rFonts w:cstheme="minorHAnsi"/>
        </w:rPr>
        <w:t>cej FEWiM 2021-2027, w terminach i na warunkach określonych w Umowie oraz zgodnie z systemem realizacji Programu, lub na zwrocie zaliczki.</w:t>
      </w:r>
    </w:p>
    <w:p w14:paraId="57CDFEA8" w14:textId="77777777" w:rsidR="00DE335A" w:rsidRPr="00B17A54" w:rsidRDefault="00DE335A" w:rsidP="00AC0F5F">
      <w:pPr>
        <w:numPr>
          <w:ilvl w:val="0"/>
          <w:numId w:val="70"/>
        </w:numPr>
        <w:rPr>
          <w:rFonts w:cstheme="minorHAnsi"/>
        </w:rPr>
      </w:pPr>
      <w:r w:rsidRPr="00B17A54">
        <w:rPr>
          <w:rFonts w:cstheme="minorHAnsi"/>
        </w:rPr>
        <w:lastRenderedPageBreak/>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4AF6A18" w14:textId="77777777" w:rsidR="00DE335A" w:rsidRPr="00B17A54" w:rsidRDefault="00DE335A" w:rsidP="00B06731">
      <w:pPr>
        <w:numPr>
          <w:ilvl w:val="0"/>
          <w:numId w:val="70"/>
        </w:numPr>
        <w:rPr>
          <w:rFonts w:cstheme="minorHAnsi"/>
        </w:rPr>
      </w:pPr>
      <w:r w:rsidRPr="00B17A54">
        <w:rPr>
          <w:rStyle w:val="Odwoaniedokomentarza"/>
          <w:rFonts w:cstheme="minorHAnsi"/>
          <w:lang w:val="x-none" w:eastAsia="x-none"/>
        </w:rPr>
        <w:t xml:space="preserve"> </w:t>
      </w:r>
      <w:r w:rsidRPr="00B17A54">
        <w:rPr>
          <w:rFonts w:cstheme="minorHAnsi"/>
        </w:rPr>
        <w:t>Beneficjent składa kolejne wnioski o płatność zgodnie z harmonogramem płatności, o którym mowa w</w:t>
      </w:r>
      <w:r w:rsidRPr="00B17A54">
        <w:rPr>
          <w:rFonts w:cstheme="minorHAnsi"/>
          <w:b/>
        </w:rPr>
        <w:t xml:space="preserve"> § 13 ust. 1</w:t>
      </w:r>
      <w:r w:rsidRPr="00B17A54">
        <w:rPr>
          <w:rFonts w:cstheme="minorHAnsi"/>
        </w:rPr>
        <w:t>,</w:t>
      </w:r>
      <w:r w:rsidRPr="00B17A54">
        <w:t xml:space="preserve"> </w:t>
      </w:r>
      <w:r w:rsidRPr="00B17A54">
        <w:rPr>
          <w:rFonts w:cstheme="minorHAnsi"/>
        </w:rPr>
        <w:t>w terminie do 10 dni roboczych od zakończenia okresu rozliczeniowego,</w:t>
      </w:r>
      <w:r w:rsidRPr="00B17A54">
        <w:rPr>
          <w:rFonts w:cstheme="minorHAnsi"/>
          <w:b/>
        </w:rPr>
        <w:t xml:space="preserve"> </w:t>
      </w:r>
      <w:r w:rsidRPr="00B17A54">
        <w:rPr>
          <w:rFonts w:cstheme="minorHAnsi"/>
        </w:rPr>
        <w:t xml:space="preserve">z zastrzeżeniem </w:t>
      </w:r>
      <w:r w:rsidRPr="00B17A54">
        <w:rPr>
          <w:rFonts w:cstheme="minorHAnsi"/>
          <w:b/>
        </w:rPr>
        <w:t>ust. 8</w:t>
      </w:r>
      <w:r w:rsidRPr="00B17A54">
        <w:rPr>
          <w:rFonts w:cstheme="minorHAnsi"/>
        </w:rPr>
        <w:t>. Końcowy wniosek o płatność należy złożyć najpóźniej 30 dnia kalendarzowego od dnia zakończenia okresu realizacji Projektu</w:t>
      </w:r>
      <w:r w:rsidR="003F0438" w:rsidRPr="00B17A54">
        <w:rPr>
          <w:rFonts w:cstheme="minorHAnsi"/>
        </w:rPr>
        <w:t>,</w:t>
      </w:r>
      <w:r w:rsidR="00640D48" w:rsidRPr="00B17A54">
        <w:rPr>
          <w:rFonts w:cstheme="minorHAnsi"/>
        </w:rPr>
        <w:t xml:space="preserve"> </w:t>
      </w:r>
      <w:r w:rsidRPr="00B17A54">
        <w:rPr>
          <w:rFonts w:cstheme="minorHAnsi"/>
        </w:rPr>
        <w:t xml:space="preserve">z zastrzeżeniem </w:t>
      </w:r>
      <w:r w:rsidRPr="00B17A54">
        <w:rPr>
          <w:rFonts w:cstheme="minorHAnsi"/>
          <w:b/>
        </w:rPr>
        <w:t>ust. 8</w:t>
      </w:r>
      <w:r w:rsidRPr="00B17A54">
        <w:rPr>
          <w:rFonts w:cstheme="minorHAnsi"/>
        </w:rPr>
        <w:t>.</w:t>
      </w:r>
    </w:p>
    <w:p w14:paraId="2885E640" w14:textId="77777777" w:rsidR="00DE335A" w:rsidRPr="00B17A54" w:rsidRDefault="00DE335A" w:rsidP="00B06731">
      <w:pPr>
        <w:numPr>
          <w:ilvl w:val="0"/>
          <w:numId w:val="70"/>
        </w:numPr>
        <w:rPr>
          <w:rFonts w:cstheme="minorHAnsi"/>
        </w:rPr>
      </w:pPr>
      <w:r w:rsidRPr="00B17A54">
        <w:rPr>
          <w:rFonts w:cstheme="minorHAnsi"/>
        </w:rPr>
        <w:t xml:space="preserve">W przypadku niezłożenia </w:t>
      </w:r>
      <w:r w:rsidRPr="00B60DB4">
        <w:rPr>
          <w:rFonts w:cstheme="minorHAnsi"/>
        </w:rPr>
        <w:t>wniosku o płatność</w:t>
      </w:r>
      <w:r w:rsidRPr="00B60DB4">
        <w:rPr>
          <w:rStyle w:val="Odwoanieprzypisudolnego"/>
        </w:rPr>
        <w:footnoteReference w:id="40"/>
      </w:r>
      <w:r w:rsidRPr="00B60DB4">
        <w:rPr>
          <w:rFonts w:cstheme="minorHAnsi"/>
        </w:rPr>
        <w:t xml:space="preserve"> w rozumieniu art. 189 ust. 3 ustawy o finansach publicznych</w:t>
      </w:r>
      <w:r w:rsidRPr="00B60DB4">
        <w:rPr>
          <w:vertAlign w:val="superscript"/>
        </w:rPr>
        <w:footnoteReference w:id="41"/>
      </w:r>
      <w:r w:rsidRPr="00B60DB4">
        <w:rPr>
          <w:rFonts w:cstheme="minorHAnsi"/>
        </w:rPr>
        <w:t>:</w:t>
      </w:r>
    </w:p>
    <w:p w14:paraId="33DEDC53" w14:textId="77777777" w:rsidR="00DE335A" w:rsidRPr="00B17A54" w:rsidRDefault="00DE335A" w:rsidP="00AC0F5F">
      <w:pPr>
        <w:pStyle w:val="Akapitzlist"/>
        <w:numPr>
          <w:ilvl w:val="0"/>
          <w:numId w:val="81"/>
        </w:numPr>
        <w:ind w:left="1134" w:hanging="357"/>
        <w:rPr>
          <w:rFonts w:cstheme="minorHAnsi"/>
        </w:rPr>
      </w:pPr>
      <w:r w:rsidRPr="00B17A54">
        <w:rPr>
          <w:rFonts w:cstheme="minorHAnsi"/>
        </w:rPr>
        <w:t xml:space="preserve">na kwotę pozwalającą na </w:t>
      </w:r>
      <w:r w:rsidR="004B3836" w:rsidRPr="00B17A54">
        <w:rPr>
          <w:rFonts w:cstheme="minorHAnsi"/>
        </w:rPr>
        <w:t>łączne</w:t>
      </w:r>
      <w:r w:rsidRPr="00B17A54">
        <w:rPr>
          <w:rFonts w:cstheme="minorHAnsi"/>
        </w:rPr>
        <w:t xml:space="preserve"> rozliczenie co najmniej 70% zaliczek otrzymanych do końca okresu rozliczeniowego, za który składany jest wniosek o płatność (tj. ostatniego dnia tego okresu) lub</w:t>
      </w:r>
    </w:p>
    <w:p w14:paraId="07B7230A" w14:textId="77777777" w:rsidR="004B3836" w:rsidRPr="00B17A54" w:rsidRDefault="00DE335A" w:rsidP="00AC0F5F">
      <w:pPr>
        <w:pStyle w:val="Akapitzlist"/>
        <w:numPr>
          <w:ilvl w:val="0"/>
          <w:numId w:val="81"/>
        </w:numPr>
        <w:ind w:left="1134" w:hanging="357"/>
        <w:rPr>
          <w:rFonts w:cstheme="minorHAnsi"/>
          <w:b/>
        </w:rPr>
      </w:pPr>
      <w:r w:rsidRPr="00B17A54">
        <w:rPr>
          <w:rFonts w:cstheme="minorHAnsi"/>
        </w:rPr>
        <w:t xml:space="preserve">w terminie 14 dni kalendarzowych od dnia upływu terminów, o których mowa w </w:t>
      </w:r>
      <w:r w:rsidR="004B3836" w:rsidRPr="00B17A54">
        <w:rPr>
          <w:rFonts w:cstheme="minorHAnsi"/>
          <w:b/>
        </w:rPr>
        <w:t>§</w:t>
      </w:r>
      <w:r w:rsidR="00BE5AB0" w:rsidRPr="00B17A54">
        <w:rPr>
          <w:rFonts w:cstheme="minorHAnsi"/>
          <w:b/>
        </w:rPr>
        <w:t> </w:t>
      </w:r>
      <w:r w:rsidR="004B3836" w:rsidRPr="00B17A54">
        <w:rPr>
          <w:rFonts w:cstheme="minorHAnsi"/>
          <w:b/>
        </w:rPr>
        <w:t>15</w:t>
      </w:r>
      <w:r w:rsidR="00BE5AB0" w:rsidRPr="00B17A54">
        <w:rPr>
          <w:rFonts w:cstheme="minorHAnsi"/>
          <w:b/>
        </w:rPr>
        <w:t> </w:t>
      </w:r>
      <w:r w:rsidR="004B3836" w:rsidRPr="00B17A54">
        <w:rPr>
          <w:rFonts w:cstheme="minorHAnsi"/>
          <w:b/>
        </w:rPr>
        <w:t>ust.</w:t>
      </w:r>
      <w:r w:rsidR="00BE5AB0" w:rsidRPr="00B17A54">
        <w:rPr>
          <w:rFonts w:cstheme="minorHAnsi"/>
          <w:b/>
        </w:rPr>
        <w:t> </w:t>
      </w:r>
      <w:r w:rsidR="00827667" w:rsidRPr="00B17A54">
        <w:rPr>
          <w:rFonts w:cstheme="minorHAnsi"/>
          <w:b/>
        </w:rPr>
        <w:t xml:space="preserve">3 </w:t>
      </w:r>
    </w:p>
    <w:p w14:paraId="17C7E3AB" w14:textId="77777777" w:rsidR="00DE335A" w:rsidRPr="00B17A54" w:rsidRDefault="004B3836" w:rsidP="00BE5AB0">
      <w:pPr>
        <w:ind w:left="426"/>
        <w:rPr>
          <w:rFonts w:cstheme="minorHAnsi"/>
          <w:b/>
        </w:rPr>
      </w:pPr>
      <w:r w:rsidRPr="00B17A54">
        <w:rPr>
          <w:rFonts w:cstheme="minorHAnsi"/>
        </w:rPr>
        <w:t xml:space="preserve">- </w:t>
      </w:r>
      <w:r w:rsidR="00DE335A" w:rsidRPr="00B17A54">
        <w:rPr>
          <w:rFonts w:cstheme="minorHAnsi"/>
        </w:rPr>
        <w:t xml:space="preserve">od środków pozostałych do rozliczenia 70% otrzymanych </w:t>
      </w:r>
      <w:r w:rsidRPr="00B17A54">
        <w:rPr>
          <w:rFonts w:cstheme="minorHAnsi"/>
        </w:rPr>
        <w:t>zaliczek</w:t>
      </w:r>
      <w:r w:rsidR="00DE335A" w:rsidRPr="00B17A54">
        <w:rPr>
          <w:rFonts w:cstheme="minorHAnsi"/>
        </w:rPr>
        <w:t xml:space="preserve"> naliczane są odsetki jak dla zaległości podatkowych, liczone od dnia przekazania środków (włącznie z tym dniem) do dnia złożenia wniosku o płatność.</w:t>
      </w:r>
    </w:p>
    <w:p w14:paraId="6A75D0F7" w14:textId="77777777" w:rsidR="00DE335A" w:rsidRPr="00B17A54" w:rsidRDefault="00DE335A" w:rsidP="00AC0F5F">
      <w:pPr>
        <w:numPr>
          <w:ilvl w:val="0"/>
          <w:numId w:val="70"/>
        </w:numPr>
        <w:rPr>
          <w:rFonts w:cstheme="minorHAnsi"/>
        </w:rPr>
      </w:pPr>
      <w:r w:rsidRPr="00B17A54">
        <w:rPr>
          <w:rFonts w:cstheme="minorHAnsi"/>
        </w:rPr>
        <w:t xml:space="preserve">W przypadku, o którym mowa w </w:t>
      </w:r>
      <w:r w:rsidRPr="00B17A54">
        <w:rPr>
          <w:rFonts w:cstheme="minorHAnsi"/>
          <w:b/>
        </w:rPr>
        <w:t>ust. 4</w:t>
      </w:r>
      <w:r w:rsidRPr="00B17A54">
        <w:rPr>
          <w:rFonts w:cstheme="minorHAnsi"/>
        </w:rPr>
        <w:t xml:space="preserve"> Instytucja </w:t>
      </w:r>
      <w:r w:rsidR="00A939C3" w:rsidRPr="00B17A54">
        <w:rPr>
          <w:rFonts w:ascii="Calibri" w:eastAsia="Times New Roman" w:hAnsi="Calibri" w:cs="Arial"/>
          <w:lang w:eastAsia="pl-PL"/>
        </w:rPr>
        <w:t>Pośredniczą</w:t>
      </w:r>
      <w:r w:rsidRPr="00B17A54">
        <w:rPr>
          <w:rFonts w:cstheme="minorHAnsi"/>
        </w:rPr>
        <w:t xml:space="preserve">ca FEWiM 2021-2027 wzywa Beneficjenta do zapłaty odsetek lub wyrażenia zgody na pomniejszenie kolejnych płatności w terminie 14 dni kalendarzowych od dnia doręczenia wezwania. Po bezskutecznym upływie terminu, </w:t>
      </w:r>
      <w:r w:rsidRPr="00B60DB4">
        <w:rPr>
          <w:rFonts w:cstheme="minorHAnsi"/>
        </w:rPr>
        <w:t>o którym mowa w zdaniu pierwszym, stosuje się przepisy art.</w:t>
      </w:r>
      <w:r w:rsidR="00A939C3" w:rsidRPr="00B60DB4">
        <w:rPr>
          <w:rFonts w:cstheme="minorHAnsi"/>
        </w:rPr>
        <w:t xml:space="preserve"> 189 ust. 3b-3c i art. 189 ust. </w:t>
      </w:r>
      <w:r w:rsidRPr="00B60DB4">
        <w:rPr>
          <w:rFonts w:cstheme="minorHAnsi"/>
        </w:rPr>
        <w:t>3e ustawy o finansach publicznych.</w:t>
      </w:r>
    </w:p>
    <w:p w14:paraId="44DE7643" w14:textId="77777777" w:rsidR="00DE335A" w:rsidRPr="00B17A54" w:rsidRDefault="00DE335A" w:rsidP="00AC0F5F">
      <w:pPr>
        <w:numPr>
          <w:ilvl w:val="0"/>
          <w:numId w:val="70"/>
        </w:numPr>
        <w:rPr>
          <w:rFonts w:cstheme="minorHAnsi"/>
        </w:rPr>
      </w:pPr>
      <w:r w:rsidRPr="00B17A54">
        <w:rPr>
          <w:rFonts w:cstheme="minorHAnsi"/>
        </w:rPr>
        <w:t xml:space="preserve">Beneficjent wykazuje we wnioskach o płatność wyłącznie wydatki, które zostały faktycznie poniesione w rozumieniu </w:t>
      </w:r>
      <w:r w:rsidRPr="00B17A54">
        <w:rPr>
          <w:rFonts w:cstheme="minorHAnsi"/>
          <w:i/>
        </w:rPr>
        <w:t>Wytycznych dotyczących kwalifikowalności wydatków na lata 2021-2027</w:t>
      </w:r>
      <w:r w:rsidRPr="00B17A54">
        <w:rPr>
          <w:rStyle w:val="Odwoanieprzypisudolnego"/>
          <w:rFonts w:cstheme="minorHAnsi"/>
        </w:rPr>
        <w:footnoteReference w:id="42"/>
      </w:r>
      <w:r w:rsidRPr="00B17A54">
        <w:rPr>
          <w:rFonts w:cstheme="minorHAnsi"/>
        </w:rPr>
        <w:t>.</w:t>
      </w:r>
    </w:p>
    <w:p w14:paraId="256BBCB6" w14:textId="5DD444DE" w:rsidR="00DE335A" w:rsidRPr="00B17A54" w:rsidRDefault="00DE335A" w:rsidP="00AC0F5F">
      <w:pPr>
        <w:numPr>
          <w:ilvl w:val="0"/>
          <w:numId w:val="70"/>
        </w:numPr>
        <w:rPr>
          <w:rFonts w:cstheme="minorHAnsi"/>
        </w:rPr>
      </w:pPr>
      <w:r w:rsidRPr="00B17A54">
        <w:rPr>
          <w:rFonts w:cstheme="minorHAnsi"/>
        </w:rPr>
        <w:t xml:space="preserve">Beneficjent przedkłada wniosek o płatność oraz dokumenty niezbędne do rozliczenia Projektu za pośrednictwem CST2021, chyba że z przyczyn technicznych nie jest to możliwe. </w:t>
      </w:r>
      <w:r w:rsidR="002F6549" w:rsidRPr="002F6549">
        <w:rPr>
          <w:rFonts w:cstheme="minorHAnsi"/>
        </w:rPr>
        <w:t>W przypadku gdy z przyczyn technicznych nie jest możliwe przekazanie wniosku o płatność oraz dokumentów niezbędnych do rozliczenia Projektu za pośrednictwem CST2021</w:t>
      </w:r>
      <w:r w:rsidR="002F6549">
        <w:rPr>
          <w:rFonts w:cstheme="minorHAnsi"/>
        </w:rPr>
        <w:t>,</w:t>
      </w:r>
      <w:r w:rsidR="002F6549" w:rsidRPr="002F6549">
        <w:rPr>
          <w:rFonts w:cstheme="minorHAnsi"/>
        </w:rPr>
        <w:t xml:space="preserve"> stosuje się </w:t>
      </w:r>
      <w:r w:rsidR="002F6549" w:rsidRPr="002F6549">
        <w:rPr>
          <w:rFonts w:cstheme="minorHAnsi"/>
          <w:b/>
        </w:rPr>
        <w:t>§ 20 ust. 7.</w:t>
      </w:r>
      <w:r w:rsidR="002F6549" w:rsidRPr="002F6549">
        <w:rPr>
          <w:rFonts w:cstheme="minorHAnsi"/>
        </w:rPr>
        <w:t xml:space="preserve"> Jeśli w takim przypadku zachodzi konieczność złożenia wniosku o płatność w wersji papierowej, jego wzór zostanie przesłany przez Instytucję </w:t>
      </w:r>
      <w:r w:rsidR="002F6549">
        <w:rPr>
          <w:rFonts w:cstheme="minorHAnsi"/>
        </w:rPr>
        <w:t>Pośredniczą</w:t>
      </w:r>
      <w:r w:rsidR="002F6549" w:rsidRPr="002F6549">
        <w:rPr>
          <w:rFonts w:cstheme="minorHAnsi"/>
        </w:rPr>
        <w:t>cą FEWiM 2021-2027 na adres e</w:t>
      </w:r>
      <w:r w:rsidR="002F6549">
        <w:rPr>
          <w:rFonts w:cstheme="minorHAnsi"/>
        </w:rPr>
        <w:t>-</w:t>
      </w:r>
      <w:r w:rsidR="002F6549" w:rsidRPr="002F6549">
        <w:rPr>
          <w:rFonts w:cstheme="minorHAnsi"/>
        </w:rPr>
        <w:t xml:space="preserve">mail Beneficjenta wskazany we Wniosku o dodanie osoby </w:t>
      </w:r>
      <w:r w:rsidR="00BC4006">
        <w:rPr>
          <w:rFonts w:cstheme="minorHAnsi"/>
        </w:rPr>
        <w:t xml:space="preserve">uprawnionej </w:t>
      </w:r>
      <w:r w:rsidR="002F6549" w:rsidRPr="002F6549">
        <w:rPr>
          <w:rFonts w:cstheme="minorHAnsi"/>
        </w:rPr>
        <w:t xml:space="preserve">zarządzającej projektem, o którym mowa w </w:t>
      </w:r>
      <w:r w:rsidR="002F6549" w:rsidRPr="002F6549">
        <w:rPr>
          <w:rFonts w:cstheme="minorHAnsi"/>
          <w:b/>
        </w:rPr>
        <w:t>§ 20 ust. 2</w:t>
      </w:r>
      <w:r w:rsidR="002F6549">
        <w:rPr>
          <w:rFonts w:cstheme="minorHAnsi"/>
        </w:rPr>
        <w:t>.</w:t>
      </w:r>
    </w:p>
    <w:p w14:paraId="313359D3" w14:textId="77777777" w:rsidR="00DE335A" w:rsidRPr="00B17A54" w:rsidRDefault="00DE335A" w:rsidP="00AC0F5F">
      <w:pPr>
        <w:numPr>
          <w:ilvl w:val="0"/>
          <w:numId w:val="70"/>
        </w:numPr>
        <w:rPr>
          <w:rFonts w:cstheme="minorHAnsi"/>
        </w:rPr>
      </w:pPr>
      <w:r w:rsidRPr="00B17A54">
        <w:rPr>
          <w:rFonts w:cstheme="minorHAnsi"/>
        </w:rPr>
        <w:t xml:space="preserve">Za datę złożenia wniosku o płatność uznaje się dzień wysłania wniosku w CST2021 przez Beneficjenta lub, w przypadku złożenia wersji papierowej wniosku o płatność, opisanym w </w:t>
      </w:r>
      <w:r w:rsidRPr="00B17A54">
        <w:rPr>
          <w:rFonts w:cstheme="minorHAnsi"/>
          <w:b/>
        </w:rPr>
        <w:t>§ 2</w:t>
      </w:r>
      <w:r w:rsidR="003F0438" w:rsidRPr="00B17A54">
        <w:rPr>
          <w:rFonts w:cstheme="minorHAnsi"/>
          <w:b/>
        </w:rPr>
        <w:t>0</w:t>
      </w:r>
      <w:r w:rsidRPr="00B17A54">
        <w:rPr>
          <w:rFonts w:cstheme="minorHAnsi"/>
          <w:b/>
        </w:rPr>
        <w:t xml:space="preserve"> ust. 7</w:t>
      </w:r>
      <w:r w:rsidRPr="00B17A54">
        <w:rPr>
          <w:rFonts w:cstheme="minorHAnsi"/>
        </w:rPr>
        <w:t xml:space="preserve">, datę nadania wersji papierowej do Instytucji </w:t>
      </w:r>
      <w:r w:rsidR="00A939C3" w:rsidRPr="00B17A54">
        <w:rPr>
          <w:rFonts w:ascii="Calibri" w:eastAsia="Times New Roman" w:hAnsi="Calibri" w:cs="Arial"/>
          <w:lang w:eastAsia="pl-PL"/>
        </w:rPr>
        <w:t>Pośredniczą</w:t>
      </w:r>
      <w:r w:rsidRPr="00B17A54">
        <w:rPr>
          <w:rFonts w:cstheme="minorHAnsi"/>
        </w:rPr>
        <w:t>cej FEWiM 2021-2027.</w:t>
      </w:r>
    </w:p>
    <w:p w14:paraId="1A09C6FA" w14:textId="77777777" w:rsidR="00DE335A" w:rsidRPr="00B17A54" w:rsidRDefault="00DE335A" w:rsidP="00AC0F5F">
      <w:pPr>
        <w:numPr>
          <w:ilvl w:val="0"/>
          <w:numId w:val="70"/>
        </w:numPr>
        <w:rPr>
          <w:rFonts w:cstheme="minorHAnsi"/>
        </w:rPr>
      </w:pPr>
      <w:r w:rsidRPr="00B17A54">
        <w:rPr>
          <w:rFonts w:cstheme="minorHAnsi"/>
        </w:rPr>
        <w:t>Beneficjent zobowiązuje się do przedkładania wraz z każdym wnioskiem o płatność</w:t>
      </w:r>
      <w:r w:rsidRPr="00B17A54">
        <w:rPr>
          <w:rStyle w:val="Odwoanieprzypisudolnego"/>
          <w:rFonts w:cstheme="minorHAnsi"/>
        </w:rPr>
        <w:footnoteReference w:id="43"/>
      </w:r>
      <w:r w:rsidRPr="00B17A54">
        <w:rPr>
          <w:rFonts w:cstheme="minorHAnsi"/>
        </w:rPr>
        <w:t>:</w:t>
      </w:r>
    </w:p>
    <w:p w14:paraId="042317B3" w14:textId="77777777" w:rsidR="00DE335A" w:rsidRPr="00B17A54" w:rsidRDefault="00DE335A" w:rsidP="00AC0F5F">
      <w:pPr>
        <w:pStyle w:val="Akapitzlist"/>
        <w:numPr>
          <w:ilvl w:val="1"/>
          <w:numId w:val="70"/>
        </w:numPr>
        <w:ind w:left="714" w:hanging="357"/>
        <w:contextualSpacing/>
        <w:rPr>
          <w:rFonts w:cstheme="minorHAnsi"/>
          <w:szCs w:val="22"/>
        </w:rPr>
      </w:pPr>
      <w:r w:rsidRPr="00B17A54">
        <w:rPr>
          <w:rFonts w:cstheme="minorHAnsi"/>
          <w:szCs w:val="22"/>
        </w:rPr>
        <w:lastRenderedPageBreak/>
        <w:t xml:space="preserve">informacji o wszystkich uczestnikach Projektu, na warunkach określonych w </w:t>
      </w:r>
      <w:r w:rsidRPr="00B17A54">
        <w:rPr>
          <w:rFonts w:cstheme="minorHAnsi"/>
          <w:i/>
          <w:szCs w:val="22"/>
        </w:rPr>
        <w:t>Wytycznych dotyczących monitorowania postępu rzeczowego realizacji programów na lata 2021-2027</w:t>
      </w:r>
      <w:r w:rsidRPr="00B17A54">
        <w:rPr>
          <w:rFonts w:cstheme="minorHAnsi"/>
          <w:szCs w:val="22"/>
        </w:rPr>
        <w:t>,</w:t>
      </w:r>
    </w:p>
    <w:p w14:paraId="5150EE51" w14:textId="77777777" w:rsidR="00DE335A" w:rsidRPr="00B17A54" w:rsidRDefault="00DE335A" w:rsidP="00AC0F5F">
      <w:pPr>
        <w:pStyle w:val="Akapitzlist"/>
        <w:numPr>
          <w:ilvl w:val="1"/>
          <w:numId w:val="70"/>
        </w:numPr>
        <w:ind w:left="714" w:hanging="357"/>
        <w:contextualSpacing/>
        <w:rPr>
          <w:rFonts w:cstheme="minorHAnsi"/>
          <w:szCs w:val="22"/>
        </w:rPr>
      </w:pPr>
      <w:r w:rsidRPr="00B17A54">
        <w:rPr>
          <w:rFonts w:cstheme="minorHAnsi"/>
          <w:szCs w:val="22"/>
        </w:rPr>
        <w:t>bazę personelu zaangażowanego w realizację Projektu</w:t>
      </w:r>
      <w:r w:rsidRPr="00B17A54">
        <w:rPr>
          <w:rStyle w:val="Odwoanieprzypisudolnego"/>
          <w:rFonts w:cstheme="minorHAnsi"/>
          <w:szCs w:val="22"/>
        </w:rPr>
        <w:footnoteReference w:id="44"/>
      </w:r>
      <w:r w:rsidRPr="00B17A54">
        <w:rPr>
          <w:rFonts w:cstheme="minorHAnsi"/>
          <w:szCs w:val="22"/>
        </w:rPr>
        <w:t>,</w:t>
      </w:r>
    </w:p>
    <w:p w14:paraId="28D36D6C" w14:textId="77777777" w:rsidR="00DE335A" w:rsidRPr="00B17A54" w:rsidRDefault="00DE335A" w:rsidP="00AC0F5F">
      <w:pPr>
        <w:pStyle w:val="Akapitzlist"/>
        <w:numPr>
          <w:ilvl w:val="1"/>
          <w:numId w:val="70"/>
        </w:numPr>
        <w:ind w:left="714" w:hanging="357"/>
        <w:contextualSpacing/>
        <w:rPr>
          <w:rFonts w:cstheme="minorHAnsi"/>
          <w:szCs w:val="22"/>
        </w:rPr>
      </w:pPr>
      <w:r w:rsidRPr="00B17A54">
        <w:rPr>
          <w:rFonts w:cstheme="minorHAnsi"/>
          <w:szCs w:val="22"/>
        </w:rPr>
        <w:t xml:space="preserve">informacji o udzielonych zamówieniach publicznych, których wartość jest równa lub przekracza próg 130 000,00 zł, a Beneficjent zobowiązany jest do stosowania </w:t>
      </w:r>
      <w:r w:rsidR="00BD4401" w:rsidRPr="00B17A54">
        <w:rPr>
          <w:rFonts w:cstheme="minorHAnsi"/>
          <w:i/>
          <w:szCs w:val="22"/>
        </w:rPr>
        <w:t>u</w:t>
      </w:r>
      <w:r w:rsidRPr="00B17A54">
        <w:rPr>
          <w:rFonts w:cstheme="minorHAnsi"/>
          <w:i/>
          <w:szCs w:val="22"/>
        </w:rPr>
        <w:t xml:space="preserve">stawy Prawo </w:t>
      </w:r>
      <w:r w:rsidR="00BD4401" w:rsidRPr="00B17A54">
        <w:rPr>
          <w:rFonts w:cstheme="minorHAnsi"/>
          <w:i/>
          <w:szCs w:val="22"/>
        </w:rPr>
        <w:t>z</w:t>
      </w:r>
      <w:r w:rsidRPr="00B17A54">
        <w:rPr>
          <w:rFonts w:cstheme="minorHAnsi"/>
          <w:i/>
          <w:szCs w:val="22"/>
        </w:rPr>
        <w:t xml:space="preserve">amówień </w:t>
      </w:r>
      <w:r w:rsidR="00BD4401" w:rsidRPr="00B17A54">
        <w:rPr>
          <w:rFonts w:cstheme="minorHAnsi"/>
          <w:i/>
          <w:szCs w:val="22"/>
        </w:rPr>
        <w:t>p</w:t>
      </w:r>
      <w:r w:rsidRPr="00B17A54">
        <w:rPr>
          <w:rFonts w:cstheme="minorHAnsi"/>
          <w:i/>
          <w:szCs w:val="22"/>
        </w:rPr>
        <w:t>ublicznych</w:t>
      </w:r>
      <w:r w:rsidRPr="00B17A54">
        <w:rPr>
          <w:rStyle w:val="Odwoanieprzypisudolnego"/>
          <w:rFonts w:cstheme="minorHAnsi"/>
          <w:szCs w:val="22"/>
        </w:rPr>
        <w:footnoteReference w:id="45"/>
      </w:r>
      <w:r w:rsidRPr="00B17A54">
        <w:rPr>
          <w:rFonts w:cstheme="minorHAnsi"/>
          <w:szCs w:val="22"/>
        </w:rPr>
        <w:t>,</w:t>
      </w:r>
    </w:p>
    <w:p w14:paraId="52199376" w14:textId="77777777" w:rsidR="00DE335A" w:rsidRPr="00B17A54" w:rsidRDefault="00DE335A" w:rsidP="00AC0F5F">
      <w:pPr>
        <w:pStyle w:val="Akapitzlist"/>
        <w:numPr>
          <w:ilvl w:val="1"/>
          <w:numId w:val="70"/>
        </w:numPr>
        <w:ind w:left="714" w:hanging="357"/>
        <w:contextualSpacing/>
        <w:rPr>
          <w:rFonts w:cstheme="minorHAnsi"/>
          <w:szCs w:val="22"/>
        </w:rPr>
      </w:pPr>
      <w:r w:rsidRPr="00B17A54">
        <w:rPr>
          <w:rFonts w:cstheme="minorHAnsi"/>
          <w:szCs w:val="22"/>
        </w:rPr>
        <w:t xml:space="preserve">wykazu wszystkich wydatków ujętych we wniosku o płatność, które są objęte procedurą zasady konkurencyjności, zgodnie ze wzorem stanowiącym </w:t>
      </w:r>
      <w:r w:rsidRPr="00B17A54">
        <w:rPr>
          <w:rFonts w:cstheme="minorHAnsi"/>
          <w:b/>
          <w:szCs w:val="22"/>
        </w:rPr>
        <w:t>załącznik nr 7</w:t>
      </w:r>
      <w:r w:rsidRPr="00B17A54">
        <w:rPr>
          <w:rFonts w:cstheme="minorHAnsi"/>
          <w:szCs w:val="22"/>
        </w:rPr>
        <w:t xml:space="preserve"> do Umowy</w:t>
      </w:r>
      <w:r w:rsidRPr="00B17A54">
        <w:rPr>
          <w:rStyle w:val="Odwoanieprzypisudolnego"/>
          <w:rFonts w:cstheme="minorHAnsi"/>
          <w:szCs w:val="22"/>
        </w:rPr>
        <w:footnoteReference w:id="46"/>
      </w:r>
      <w:r w:rsidRPr="00B17A54">
        <w:rPr>
          <w:rFonts w:cstheme="minorHAnsi"/>
          <w:szCs w:val="22"/>
        </w:rPr>
        <w:t>,</w:t>
      </w:r>
    </w:p>
    <w:p w14:paraId="3A3AFDCB" w14:textId="77777777" w:rsidR="00DE335A" w:rsidRPr="00B17A54" w:rsidRDefault="00DE335A" w:rsidP="00AC0F5F">
      <w:pPr>
        <w:pStyle w:val="Akapitzlist"/>
        <w:numPr>
          <w:ilvl w:val="0"/>
          <w:numId w:val="70"/>
        </w:numPr>
        <w:contextualSpacing/>
        <w:rPr>
          <w:rFonts w:cstheme="minorHAnsi"/>
          <w:szCs w:val="22"/>
        </w:rPr>
      </w:pPr>
      <w:r w:rsidRPr="00B17A54">
        <w:rPr>
          <w:rFonts w:cstheme="minorHAnsi"/>
          <w:szCs w:val="22"/>
        </w:rPr>
        <w:t xml:space="preserve">Beneficjent zobowiązuje się do przedkładania, na żądanie Instytucji </w:t>
      </w:r>
      <w:r w:rsidR="00A939C3" w:rsidRPr="00B17A54">
        <w:rPr>
          <w:rFonts w:ascii="Calibri" w:hAnsi="Calibri" w:cs="Arial"/>
        </w:rPr>
        <w:t>Pośredniczą</w:t>
      </w:r>
      <w:r w:rsidRPr="00B17A54">
        <w:rPr>
          <w:rFonts w:cstheme="minorHAnsi"/>
          <w:szCs w:val="22"/>
        </w:rPr>
        <w:t xml:space="preserve">cej FEWiM 2021-2027, w terminie 5 dni roboczych od daty otrzymania żądania: </w:t>
      </w:r>
    </w:p>
    <w:p w14:paraId="04272C1E" w14:textId="77777777" w:rsidR="00DE335A" w:rsidRPr="00B17A54" w:rsidRDefault="00533E6C" w:rsidP="00AC0F5F">
      <w:pPr>
        <w:pStyle w:val="Akapitzlist"/>
        <w:numPr>
          <w:ilvl w:val="1"/>
          <w:numId w:val="70"/>
        </w:numPr>
        <w:ind w:left="714" w:hanging="357"/>
        <w:contextualSpacing/>
        <w:rPr>
          <w:rFonts w:cstheme="minorHAnsi"/>
          <w:szCs w:val="22"/>
        </w:rPr>
      </w:pPr>
      <w:r w:rsidRPr="00B17A54">
        <w:rPr>
          <w:rFonts w:cstheme="minorHAnsi"/>
          <w:szCs w:val="22"/>
        </w:rPr>
        <w:t xml:space="preserve">dokumentów, o których mowa w </w:t>
      </w:r>
      <w:r w:rsidRPr="00B17A54">
        <w:rPr>
          <w:rFonts w:cstheme="minorHAnsi"/>
          <w:b/>
          <w:szCs w:val="22"/>
        </w:rPr>
        <w:t>§ 10 ust. 2</w:t>
      </w:r>
      <w:r w:rsidR="00DE335A" w:rsidRPr="00B17A54">
        <w:rPr>
          <w:rStyle w:val="Odwoanieprzypisudolnego"/>
          <w:rFonts w:cstheme="minorHAnsi"/>
          <w:szCs w:val="22"/>
        </w:rPr>
        <w:footnoteReference w:id="47"/>
      </w:r>
      <w:r w:rsidR="00DE335A" w:rsidRPr="00EC6EFC">
        <w:rPr>
          <w:rFonts w:cstheme="minorHAnsi"/>
          <w:szCs w:val="22"/>
        </w:rPr>
        <w:t>,</w:t>
      </w:r>
    </w:p>
    <w:p w14:paraId="6DD4266E" w14:textId="77777777" w:rsidR="00DE335A" w:rsidRPr="00B17A54" w:rsidRDefault="00DE335A" w:rsidP="00AC0F5F">
      <w:pPr>
        <w:pStyle w:val="Akapitzlist"/>
        <w:numPr>
          <w:ilvl w:val="1"/>
          <w:numId w:val="70"/>
        </w:numPr>
        <w:ind w:left="714" w:hanging="357"/>
        <w:contextualSpacing/>
        <w:rPr>
          <w:rFonts w:cstheme="minorHAnsi"/>
          <w:szCs w:val="22"/>
        </w:rPr>
      </w:pPr>
      <w:r w:rsidRPr="00B17A54">
        <w:rPr>
          <w:rFonts w:cstheme="minorHAnsi"/>
          <w:szCs w:val="22"/>
        </w:rPr>
        <w:t xml:space="preserve">dokumentów, o których mowa w </w:t>
      </w:r>
      <w:r w:rsidRPr="00B17A54">
        <w:rPr>
          <w:rFonts w:cstheme="minorHAnsi"/>
          <w:b/>
          <w:szCs w:val="22"/>
        </w:rPr>
        <w:t>§</w:t>
      </w:r>
      <w:r w:rsidRPr="00B17A54">
        <w:rPr>
          <w:rFonts w:cstheme="minorHAnsi"/>
          <w:szCs w:val="22"/>
        </w:rPr>
        <w:t xml:space="preserve"> </w:t>
      </w:r>
      <w:r w:rsidRPr="00B17A54">
        <w:rPr>
          <w:rFonts w:cstheme="minorHAnsi"/>
          <w:b/>
          <w:szCs w:val="22"/>
        </w:rPr>
        <w:t>11 ust. 3</w:t>
      </w:r>
      <w:r w:rsidRPr="00B17A54">
        <w:rPr>
          <w:rStyle w:val="Odwoanieprzypisudolnego"/>
          <w:rFonts w:cstheme="minorHAnsi"/>
          <w:szCs w:val="22"/>
        </w:rPr>
        <w:footnoteReference w:id="48"/>
      </w:r>
      <w:r w:rsidRPr="00B17A54">
        <w:rPr>
          <w:rFonts w:cstheme="minorHAnsi"/>
          <w:szCs w:val="22"/>
        </w:rPr>
        <w:t>.</w:t>
      </w:r>
    </w:p>
    <w:p w14:paraId="7ED33840" w14:textId="5EA7E1D2" w:rsidR="00DE335A" w:rsidRPr="00B17A54" w:rsidRDefault="00DE335A" w:rsidP="00AC0F5F">
      <w:pPr>
        <w:numPr>
          <w:ilvl w:val="0"/>
          <w:numId w:val="70"/>
        </w:numPr>
        <w:rPr>
          <w:rFonts w:cstheme="minorHAnsi"/>
        </w:rPr>
      </w:pPr>
      <w:r w:rsidRPr="00B17A54">
        <w:rPr>
          <w:rFonts w:cstheme="minorHAnsi"/>
        </w:rPr>
        <w:t xml:space="preserve">W terminie 10 dni roboczych od dnia wpływu wniosku o płatność, Instytucja </w:t>
      </w:r>
      <w:r w:rsidR="00A939C3" w:rsidRPr="00B17A54">
        <w:rPr>
          <w:rFonts w:ascii="Calibri" w:eastAsia="Times New Roman" w:hAnsi="Calibri" w:cs="Arial"/>
          <w:lang w:eastAsia="pl-PL"/>
        </w:rPr>
        <w:t>Pośredniczą</w:t>
      </w:r>
      <w:r w:rsidRPr="00B17A54">
        <w:rPr>
          <w:rFonts w:cstheme="minorHAnsi"/>
        </w:rPr>
        <w:t xml:space="preserve">ca FEWiM 2021-2027 za pośrednictwem CST2021, z zastrzeżeniem zapisów </w:t>
      </w:r>
      <w:r w:rsidRPr="00B17A54">
        <w:rPr>
          <w:rFonts w:cstheme="minorHAnsi"/>
          <w:b/>
        </w:rPr>
        <w:t>§ 2</w:t>
      </w:r>
      <w:r w:rsidR="003F0438" w:rsidRPr="00B17A54">
        <w:rPr>
          <w:rFonts w:cstheme="minorHAnsi"/>
          <w:b/>
        </w:rPr>
        <w:t>0</w:t>
      </w:r>
      <w:r w:rsidRPr="00B17A54">
        <w:rPr>
          <w:rFonts w:cstheme="minorHAnsi"/>
          <w:b/>
        </w:rPr>
        <w:t xml:space="preserve"> ust. 7</w:t>
      </w:r>
      <w:r w:rsidRPr="00B17A54">
        <w:rPr>
          <w:rFonts w:cstheme="minorHAnsi"/>
        </w:rPr>
        <w:t xml:space="preserve">, </w:t>
      </w:r>
      <w:r w:rsidR="007109B2">
        <w:rPr>
          <w:rFonts w:cstheme="minorHAnsi"/>
        </w:rPr>
        <w:t xml:space="preserve">może wezwać </w:t>
      </w:r>
      <w:r w:rsidRPr="00B17A54">
        <w:rPr>
          <w:rFonts w:cstheme="minorHAnsi"/>
        </w:rPr>
        <w:t>Beneficjenta do przedstawienia wybranych dokumentów poświadczających kwalifikowalność wydatków</w:t>
      </w:r>
      <w:r w:rsidRPr="00B17A54">
        <w:rPr>
          <w:rStyle w:val="Odwoanieprzypisudolnego"/>
          <w:rFonts w:cstheme="minorHAnsi"/>
          <w:bCs/>
        </w:rPr>
        <w:footnoteReference w:id="49"/>
      </w:r>
      <w:r w:rsidRPr="00B17A54">
        <w:rPr>
          <w:rFonts w:cstheme="minorHAnsi"/>
        </w:rPr>
        <w:t xml:space="preserve"> oraz, jeżeli dotyczy, uczestników Projektu ujętych we wniosku o płatność. Beneficjent zobowiązuje się do złożenia wskazanych dokumentów za pośrednictwem CST2021 </w:t>
      </w:r>
      <w:r w:rsidRPr="00B17A54">
        <w:rPr>
          <w:rFonts w:cstheme="minorHAnsi"/>
          <w:bCs/>
        </w:rPr>
        <w:t xml:space="preserve">w terminie 5 dni roboczych od dnia otrzymania wezwania, z zastrzeżeniem </w:t>
      </w:r>
      <w:r w:rsidRPr="00B17A54">
        <w:rPr>
          <w:rFonts w:cstheme="minorHAnsi"/>
          <w:b/>
        </w:rPr>
        <w:t xml:space="preserve">§ </w:t>
      </w:r>
      <w:r w:rsidRPr="00B17A54">
        <w:rPr>
          <w:rFonts w:cstheme="minorHAnsi"/>
          <w:b/>
          <w:bCs/>
        </w:rPr>
        <w:t>2</w:t>
      </w:r>
      <w:r w:rsidR="003F0438" w:rsidRPr="00B17A54">
        <w:rPr>
          <w:rFonts w:cstheme="minorHAnsi"/>
          <w:b/>
          <w:bCs/>
        </w:rPr>
        <w:t>0</w:t>
      </w:r>
      <w:r w:rsidRPr="00B17A54">
        <w:rPr>
          <w:rFonts w:cstheme="minorHAnsi"/>
          <w:b/>
          <w:bCs/>
        </w:rPr>
        <w:t xml:space="preserve"> ust. 7</w:t>
      </w:r>
      <w:r w:rsidRPr="00B17A54">
        <w:rPr>
          <w:rFonts w:cstheme="minorHAnsi"/>
          <w:bCs/>
        </w:rPr>
        <w:t>.</w:t>
      </w:r>
    </w:p>
    <w:p w14:paraId="0821FDD8" w14:textId="77777777" w:rsidR="00DE335A" w:rsidRPr="00B17A54" w:rsidRDefault="00DE335A" w:rsidP="00AC0F5F">
      <w:pPr>
        <w:numPr>
          <w:ilvl w:val="0"/>
          <w:numId w:val="70"/>
        </w:numPr>
        <w:rPr>
          <w:rFonts w:cstheme="minorHAnsi"/>
        </w:rPr>
      </w:pPr>
      <w:r w:rsidRPr="00B17A54">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1B13EE0F" w14:textId="77777777" w:rsidR="00DE335A" w:rsidRPr="00B17A54" w:rsidRDefault="00DE335A" w:rsidP="00AC0F5F">
      <w:pPr>
        <w:numPr>
          <w:ilvl w:val="0"/>
          <w:numId w:val="70"/>
        </w:numPr>
        <w:rPr>
          <w:rFonts w:cstheme="minorHAnsi"/>
        </w:rPr>
      </w:pPr>
      <w:r w:rsidRPr="00B17A54">
        <w:rPr>
          <w:rFonts w:cstheme="minorHAnsi"/>
        </w:rPr>
        <w:t xml:space="preserve">Oprócz dokumentów wskazanych w </w:t>
      </w:r>
      <w:r w:rsidRPr="00B17A54">
        <w:rPr>
          <w:rFonts w:cstheme="minorHAnsi"/>
          <w:b/>
        </w:rPr>
        <w:t>ust. 9</w:t>
      </w:r>
      <w:r w:rsidRPr="00B17A54">
        <w:rPr>
          <w:rFonts w:cstheme="minorHAnsi"/>
        </w:rPr>
        <w:t>,</w:t>
      </w:r>
      <w:r w:rsidRPr="00B17A54">
        <w:rPr>
          <w:rFonts w:cstheme="minorHAnsi"/>
          <w:b/>
        </w:rPr>
        <w:t xml:space="preserve"> ust. 10 i ust. 11 </w:t>
      </w:r>
      <w:r w:rsidRPr="00B17A54">
        <w:rPr>
          <w:rFonts w:cstheme="minorHAnsi"/>
        </w:rPr>
        <w:t xml:space="preserve">Instytucja </w:t>
      </w:r>
      <w:r w:rsidR="00A939C3" w:rsidRPr="00B17A54">
        <w:rPr>
          <w:rFonts w:ascii="Calibri" w:eastAsia="Times New Roman" w:hAnsi="Calibri" w:cs="Arial"/>
          <w:lang w:eastAsia="pl-PL"/>
        </w:rPr>
        <w:t>Pośredniczą</w:t>
      </w:r>
      <w:r w:rsidRPr="00B17A54">
        <w:rPr>
          <w:rFonts w:cstheme="minorHAnsi"/>
        </w:rPr>
        <w:t xml:space="preserve">ca FEWiM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B17A54">
        <w:rPr>
          <w:rFonts w:cstheme="minorHAnsi"/>
          <w:bCs/>
        </w:rPr>
        <w:t xml:space="preserve">w terminie 5 dni roboczych od dnia otrzymania wezwania. W </w:t>
      </w:r>
      <w:r w:rsidRPr="00B17A54">
        <w:rPr>
          <w:rFonts w:eastAsia="Calibri" w:cstheme="minorHAnsi"/>
        </w:rPr>
        <w:t xml:space="preserve">przypadku, gdy podatek od towarów i usług jest wydatkiem kwalifikowalnym w Projekcie – Beneficjent zobowiązuje się na żądanie </w:t>
      </w:r>
      <w:r w:rsidRPr="00B17A54">
        <w:rPr>
          <w:rFonts w:cstheme="minorHAnsi"/>
        </w:rPr>
        <w:t xml:space="preserve">Instytucji </w:t>
      </w:r>
      <w:r w:rsidR="00A939C3" w:rsidRPr="00B17A54">
        <w:rPr>
          <w:rFonts w:ascii="Calibri" w:eastAsia="Times New Roman" w:hAnsi="Calibri" w:cs="Arial"/>
          <w:lang w:eastAsia="pl-PL"/>
        </w:rPr>
        <w:t>Pośredniczą</w:t>
      </w:r>
      <w:r w:rsidRPr="00B17A54">
        <w:rPr>
          <w:rFonts w:cstheme="minorHAnsi"/>
        </w:rPr>
        <w:t>cej FEWiM</w:t>
      </w:r>
      <w:r w:rsidRPr="00B17A54">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r w:rsidR="005205C6" w:rsidRPr="00B17A54">
        <w:rPr>
          <w:rStyle w:val="Odwoanieprzypisudolnego"/>
          <w:rFonts w:eastAsia="Calibri"/>
        </w:rPr>
        <w:footnoteReference w:id="50"/>
      </w:r>
      <w:r w:rsidRPr="00B17A54">
        <w:rPr>
          <w:rFonts w:eastAsia="Calibri" w:cstheme="minorHAnsi"/>
        </w:rPr>
        <w:t>.</w:t>
      </w:r>
    </w:p>
    <w:p w14:paraId="66A07DD4" w14:textId="54E63D1D" w:rsidR="00DE335A" w:rsidRPr="00B17A54" w:rsidRDefault="00DE335A" w:rsidP="00AC0F5F">
      <w:pPr>
        <w:numPr>
          <w:ilvl w:val="0"/>
          <w:numId w:val="70"/>
        </w:numPr>
        <w:rPr>
          <w:rFonts w:cstheme="minorHAnsi"/>
        </w:rPr>
      </w:pPr>
      <w:r w:rsidRPr="00B17A54">
        <w:rPr>
          <w:rFonts w:cstheme="minorHAnsi"/>
        </w:rPr>
        <w:lastRenderedPageBreak/>
        <w:t xml:space="preserve">Beneficjent zobowiązuje się ująć każdy wydatek kwalifikowalny we wniosku o płatność przekazywanym do Instytucji </w:t>
      </w:r>
      <w:r w:rsidR="004028D4" w:rsidRPr="009316D2">
        <w:rPr>
          <w:rFonts w:ascii="Calibri" w:eastAsia="Times New Roman" w:hAnsi="Calibri" w:cs="Arial"/>
          <w:lang w:eastAsia="pl-PL"/>
        </w:rPr>
        <w:t>Pośredniczą</w:t>
      </w:r>
      <w:r w:rsidRPr="009316D2">
        <w:rPr>
          <w:rFonts w:cstheme="minorHAnsi"/>
        </w:rPr>
        <w:t xml:space="preserve">cej FEWiM 2021-2027 w terminie </w:t>
      </w:r>
      <w:r w:rsidR="009B1658" w:rsidRPr="009316D2">
        <w:rPr>
          <w:rFonts w:cstheme="minorHAnsi"/>
        </w:rPr>
        <w:t>określonym w art. 190 ustawy o finansach publicznych</w:t>
      </w:r>
      <w:r w:rsidRPr="009316D2">
        <w:rPr>
          <w:rStyle w:val="Odwoanieprzypisudolnego"/>
          <w:rFonts w:cstheme="minorHAnsi"/>
        </w:rPr>
        <w:footnoteReference w:id="51"/>
      </w:r>
      <w:r w:rsidRPr="009316D2">
        <w:rPr>
          <w:rFonts w:cstheme="minorHAnsi"/>
        </w:rPr>
        <w:t>.</w:t>
      </w:r>
    </w:p>
    <w:p w14:paraId="360819B0" w14:textId="77777777" w:rsidR="00DE335A" w:rsidRPr="00B17A54" w:rsidRDefault="001E3D5D" w:rsidP="00AC0F5F">
      <w:pPr>
        <w:numPr>
          <w:ilvl w:val="0"/>
          <w:numId w:val="70"/>
        </w:numPr>
        <w:rPr>
          <w:rFonts w:cstheme="minorHAnsi"/>
        </w:rPr>
      </w:pPr>
      <w:r w:rsidRPr="00B17A54">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B17A54">
        <w:rPr>
          <w:rFonts w:cstheme="minorHAnsi"/>
        </w:rPr>
        <w:t xml:space="preserve">W przypadku niedokonania zwrotu, o którym mowa w </w:t>
      </w:r>
      <w:r w:rsidR="00DE335A" w:rsidRPr="00B17A54">
        <w:rPr>
          <w:rFonts w:cstheme="minorHAnsi"/>
          <w:b/>
        </w:rPr>
        <w:t>ust. 1</w:t>
      </w:r>
      <w:r w:rsidR="00DE335A" w:rsidRPr="00B17A54">
        <w:rPr>
          <w:rFonts w:cstheme="minorHAnsi"/>
        </w:rPr>
        <w:t xml:space="preserve">, stosuje się zapisy </w:t>
      </w:r>
      <w:r w:rsidR="00DE335A" w:rsidRPr="00B17A54">
        <w:rPr>
          <w:rFonts w:cstheme="minorHAnsi"/>
          <w:b/>
        </w:rPr>
        <w:t>§ 1</w:t>
      </w:r>
      <w:r w:rsidR="00ED48CA" w:rsidRPr="00B17A54">
        <w:rPr>
          <w:rFonts w:cstheme="minorHAnsi"/>
          <w:b/>
        </w:rPr>
        <w:t>7</w:t>
      </w:r>
      <w:r w:rsidR="00DE335A" w:rsidRPr="00B17A54">
        <w:rPr>
          <w:rFonts w:cstheme="minorHAnsi"/>
        </w:rPr>
        <w:t xml:space="preserve">. </w:t>
      </w:r>
    </w:p>
    <w:p w14:paraId="6FCE4F73" w14:textId="77777777" w:rsidR="00DE335A" w:rsidRPr="00B17A54" w:rsidRDefault="00DE335A" w:rsidP="00AC0F5F">
      <w:pPr>
        <w:numPr>
          <w:ilvl w:val="0"/>
          <w:numId w:val="70"/>
        </w:numPr>
        <w:rPr>
          <w:rFonts w:cstheme="minorHAnsi"/>
        </w:rPr>
      </w:pPr>
      <w:r w:rsidRPr="00B17A54">
        <w:rPr>
          <w:rFonts w:cstheme="minorHAnsi"/>
        </w:rPr>
        <w:t xml:space="preserve">Źródła finansowania wydatków w ramach dofinansowania wskazane we wniosku o płatność muszą odpowiadać proporcji określonej w </w:t>
      </w:r>
      <w:r w:rsidRPr="00B17A54">
        <w:rPr>
          <w:rFonts w:cstheme="minorHAnsi"/>
          <w:b/>
        </w:rPr>
        <w:t>§</w:t>
      </w:r>
      <w:r w:rsidR="00A56DC3" w:rsidRPr="00B17A54">
        <w:rPr>
          <w:rFonts w:cstheme="minorHAnsi"/>
          <w:b/>
        </w:rPr>
        <w:t xml:space="preserve"> </w:t>
      </w:r>
      <w:r w:rsidRPr="00B17A54">
        <w:rPr>
          <w:rFonts w:cstheme="minorHAnsi"/>
          <w:b/>
        </w:rPr>
        <w:t>2 ust. 6</w:t>
      </w:r>
      <w:r w:rsidRPr="00B17A54">
        <w:rPr>
          <w:rFonts w:cstheme="minorHAnsi"/>
        </w:rPr>
        <w:t>.</w:t>
      </w:r>
    </w:p>
    <w:p w14:paraId="78EC0B35" w14:textId="77777777" w:rsidR="00DE335A" w:rsidRPr="00B17A54" w:rsidRDefault="00DE335A" w:rsidP="00F10EEF">
      <w:pPr>
        <w:pStyle w:val="Pisma"/>
        <w:autoSpaceDE/>
        <w:spacing w:before="200" w:after="60"/>
        <w:jc w:val="center"/>
        <w:rPr>
          <w:rFonts w:asciiTheme="minorHAnsi" w:hAnsiTheme="minorHAnsi" w:cstheme="minorHAnsi"/>
          <w:b/>
          <w:sz w:val="22"/>
          <w:szCs w:val="22"/>
        </w:rPr>
      </w:pPr>
      <w:r w:rsidRPr="00B17A54">
        <w:rPr>
          <w:rFonts w:asciiTheme="minorHAnsi" w:hAnsiTheme="minorHAnsi" w:cstheme="minorHAnsi"/>
          <w:b/>
          <w:sz w:val="22"/>
          <w:szCs w:val="22"/>
        </w:rPr>
        <w:t>§ 16</w:t>
      </w:r>
    </w:p>
    <w:p w14:paraId="1276EF30" w14:textId="77777777" w:rsidR="00DE335A" w:rsidRPr="00B17A54" w:rsidRDefault="00DE335A" w:rsidP="00E1055F">
      <w:pPr>
        <w:numPr>
          <w:ilvl w:val="0"/>
          <w:numId w:val="71"/>
        </w:numPr>
        <w:tabs>
          <w:tab w:val="clear" w:pos="360"/>
          <w:tab w:val="num" w:pos="426"/>
        </w:tabs>
        <w:ind w:left="357" w:hanging="357"/>
        <w:rPr>
          <w:rFonts w:cstheme="minorHAnsi"/>
          <w:b/>
        </w:rPr>
      </w:pPr>
      <w:r w:rsidRPr="00B17A54">
        <w:rPr>
          <w:rFonts w:cstheme="minorHAnsi"/>
        </w:rPr>
        <w:t xml:space="preserve">Instytucja </w:t>
      </w:r>
      <w:r w:rsidR="004028D4" w:rsidRPr="00B17A54">
        <w:rPr>
          <w:rFonts w:ascii="Calibri" w:eastAsia="Times New Roman" w:hAnsi="Calibri" w:cs="Arial"/>
          <w:lang w:eastAsia="pl-PL"/>
        </w:rPr>
        <w:t>Pośredniczą</w:t>
      </w:r>
      <w:r w:rsidRPr="00B17A54">
        <w:rPr>
          <w:rFonts w:cstheme="minorHAnsi"/>
        </w:rPr>
        <w:t>ca FEWiM 2021-2027 dokonuje weryfikacji pierwszej wersji wniosku o płatność w terminie 25 dni roboczych</w:t>
      </w:r>
      <w:r w:rsidRPr="00B17A54">
        <w:rPr>
          <w:rStyle w:val="Odwoanieprzypisudolnego"/>
          <w:rFonts w:cstheme="minorHAnsi"/>
        </w:rPr>
        <w:footnoteReference w:id="52"/>
      </w:r>
      <w:r w:rsidRPr="00B17A54">
        <w:rPr>
          <w:rFonts w:cstheme="minorHAnsi"/>
        </w:rPr>
        <w:t>, a kolejnych jego wersji w terminie 15 dni roboczych</w:t>
      </w:r>
      <w:r w:rsidRPr="00B17A54">
        <w:rPr>
          <w:rStyle w:val="Odwoanieprzypisudolnego"/>
          <w:rFonts w:cstheme="minorHAnsi"/>
        </w:rPr>
        <w:footnoteReference w:id="53"/>
      </w:r>
      <w:r w:rsidRPr="00B17A54">
        <w:rPr>
          <w:rFonts w:cstheme="minorHAnsi"/>
        </w:rPr>
        <w:t xml:space="preserve">. Do ww. terminów nie wlicza się czasu oczekiwania przez Instytucję </w:t>
      </w:r>
      <w:r w:rsidR="004028D4" w:rsidRPr="00B17A54">
        <w:rPr>
          <w:rFonts w:ascii="Calibri" w:eastAsia="Times New Roman" w:hAnsi="Calibri" w:cs="Arial"/>
          <w:lang w:eastAsia="pl-PL"/>
        </w:rPr>
        <w:t>Pośredniczą</w:t>
      </w:r>
      <w:r w:rsidRPr="00B17A54">
        <w:rPr>
          <w:rFonts w:cstheme="minorHAnsi"/>
        </w:rPr>
        <w:t xml:space="preserve">cą FEWiM 2021-2027 na dokonanie czynności oraz na dokumenty, o których mowa odpowiednio w </w:t>
      </w:r>
      <w:r w:rsidRPr="00B17A54">
        <w:rPr>
          <w:rFonts w:cstheme="minorHAnsi"/>
          <w:b/>
        </w:rPr>
        <w:t>§ 15 ust. 9</w:t>
      </w:r>
      <w:r w:rsidRPr="00B17A54">
        <w:rPr>
          <w:rFonts w:cstheme="minorHAnsi"/>
        </w:rPr>
        <w:t xml:space="preserve">, </w:t>
      </w:r>
      <w:r w:rsidRPr="00B17A54">
        <w:rPr>
          <w:rFonts w:cstheme="minorHAnsi"/>
          <w:b/>
        </w:rPr>
        <w:t>ust. 10</w:t>
      </w:r>
      <w:r w:rsidRPr="00B17A54">
        <w:rPr>
          <w:rFonts w:cstheme="minorHAnsi"/>
        </w:rPr>
        <w:t>,</w:t>
      </w:r>
      <w:r w:rsidRPr="00B17A54">
        <w:rPr>
          <w:rFonts w:cstheme="minorHAnsi"/>
          <w:b/>
        </w:rPr>
        <w:t xml:space="preserve"> ust. 11 </w:t>
      </w:r>
      <w:r w:rsidRPr="00B17A54">
        <w:rPr>
          <w:rFonts w:cstheme="minorHAnsi"/>
        </w:rPr>
        <w:t xml:space="preserve">i </w:t>
      </w:r>
      <w:r w:rsidRPr="00B17A54">
        <w:rPr>
          <w:rFonts w:cstheme="minorHAnsi"/>
          <w:b/>
        </w:rPr>
        <w:t>ust. 13</w:t>
      </w:r>
      <w:r w:rsidRPr="000C1C4E">
        <w:rPr>
          <w:rFonts w:cstheme="minorHAnsi"/>
        </w:rPr>
        <w:t>,</w:t>
      </w:r>
      <w:r w:rsidRPr="00B17A54">
        <w:rPr>
          <w:rFonts w:cstheme="minorHAnsi"/>
          <w:b/>
        </w:rPr>
        <w:t xml:space="preserve"> </w:t>
      </w:r>
      <w:r w:rsidRPr="00B17A54">
        <w:rPr>
          <w:rFonts w:cstheme="minorHAnsi"/>
        </w:rPr>
        <w:t xml:space="preserve">jak również okresów oczekiwania przez Instytucję </w:t>
      </w:r>
      <w:r w:rsidR="004028D4" w:rsidRPr="00B17A54">
        <w:rPr>
          <w:rFonts w:ascii="Calibri" w:eastAsia="Times New Roman" w:hAnsi="Calibri" w:cs="Arial"/>
          <w:lang w:eastAsia="pl-PL"/>
        </w:rPr>
        <w:t>Pośredniczą</w:t>
      </w:r>
      <w:r w:rsidRPr="00B17A54">
        <w:rPr>
          <w:rFonts w:cstheme="minorHAnsi"/>
        </w:rPr>
        <w:t>cą FEWiM 2021-2027 na wniesienie zabezpieczenia prawidłowej realizacji Projektu.</w:t>
      </w:r>
    </w:p>
    <w:p w14:paraId="77C2AC85" w14:textId="0075D53D" w:rsidR="00DE335A" w:rsidRPr="00B17A54" w:rsidRDefault="00DE335A" w:rsidP="00E1055F">
      <w:pPr>
        <w:pStyle w:val="Pisma"/>
        <w:numPr>
          <w:ilvl w:val="0"/>
          <w:numId w:val="71"/>
        </w:numPr>
        <w:tabs>
          <w:tab w:val="clear" w:pos="360"/>
          <w:tab w:val="num" w:pos="426"/>
        </w:tabs>
        <w:autoSpaceDE/>
        <w:spacing w:line="276" w:lineRule="auto"/>
        <w:ind w:left="357" w:hanging="357"/>
        <w:rPr>
          <w:rFonts w:asciiTheme="minorHAnsi" w:hAnsiTheme="minorHAnsi" w:cstheme="minorHAnsi"/>
          <w:sz w:val="22"/>
          <w:szCs w:val="22"/>
        </w:rPr>
      </w:pPr>
      <w:r w:rsidRPr="00B17A54">
        <w:rPr>
          <w:rFonts w:asciiTheme="minorHAnsi" w:hAnsiTheme="minorHAnsi" w:cstheme="minorHAnsi"/>
          <w:sz w:val="22"/>
          <w:szCs w:val="22"/>
        </w:rPr>
        <w:t>W przypadku gdy:</w:t>
      </w:r>
    </w:p>
    <w:p w14:paraId="02617157" w14:textId="77777777" w:rsidR="00DE335A" w:rsidRPr="00B17A54" w:rsidRDefault="00DE335A" w:rsidP="00E1055F">
      <w:pPr>
        <w:pStyle w:val="Pisma"/>
        <w:numPr>
          <w:ilvl w:val="1"/>
          <w:numId w:val="71"/>
        </w:numPr>
        <w:autoSpaceDE/>
        <w:spacing w:line="276" w:lineRule="auto"/>
        <w:ind w:left="714" w:hanging="357"/>
        <w:rPr>
          <w:rFonts w:asciiTheme="minorHAnsi" w:hAnsiTheme="minorHAnsi" w:cstheme="minorHAnsi"/>
          <w:sz w:val="22"/>
          <w:szCs w:val="22"/>
        </w:rPr>
      </w:pPr>
      <w:r w:rsidRPr="00B17A54">
        <w:rPr>
          <w:rFonts w:asciiTheme="minorHAnsi" w:hAnsiTheme="minorHAnsi" w:cstheme="minorHAnsi"/>
          <w:sz w:val="22"/>
          <w:szCs w:val="22"/>
        </w:rPr>
        <w:t>w ramach Projektu jest dokonywana kontrola na miejscu</w:t>
      </w:r>
      <w:r w:rsidRPr="00B17A54">
        <w:rPr>
          <w:rStyle w:val="Odwoanieprzypisudolnego"/>
          <w:rFonts w:asciiTheme="minorHAnsi" w:hAnsiTheme="minorHAnsi" w:cstheme="minorHAnsi"/>
          <w:sz w:val="22"/>
          <w:szCs w:val="22"/>
        </w:rPr>
        <w:footnoteReference w:id="54"/>
      </w:r>
      <w:r w:rsidRPr="00B17A54">
        <w:rPr>
          <w:rFonts w:asciiTheme="minorHAnsi" w:hAnsiTheme="minorHAnsi" w:cstheme="minorHAnsi"/>
          <w:sz w:val="22"/>
          <w:szCs w:val="22"/>
        </w:rPr>
        <w:t xml:space="preserve"> i został złożony końcowy wniosek o płatność lub</w:t>
      </w:r>
    </w:p>
    <w:p w14:paraId="6F45D65E" w14:textId="77777777" w:rsidR="00DE335A" w:rsidRPr="00B17A54" w:rsidRDefault="00DE335A" w:rsidP="00E1055F">
      <w:pPr>
        <w:pStyle w:val="Pisma"/>
        <w:numPr>
          <w:ilvl w:val="1"/>
          <w:numId w:val="71"/>
        </w:numPr>
        <w:autoSpaceDE/>
        <w:spacing w:line="276" w:lineRule="auto"/>
        <w:ind w:left="714" w:hanging="357"/>
        <w:rPr>
          <w:rFonts w:asciiTheme="minorHAnsi" w:hAnsiTheme="minorHAnsi" w:cstheme="minorHAnsi"/>
          <w:sz w:val="22"/>
          <w:szCs w:val="22"/>
        </w:rPr>
      </w:pPr>
      <w:r w:rsidRPr="00B17A54">
        <w:rPr>
          <w:rFonts w:asciiTheme="minorHAnsi" w:hAnsiTheme="minorHAnsi" w:cstheme="minorHAnsi"/>
          <w:sz w:val="22"/>
          <w:szCs w:val="22"/>
        </w:rPr>
        <w:t xml:space="preserve">Instytucja </w:t>
      </w:r>
      <w:r w:rsidR="004028D4" w:rsidRPr="00B17A54">
        <w:rPr>
          <w:rFonts w:asciiTheme="minorHAnsi" w:hAnsiTheme="minorHAnsi" w:cstheme="minorHAnsi"/>
          <w:sz w:val="22"/>
          <w:szCs w:val="22"/>
        </w:rPr>
        <w:t>Pośredniczą</w:t>
      </w:r>
      <w:r w:rsidRPr="00B17A54">
        <w:rPr>
          <w:rFonts w:asciiTheme="minorHAnsi" w:hAnsiTheme="minorHAnsi" w:cstheme="minorHAnsi"/>
          <w:sz w:val="22"/>
          <w:szCs w:val="22"/>
        </w:rPr>
        <w:t>ca FEWiM 2021-2027 zleciła kontrolę doraźną na miejscu w związku ze złożonym wnioskiem o płatność,</w:t>
      </w:r>
    </w:p>
    <w:p w14:paraId="653DC417" w14:textId="77777777" w:rsidR="00DE335A" w:rsidRPr="00B17A54" w:rsidRDefault="00DE335A" w:rsidP="00671FE7">
      <w:pPr>
        <w:pStyle w:val="Pisma"/>
        <w:autoSpaceDE/>
        <w:spacing w:line="276" w:lineRule="auto"/>
        <w:ind w:left="357"/>
        <w:rPr>
          <w:rFonts w:asciiTheme="minorHAnsi" w:hAnsiTheme="minorHAnsi" w:cstheme="minorHAnsi"/>
          <w:sz w:val="22"/>
          <w:szCs w:val="22"/>
        </w:rPr>
      </w:pPr>
      <w:r w:rsidRPr="00B17A54">
        <w:rPr>
          <w:rFonts w:asciiTheme="minorHAnsi" w:hAnsiTheme="minorHAnsi" w:cstheme="minorHAnsi"/>
          <w:sz w:val="22"/>
          <w:szCs w:val="22"/>
        </w:rPr>
        <w:t xml:space="preserve">bieg terminów weryfikacji, o których mowa w </w:t>
      </w:r>
      <w:r w:rsidRPr="00B17A54">
        <w:rPr>
          <w:rFonts w:asciiTheme="minorHAnsi" w:hAnsiTheme="minorHAnsi" w:cstheme="minorHAnsi"/>
          <w:b/>
          <w:sz w:val="22"/>
          <w:szCs w:val="22"/>
        </w:rPr>
        <w:t>ust. 1</w:t>
      </w:r>
      <w:r w:rsidRPr="00B17A54">
        <w:rPr>
          <w:rFonts w:asciiTheme="minorHAnsi" w:hAnsiTheme="minorHAnsi" w:cstheme="minorHAnsi"/>
          <w:sz w:val="22"/>
          <w:szCs w:val="22"/>
        </w:rPr>
        <w:t xml:space="preserve">, w stosunku do ww. wniosków o płatność ulega zawieszeniu do dnia przekazania przez Beneficjenta do Instytucji </w:t>
      </w:r>
      <w:r w:rsidR="004028D4" w:rsidRPr="00B17A54">
        <w:rPr>
          <w:rFonts w:asciiTheme="minorHAnsi" w:hAnsiTheme="minorHAnsi" w:cstheme="minorHAnsi"/>
          <w:sz w:val="22"/>
          <w:szCs w:val="22"/>
        </w:rPr>
        <w:t>Pośredniczą</w:t>
      </w:r>
      <w:r w:rsidRPr="00B17A54">
        <w:rPr>
          <w:rFonts w:asciiTheme="minorHAnsi" w:hAnsiTheme="minorHAnsi" w:cstheme="minorHAnsi"/>
          <w:sz w:val="22"/>
          <w:szCs w:val="22"/>
        </w:rPr>
        <w:t>cej FEWiM 2021-2027 informacji o wykonaniu lub zaniechaniu wykonania zaleceń pokontrolnych, chyba że wyniki kontroli nie wskazują na wystąpienie wydatków niekwalifikowalnych w Projekcie lub nie mają wpływu na rozliczenie końcowe Projektu.</w:t>
      </w:r>
    </w:p>
    <w:p w14:paraId="0D98A583" w14:textId="77777777" w:rsidR="00DE335A" w:rsidRPr="00B17A54" w:rsidRDefault="00DE335A" w:rsidP="00E1055F">
      <w:pPr>
        <w:pStyle w:val="Pisma"/>
        <w:numPr>
          <w:ilvl w:val="0"/>
          <w:numId w:val="71"/>
        </w:numPr>
        <w:autoSpaceDE/>
        <w:spacing w:line="276" w:lineRule="auto"/>
        <w:ind w:left="357" w:hanging="357"/>
        <w:rPr>
          <w:rFonts w:asciiTheme="minorHAnsi" w:hAnsiTheme="minorHAnsi" w:cstheme="minorHAnsi"/>
          <w:sz w:val="22"/>
          <w:szCs w:val="22"/>
        </w:rPr>
      </w:pPr>
      <w:r w:rsidRPr="00B17A54">
        <w:rPr>
          <w:rFonts w:asciiTheme="minorHAnsi" w:hAnsiTheme="minorHAnsi" w:cstheme="minorHAnsi"/>
          <w:sz w:val="22"/>
          <w:szCs w:val="22"/>
        </w:rPr>
        <w:t xml:space="preserve">W przypadku stwierdzenia błędów lub braków w złożonym wniosku o płatność, Instytucja </w:t>
      </w:r>
      <w:r w:rsidR="004028D4" w:rsidRPr="00B17A54">
        <w:rPr>
          <w:rFonts w:asciiTheme="minorHAnsi" w:hAnsiTheme="minorHAnsi" w:cstheme="minorHAnsi"/>
          <w:sz w:val="22"/>
          <w:szCs w:val="22"/>
        </w:rPr>
        <w:t>Pośredniczą</w:t>
      </w:r>
      <w:r w:rsidRPr="00B17A54">
        <w:rPr>
          <w:rFonts w:asciiTheme="minorHAnsi" w:hAnsiTheme="minorHAnsi" w:cstheme="minorHAnsi"/>
          <w:sz w:val="22"/>
          <w:szCs w:val="22"/>
        </w:rPr>
        <w:t xml:space="preserve">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w:t>
      </w:r>
      <w:r w:rsidR="004028D4" w:rsidRPr="00B17A54">
        <w:rPr>
          <w:rFonts w:asciiTheme="minorHAnsi" w:hAnsiTheme="minorHAnsi" w:cstheme="minorHAnsi"/>
          <w:sz w:val="22"/>
          <w:szCs w:val="22"/>
        </w:rPr>
        <w:t>Pośredniczą</w:t>
      </w:r>
      <w:r w:rsidRPr="00B17A54">
        <w:rPr>
          <w:rFonts w:asciiTheme="minorHAnsi" w:hAnsiTheme="minorHAnsi" w:cstheme="minorHAnsi"/>
          <w:sz w:val="22"/>
          <w:szCs w:val="22"/>
        </w:rPr>
        <w:t>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34124F6F" w14:textId="77777777" w:rsidR="00DE335A"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t xml:space="preserve">Beneficjent zobowiązuje się do usunięcia błędów lub złożenia wyjaśnień lub złożenia dokumentów dotyczących Projektu w wyznaczonym przez Instytucję </w:t>
      </w:r>
      <w:r w:rsidR="004028D4" w:rsidRPr="00B17A54">
        <w:rPr>
          <w:rFonts w:eastAsia="Times New Roman" w:cstheme="minorHAnsi"/>
          <w:lang w:eastAsia="pl-PL"/>
        </w:rPr>
        <w:t>Pośredniczą</w:t>
      </w:r>
      <w:r w:rsidRPr="00B17A54">
        <w:rPr>
          <w:rFonts w:cstheme="minorHAnsi"/>
        </w:rPr>
        <w:t>cą FEWiM 2021-2027 terminie, jednak nie krótszym niż 5 dni roboczych.</w:t>
      </w:r>
    </w:p>
    <w:p w14:paraId="3D7E1BAF" w14:textId="77777777" w:rsidR="00DE335A"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lastRenderedPageBreak/>
        <w:t xml:space="preserve">Instytucja </w:t>
      </w:r>
      <w:r w:rsidR="004028D4" w:rsidRPr="00B17A54">
        <w:rPr>
          <w:rFonts w:eastAsia="Times New Roman" w:cstheme="minorHAnsi"/>
          <w:lang w:eastAsia="pl-PL"/>
        </w:rPr>
        <w:t>Pośredniczą</w:t>
      </w:r>
      <w:r w:rsidRPr="00B17A54">
        <w:rPr>
          <w:rFonts w:cstheme="minorHAnsi"/>
        </w:rPr>
        <w:t xml:space="preserve">ca FEWiM 2021-2027, po pozytywnym zweryfikowaniu wniosku o płatność, przekazuje Beneficjentowi w terminie, o którym mowa w </w:t>
      </w:r>
      <w:r w:rsidRPr="00B17A54">
        <w:rPr>
          <w:rFonts w:cstheme="minorHAnsi"/>
          <w:b/>
        </w:rPr>
        <w:t>ust. 1</w:t>
      </w:r>
      <w:r w:rsidRPr="00B17A54">
        <w:rPr>
          <w:rFonts w:cstheme="minorHAnsi"/>
        </w:rPr>
        <w:t xml:space="preserve">, informację o wyniku weryfikacji wniosku o płatność, przy czym informacja o zatwierdzeniu całości lub części wniosku o płatność powinna zawierać: </w:t>
      </w:r>
    </w:p>
    <w:p w14:paraId="29F8D18E" w14:textId="77777777" w:rsidR="00DE335A" w:rsidRPr="00B17A54" w:rsidRDefault="00DE335A" w:rsidP="00E1055F">
      <w:pPr>
        <w:numPr>
          <w:ilvl w:val="1"/>
          <w:numId w:val="71"/>
        </w:numPr>
        <w:tabs>
          <w:tab w:val="num" w:pos="709"/>
        </w:tabs>
        <w:ind w:left="714" w:hanging="357"/>
        <w:rPr>
          <w:rFonts w:cstheme="minorHAnsi"/>
        </w:rPr>
      </w:pPr>
      <w:r w:rsidRPr="00B17A54">
        <w:rPr>
          <w:rFonts w:cstheme="minorHAnsi"/>
        </w:rPr>
        <w:t>kwotę wydatków, które zostały uznane za niekwalifikowalne wraz z uzasadnieniem,</w:t>
      </w:r>
    </w:p>
    <w:p w14:paraId="498C0B47" w14:textId="77777777" w:rsidR="00DE335A" w:rsidRPr="00B17A54" w:rsidRDefault="00DE335A" w:rsidP="00E1055F">
      <w:pPr>
        <w:numPr>
          <w:ilvl w:val="1"/>
          <w:numId w:val="71"/>
        </w:numPr>
        <w:tabs>
          <w:tab w:val="num" w:pos="709"/>
        </w:tabs>
        <w:ind w:left="714" w:hanging="357"/>
        <w:rPr>
          <w:rFonts w:cstheme="minorHAnsi"/>
        </w:rPr>
      </w:pPr>
      <w:r w:rsidRPr="00B17A54">
        <w:rPr>
          <w:rFonts w:cstheme="minorHAnsi"/>
        </w:rPr>
        <w:t xml:space="preserve">zatwierdzoną kwotę rozliczenia kwoty dofinansowania </w:t>
      </w:r>
      <w:r w:rsidRPr="00B17A54">
        <w:rPr>
          <w:rFonts w:cstheme="minorHAnsi"/>
          <w:iCs/>
        </w:rPr>
        <w:t>oraz wkładu własnego</w:t>
      </w:r>
      <w:r w:rsidRPr="00B17A54">
        <w:rPr>
          <w:rFonts w:cstheme="minorHAnsi"/>
          <w:i/>
          <w:iCs/>
        </w:rPr>
        <w:t xml:space="preserve"> </w:t>
      </w:r>
      <w:r w:rsidRPr="00B17A54">
        <w:rPr>
          <w:rFonts w:cstheme="minorHAnsi"/>
        </w:rPr>
        <w:t>wynikającą z pomniejszenia kwoty wydatków rozliczanych we wniosku o płatność o</w:t>
      </w:r>
      <w:r w:rsidR="00174912" w:rsidRPr="00B17A54">
        <w:rPr>
          <w:rFonts w:cstheme="minorHAnsi"/>
        </w:rPr>
        <w:t xml:space="preserve"> </w:t>
      </w:r>
      <w:r w:rsidRPr="00B17A54">
        <w:rPr>
          <w:rFonts w:cstheme="minorHAnsi"/>
        </w:rPr>
        <w:t xml:space="preserve">wydatki niekwalifikowalne, o których mowa w </w:t>
      </w:r>
      <w:r w:rsidRPr="00B17A54">
        <w:rPr>
          <w:rFonts w:cstheme="minorHAnsi"/>
          <w:b/>
        </w:rPr>
        <w:t>pkt. 1</w:t>
      </w:r>
      <w:r w:rsidR="00052C9D" w:rsidRPr="00B17A54">
        <w:rPr>
          <w:rFonts w:cstheme="minorHAnsi"/>
        </w:rPr>
        <w:t>.</w:t>
      </w:r>
    </w:p>
    <w:p w14:paraId="1C9982B4" w14:textId="77777777" w:rsidR="00DE335A"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t xml:space="preserve">W przypadku, o którym mowa w </w:t>
      </w:r>
      <w:r w:rsidRPr="00B17A54">
        <w:rPr>
          <w:rFonts w:cstheme="minorHAnsi"/>
          <w:b/>
        </w:rPr>
        <w:t>ust. 5 pkt 1</w:t>
      </w:r>
      <w:r w:rsidRPr="00B17A54">
        <w:rPr>
          <w:rFonts w:cstheme="minorHAnsi"/>
        </w:rPr>
        <w:t xml:space="preserve"> Beneficjent ma prawo wnieść w terminie 14 dni kalendarzowych zastrzeżenia do ustaleń Instytucji </w:t>
      </w:r>
      <w:r w:rsidR="004028D4" w:rsidRPr="00B17A54">
        <w:rPr>
          <w:rFonts w:eastAsia="Times New Roman" w:cstheme="minorHAnsi"/>
          <w:lang w:eastAsia="pl-PL"/>
        </w:rPr>
        <w:t>Pośredniczą</w:t>
      </w:r>
      <w:r w:rsidRPr="00B17A54">
        <w:rPr>
          <w:rFonts w:cstheme="minorHAnsi"/>
        </w:rPr>
        <w:t>cej FEWiM 2021-2027 w zakresie wydatków niekwalifikowalnych. Powyższy termin nie wstrzymuje biegu naliczania odsetek. Przepisy art. 25 ust. 2-</w:t>
      </w:r>
      <w:r w:rsidRPr="006864B9">
        <w:rPr>
          <w:rFonts w:cstheme="minorHAnsi"/>
        </w:rPr>
        <w:t>12 ustawy wdrożeniowej stosuje</w:t>
      </w:r>
      <w:r w:rsidRPr="00B17A54">
        <w:rPr>
          <w:rFonts w:cstheme="minorHAnsi"/>
        </w:rPr>
        <w:t xml:space="preserve"> się wówczas odpowiednio. W przypadku gdy Instytucja </w:t>
      </w:r>
      <w:r w:rsidR="004028D4" w:rsidRPr="00B17A54">
        <w:rPr>
          <w:rFonts w:eastAsia="Times New Roman" w:cstheme="minorHAnsi"/>
          <w:lang w:eastAsia="pl-PL"/>
        </w:rPr>
        <w:t>Pośredniczą</w:t>
      </w:r>
      <w:r w:rsidRPr="00B17A54">
        <w:rPr>
          <w:rFonts w:cstheme="minorHAnsi"/>
        </w:rPr>
        <w:t xml:space="preserve">ca FEWiM 2021-2027 nie przyjmie ww. zastrzeżeń lub Beneficjent nie zastosuje się do zaleceń Instytucji </w:t>
      </w:r>
      <w:r w:rsidR="004028D4" w:rsidRPr="00B17A54">
        <w:rPr>
          <w:rFonts w:eastAsia="Times New Roman" w:cstheme="minorHAnsi"/>
          <w:lang w:eastAsia="pl-PL"/>
        </w:rPr>
        <w:t>Pośredniczą</w:t>
      </w:r>
      <w:r w:rsidRPr="00B17A54">
        <w:rPr>
          <w:rFonts w:cstheme="minorHAnsi"/>
        </w:rPr>
        <w:t xml:space="preserve">cej FEWiM 2021-2027 dotyczących sposobu skorygowania wydatków niekwalifikowalnych, Instytucja </w:t>
      </w:r>
      <w:r w:rsidR="004028D4" w:rsidRPr="00B17A54">
        <w:rPr>
          <w:rFonts w:eastAsia="Times New Roman" w:cstheme="minorHAnsi"/>
          <w:lang w:eastAsia="pl-PL"/>
        </w:rPr>
        <w:t>Pośredniczą</w:t>
      </w:r>
      <w:r w:rsidRPr="00B17A54">
        <w:rPr>
          <w:rFonts w:cstheme="minorHAnsi"/>
        </w:rPr>
        <w:t xml:space="preserve">ca FEWiM 2021-2027 wzywa Beneficjenta do zwrotu środków lub wyrażenia zgody na pomniejszenie kolejnych płatności na zasadach określonych w </w:t>
      </w:r>
      <w:r w:rsidRPr="00D93BC4">
        <w:rPr>
          <w:rFonts w:cstheme="minorHAnsi"/>
        </w:rPr>
        <w:t>ustawie o finansach publicznych</w:t>
      </w:r>
      <w:r w:rsidRPr="00B17A54">
        <w:rPr>
          <w:rFonts w:cstheme="minorHAnsi"/>
        </w:rPr>
        <w:t xml:space="preserve"> i </w:t>
      </w:r>
      <w:r w:rsidRPr="00B17A54">
        <w:rPr>
          <w:rFonts w:cstheme="minorHAnsi"/>
          <w:b/>
        </w:rPr>
        <w:t>§ 1</w:t>
      </w:r>
      <w:r w:rsidR="00ED48CA" w:rsidRPr="00B17A54">
        <w:rPr>
          <w:rFonts w:cstheme="minorHAnsi"/>
          <w:b/>
        </w:rPr>
        <w:t>7</w:t>
      </w:r>
      <w:r w:rsidRPr="00B17A54">
        <w:rPr>
          <w:rFonts w:cstheme="minorHAnsi"/>
        </w:rPr>
        <w:t>.</w:t>
      </w:r>
    </w:p>
    <w:p w14:paraId="4837FA0C" w14:textId="77777777" w:rsidR="00DE335A"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t xml:space="preserve">Z wyłączeniem przypadków, o których mowa w </w:t>
      </w:r>
      <w:r w:rsidRPr="00B17A54">
        <w:rPr>
          <w:rFonts w:cstheme="minorHAnsi"/>
          <w:b/>
        </w:rPr>
        <w:t>ust. 2,</w:t>
      </w:r>
      <w:r w:rsidRPr="00B17A54">
        <w:rPr>
          <w:rFonts w:cstheme="minorHAnsi"/>
        </w:rPr>
        <w:t xml:space="preserve"> Instytucja </w:t>
      </w:r>
      <w:r w:rsidR="004028D4" w:rsidRPr="00B17A54">
        <w:rPr>
          <w:rFonts w:eastAsia="Times New Roman" w:cstheme="minorHAnsi"/>
          <w:lang w:eastAsia="pl-PL"/>
        </w:rPr>
        <w:t>Pośredniczą</w:t>
      </w:r>
      <w:r w:rsidRPr="00B17A54">
        <w:rPr>
          <w:rFonts w:cstheme="minorHAnsi"/>
        </w:rPr>
        <w:t>ca FEWiM 2021-2027 zobowiązuje się do zatwierdzenia wniosku o płatność nie później niż w terminie 80 dni kalendarzowych od dnia przedłożenia jego pierwszej wersji. W przypadku, gdy na 5 dni roboczych przed upływem tego terminu Beneficjent nie</w:t>
      </w:r>
      <w:r w:rsidR="00174912" w:rsidRPr="00B17A54">
        <w:rPr>
          <w:rFonts w:cstheme="minorHAnsi"/>
        </w:rPr>
        <w:t xml:space="preserve"> </w:t>
      </w:r>
      <w:r w:rsidRPr="00B17A54">
        <w:rPr>
          <w:rFonts w:cstheme="minorHAnsi"/>
        </w:rPr>
        <w:t xml:space="preserve">przedłoży dokumentów potwierdzających kwalifikowalność wydatków (w tym dotyczących uczestników Projektu), ujętych we wniosku </w:t>
      </w:r>
      <w:r w:rsidR="004E219C" w:rsidRPr="00B17A54">
        <w:rPr>
          <w:rFonts w:cstheme="minorHAnsi"/>
        </w:rPr>
        <w:br/>
      </w:r>
      <w:r w:rsidRPr="00B17A54">
        <w:rPr>
          <w:rFonts w:cstheme="minorHAnsi"/>
        </w:rPr>
        <w:t xml:space="preserve">o płatność lub dokumentów potwierdzających rozliczenie kwot ryczałtowych, Instytucja </w:t>
      </w:r>
      <w:r w:rsidR="004028D4" w:rsidRPr="00B17A54">
        <w:rPr>
          <w:rFonts w:eastAsia="Times New Roman" w:cstheme="minorHAnsi"/>
          <w:lang w:eastAsia="pl-PL"/>
        </w:rPr>
        <w:t>Pośredniczą</w:t>
      </w:r>
      <w:r w:rsidRPr="00B17A54">
        <w:rPr>
          <w:rFonts w:cstheme="minorHAnsi"/>
        </w:rPr>
        <w:t xml:space="preserve">ca FEWiM 2021-2027 może uznać w tej części wydatki za niekwalifikowalne. Zapisy </w:t>
      </w:r>
      <w:r w:rsidR="009824CE" w:rsidRPr="00B17A54">
        <w:rPr>
          <w:rFonts w:cstheme="minorHAnsi"/>
        </w:rPr>
        <w:br/>
      </w:r>
      <w:r w:rsidRPr="00B17A54">
        <w:rPr>
          <w:rFonts w:cstheme="minorHAnsi"/>
          <w:b/>
        </w:rPr>
        <w:t>ust. 5</w:t>
      </w:r>
      <w:r w:rsidRPr="00B17A54">
        <w:rPr>
          <w:rFonts w:cstheme="minorHAnsi"/>
        </w:rPr>
        <w:t xml:space="preserve"> stosuje się odpowiednio.</w:t>
      </w:r>
    </w:p>
    <w:p w14:paraId="26808337" w14:textId="77777777" w:rsidR="00DE335A"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t xml:space="preserve"> Beneficjent zobowiązuje się rozliczyć daną kwotę ryczałtową, o której mowa w </w:t>
      </w:r>
      <w:r w:rsidRPr="00B17A54">
        <w:rPr>
          <w:rFonts w:cstheme="minorHAnsi"/>
          <w:b/>
        </w:rPr>
        <w:t>§ 11 ust. 1</w:t>
      </w:r>
      <w:r w:rsidRPr="00B17A54">
        <w:rPr>
          <w:rFonts w:cstheme="minorHAnsi"/>
        </w:rPr>
        <w:t xml:space="preserve">, nie później niż we wniosku o płatność składanym za okres, w którym dane zadanie objęte kwotą ryczałtową zostało zrealizowane zgodnie z </w:t>
      </w:r>
      <w:r w:rsidRPr="00B17A54">
        <w:rPr>
          <w:rFonts w:cstheme="minorHAnsi"/>
          <w:b/>
        </w:rPr>
        <w:t>§ 11 ust. 4</w:t>
      </w:r>
      <w:r w:rsidRPr="00B17A54">
        <w:rPr>
          <w:rFonts w:cstheme="minorHAnsi"/>
        </w:rPr>
        <w:t xml:space="preserve"> oraz harmonogramem płatności, o którym mowa w</w:t>
      </w:r>
      <w:r w:rsidRPr="00B17A54">
        <w:rPr>
          <w:rFonts w:cstheme="minorHAnsi"/>
          <w:b/>
        </w:rPr>
        <w:t xml:space="preserve"> § 13 ust. 1</w:t>
      </w:r>
      <w:r w:rsidRPr="00B17A54">
        <w:rPr>
          <w:rStyle w:val="Odwoanieprzypisudolnego"/>
          <w:rFonts w:cstheme="minorHAnsi"/>
        </w:rPr>
        <w:footnoteReference w:id="55"/>
      </w:r>
      <w:r w:rsidRPr="00B17A54">
        <w:rPr>
          <w:rFonts w:cstheme="minorHAnsi"/>
        </w:rPr>
        <w:t>.</w:t>
      </w:r>
    </w:p>
    <w:p w14:paraId="2B369B31" w14:textId="77777777" w:rsidR="00BE374D" w:rsidRPr="00B17A54" w:rsidRDefault="00DE335A" w:rsidP="00E1055F">
      <w:pPr>
        <w:numPr>
          <w:ilvl w:val="0"/>
          <w:numId w:val="71"/>
        </w:numPr>
        <w:tabs>
          <w:tab w:val="clear" w:pos="360"/>
          <w:tab w:val="num" w:pos="426"/>
        </w:tabs>
        <w:ind w:left="357" w:hanging="357"/>
        <w:rPr>
          <w:rFonts w:cstheme="minorHAnsi"/>
        </w:rPr>
      </w:pPr>
      <w:r w:rsidRPr="00B17A54">
        <w:rPr>
          <w:rFonts w:cstheme="minorHAnsi"/>
        </w:rPr>
        <w:t xml:space="preserve"> Aktualizacja harmonogramu płatności, o której mowa w </w:t>
      </w:r>
      <w:r w:rsidRPr="00B17A54">
        <w:rPr>
          <w:rFonts w:cstheme="minorHAnsi"/>
          <w:b/>
        </w:rPr>
        <w:t>§ 13 ust. 3,</w:t>
      </w:r>
      <w:r w:rsidRPr="00B17A54">
        <w:rPr>
          <w:rFonts w:cstheme="minorHAnsi"/>
        </w:rPr>
        <w:t xml:space="preserve"> aby została uznana za skuteczną, powinna zostać przekazana do</w:t>
      </w:r>
      <w:r w:rsidR="00E67EE3" w:rsidRPr="00B17A54">
        <w:rPr>
          <w:rFonts w:cstheme="minorHAnsi"/>
        </w:rPr>
        <w:t xml:space="preserve"> </w:t>
      </w:r>
      <w:r w:rsidRPr="00B17A54">
        <w:rPr>
          <w:rFonts w:cstheme="minorHAnsi"/>
        </w:rPr>
        <w:t xml:space="preserve">Instytucji </w:t>
      </w:r>
      <w:r w:rsidR="00E9739D" w:rsidRPr="00B17A54">
        <w:rPr>
          <w:rFonts w:eastAsia="Times New Roman" w:cstheme="minorHAnsi"/>
          <w:lang w:eastAsia="pl-PL"/>
        </w:rPr>
        <w:t>Pośredniczą</w:t>
      </w:r>
      <w:r w:rsidRPr="00B17A54">
        <w:rPr>
          <w:rFonts w:cstheme="minorHAnsi"/>
        </w:rPr>
        <w:t xml:space="preserve">cej FEWiM 2021-2027 i zaakceptowana najpóźniej 5 dnia roboczego przed zakończeniem okresu rozliczeniowego, który został wskazany w harmonogramie płatności, przed wejściem w życie proponowanych zmian. </w:t>
      </w:r>
    </w:p>
    <w:p w14:paraId="4F727A67" w14:textId="77777777" w:rsidR="000D340D" w:rsidRPr="00B17A54" w:rsidRDefault="000D340D" w:rsidP="00BA7ACF">
      <w:pPr>
        <w:pStyle w:val="Akapitzlist"/>
        <w:spacing w:before="200" w:after="120" w:line="240" w:lineRule="auto"/>
        <w:ind w:left="0"/>
        <w:jc w:val="center"/>
        <w:rPr>
          <w:rFonts w:cstheme="minorHAnsi"/>
          <w:b/>
          <w:szCs w:val="22"/>
        </w:rPr>
      </w:pPr>
      <w:r w:rsidRPr="00B17A54">
        <w:rPr>
          <w:rFonts w:cstheme="minorHAnsi"/>
          <w:b/>
          <w:szCs w:val="22"/>
        </w:rPr>
        <w:t>Nieprawidłowe wykorzystanie środków i ich odzyskiwanie</w:t>
      </w:r>
    </w:p>
    <w:p w14:paraId="75CEA093" w14:textId="77777777" w:rsidR="000D340D" w:rsidRPr="00B17A54" w:rsidRDefault="000D340D" w:rsidP="00BA7ACF">
      <w:pPr>
        <w:pStyle w:val="Tekstpodstawowy"/>
        <w:spacing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17</w:t>
      </w:r>
      <w:r w:rsidR="00DA3464" w:rsidRPr="00B17A54">
        <w:rPr>
          <w:rStyle w:val="Odwoanieprzypisudolnego"/>
          <w:rFonts w:ascii="Calibri" w:hAnsi="Calibri"/>
          <w:b/>
        </w:rPr>
        <w:footnoteReference w:id="56"/>
      </w:r>
    </w:p>
    <w:p w14:paraId="12F31B78" w14:textId="77777777" w:rsidR="000D340D" w:rsidRPr="00B17A54" w:rsidRDefault="000D340D" w:rsidP="00D938EE">
      <w:pPr>
        <w:pStyle w:val="Akapitzlist"/>
        <w:numPr>
          <w:ilvl w:val="0"/>
          <w:numId w:val="7"/>
        </w:numPr>
      </w:pPr>
      <w:r w:rsidRPr="00B17A54">
        <w:t>W przypadku gdy środki dofinansowania są:</w:t>
      </w:r>
    </w:p>
    <w:p w14:paraId="13718C02" w14:textId="77777777" w:rsidR="000D340D" w:rsidRPr="00B17A54" w:rsidRDefault="000D340D" w:rsidP="00D938EE">
      <w:pPr>
        <w:pStyle w:val="numerowanie12"/>
        <w:numPr>
          <w:ilvl w:val="0"/>
          <w:numId w:val="8"/>
        </w:numPr>
      </w:pPr>
      <w:r w:rsidRPr="00B17A54">
        <w:t>wykorzystane niezgodnie z przeznaczeniem</w:t>
      </w:r>
      <w:r w:rsidR="0089718A" w:rsidRPr="00B17A54">
        <w:t>,</w:t>
      </w:r>
    </w:p>
    <w:p w14:paraId="0614F229" w14:textId="77777777" w:rsidR="000D340D" w:rsidRPr="002A7189" w:rsidRDefault="000D340D" w:rsidP="00236941">
      <w:pPr>
        <w:pStyle w:val="numerowanie12"/>
      </w:pPr>
      <w:r w:rsidRPr="00B17A54">
        <w:t xml:space="preserve">wykorzystane z naruszeniem procedur, o których </w:t>
      </w:r>
      <w:r w:rsidRPr="002A7189">
        <w:t>mowa w art. 184 ustawy o finansach publicznych</w:t>
      </w:r>
      <w:r w:rsidR="0089718A" w:rsidRPr="002A7189">
        <w:t>,</w:t>
      </w:r>
    </w:p>
    <w:p w14:paraId="6C9AC2AB" w14:textId="77777777" w:rsidR="000D340D" w:rsidRPr="00B17A54" w:rsidRDefault="000D340D" w:rsidP="00236941">
      <w:pPr>
        <w:pStyle w:val="numerowanie12"/>
      </w:pPr>
      <w:r w:rsidRPr="00B17A54">
        <w:t>pobrane nienależnie lub w nadmiernej wysokości</w:t>
      </w:r>
    </w:p>
    <w:p w14:paraId="082B07AC" w14:textId="77777777" w:rsidR="000D340D" w:rsidRPr="00B17A54" w:rsidRDefault="000D340D" w:rsidP="00236941">
      <w:pPr>
        <w:pStyle w:val="Akapitzlist"/>
        <w:ind w:left="369"/>
        <w:rPr>
          <w:rFonts w:cstheme="minorHAnsi"/>
          <w:szCs w:val="22"/>
        </w:rPr>
      </w:pPr>
      <w:r w:rsidRPr="00B17A54">
        <w:rPr>
          <w:rFonts w:cstheme="minorHAnsi"/>
          <w:szCs w:val="22"/>
        </w:rPr>
        <w:lastRenderedPageBreak/>
        <w:t xml:space="preserve">podlegają zwrotowi wraz z odsetkami w wysokości określonej jak dla zaległości podatkowych, liczonymi od dnia przekazania środków w terminie </w:t>
      </w:r>
      <w:r w:rsidRPr="00B17A54">
        <w:rPr>
          <w:rFonts w:cstheme="minorHAnsi"/>
          <w:b/>
          <w:szCs w:val="22"/>
        </w:rPr>
        <w:t>14 dni</w:t>
      </w:r>
      <w:r w:rsidRPr="00B17A54">
        <w:rPr>
          <w:rFonts w:cstheme="minorHAnsi"/>
          <w:szCs w:val="22"/>
        </w:rPr>
        <w:t xml:space="preserve"> od dnia doręczenia ostatecznej decyzji, o której mowa w</w:t>
      </w:r>
      <w:r w:rsidRPr="00B17A54">
        <w:rPr>
          <w:rFonts w:cstheme="minorHAnsi"/>
          <w:b/>
          <w:szCs w:val="22"/>
        </w:rPr>
        <w:t xml:space="preserve"> ust. 4</w:t>
      </w:r>
      <w:r w:rsidRPr="00B17A54">
        <w:rPr>
          <w:rFonts w:cstheme="minorHAnsi"/>
          <w:szCs w:val="22"/>
        </w:rPr>
        <w:t>, na wskazane w tej decyzji rachunki bankowe. Odsetki nalicza się do dnia zwrotu środków lub do dnia wpływu do</w:t>
      </w:r>
      <w:r w:rsidR="000F3E64" w:rsidRPr="00B17A54">
        <w:rPr>
          <w:rFonts w:cstheme="minorHAnsi"/>
          <w:szCs w:val="22"/>
        </w:rPr>
        <w:t xml:space="preserve"> </w:t>
      </w:r>
      <w:r w:rsidRPr="00B17A54">
        <w:rPr>
          <w:rFonts w:cstheme="minorHAnsi"/>
          <w:szCs w:val="22"/>
        </w:rPr>
        <w:t xml:space="preserve">Instytucji </w:t>
      </w:r>
      <w:r w:rsidR="00E9739D" w:rsidRPr="00B17A54">
        <w:rPr>
          <w:rFonts w:cstheme="minorHAnsi"/>
          <w:szCs w:val="22"/>
        </w:rPr>
        <w:t>Pośredniczą</w:t>
      </w:r>
      <w:r w:rsidRPr="00B17A54">
        <w:rPr>
          <w:rFonts w:cstheme="minorHAnsi"/>
          <w:szCs w:val="22"/>
        </w:rPr>
        <w:t xml:space="preserve">cej </w:t>
      </w:r>
      <w:r w:rsidR="00407DA6" w:rsidRPr="00B17A54">
        <w:rPr>
          <w:rFonts w:cstheme="minorHAnsi"/>
          <w:szCs w:val="22"/>
        </w:rPr>
        <w:t>FE</w:t>
      </w:r>
      <w:r w:rsidRPr="00B17A54">
        <w:rPr>
          <w:rFonts w:cstheme="minorHAnsi"/>
          <w:szCs w:val="22"/>
        </w:rPr>
        <w:t>WiM</w:t>
      </w:r>
      <w:r w:rsidR="00442F30" w:rsidRPr="00B17A54">
        <w:rPr>
          <w:rFonts w:cstheme="minorHAnsi"/>
          <w:szCs w:val="22"/>
        </w:rPr>
        <w:t xml:space="preserve"> 2021-2027</w:t>
      </w:r>
      <w:r w:rsidRPr="00B17A54">
        <w:rPr>
          <w:rFonts w:cstheme="minorHAnsi"/>
          <w:szCs w:val="22"/>
        </w:rPr>
        <w:t xml:space="preserve"> pisemnej zgody na pomniejszenie kolejnych płatności, o której mowa w</w:t>
      </w:r>
      <w:r w:rsidRPr="00B17A54">
        <w:rPr>
          <w:rFonts w:cstheme="minorHAnsi"/>
          <w:b/>
          <w:szCs w:val="22"/>
        </w:rPr>
        <w:t xml:space="preserve"> ust. 2 pkt 2</w:t>
      </w:r>
      <w:r w:rsidRPr="00B17A54">
        <w:rPr>
          <w:rFonts w:cstheme="minorHAnsi"/>
          <w:szCs w:val="22"/>
        </w:rPr>
        <w:t>, jeżeli taka zgoda została wyrażona.</w:t>
      </w:r>
    </w:p>
    <w:p w14:paraId="75D1F42C" w14:textId="77777777" w:rsidR="000D340D" w:rsidRPr="00B17A54" w:rsidRDefault="000D340D" w:rsidP="00DC0E81">
      <w:pPr>
        <w:pStyle w:val="Akapitzlist"/>
        <w:numPr>
          <w:ilvl w:val="0"/>
          <w:numId w:val="10"/>
        </w:numPr>
        <w:ind w:left="357" w:hanging="357"/>
        <w:rPr>
          <w:rFonts w:cstheme="minorHAnsi"/>
        </w:rPr>
      </w:pPr>
      <w:r w:rsidRPr="00B17A54">
        <w:rPr>
          <w:rFonts w:cstheme="minorHAnsi"/>
        </w:rPr>
        <w:t>W przypadku stwierdzenia okoliczności, o których mowa w</w:t>
      </w:r>
      <w:r w:rsidRPr="00B17A54">
        <w:rPr>
          <w:rFonts w:cstheme="minorHAnsi"/>
          <w:b/>
        </w:rPr>
        <w:t xml:space="preserve"> ust. 1</w:t>
      </w:r>
      <w:r w:rsidRPr="00B17A54">
        <w:rPr>
          <w:rFonts w:cstheme="minorHAnsi"/>
        </w:rPr>
        <w:t xml:space="preserve">, Instytucja </w:t>
      </w:r>
      <w:r w:rsidR="00E9739D" w:rsidRPr="00B17A54">
        <w:rPr>
          <w:rFonts w:cstheme="minorHAnsi"/>
          <w:szCs w:val="22"/>
        </w:rPr>
        <w:t>Pośredniczą</w:t>
      </w:r>
      <w:r w:rsidRPr="00B17A54">
        <w:rPr>
          <w:rFonts w:cstheme="minorHAnsi"/>
        </w:rPr>
        <w:t xml:space="preserve">ca </w:t>
      </w:r>
      <w:r w:rsidR="00407DA6" w:rsidRPr="00B17A54">
        <w:rPr>
          <w:rFonts w:cstheme="minorHAnsi"/>
        </w:rPr>
        <w:t>FE</w:t>
      </w:r>
      <w:r w:rsidRPr="00B17A54">
        <w:rPr>
          <w:rFonts w:cstheme="minorHAnsi"/>
        </w:rPr>
        <w:t>WiM</w:t>
      </w:r>
      <w:r w:rsidR="00CE70B5" w:rsidRPr="00B17A54">
        <w:rPr>
          <w:rFonts w:cstheme="minorHAnsi"/>
        </w:rPr>
        <w:t xml:space="preserve"> 2021-2027</w:t>
      </w:r>
      <w:r w:rsidRPr="00B17A54">
        <w:rPr>
          <w:rFonts w:cstheme="minorHAnsi"/>
        </w:rPr>
        <w:t xml:space="preserve"> wzywa do:</w:t>
      </w:r>
    </w:p>
    <w:p w14:paraId="12914003" w14:textId="77777777" w:rsidR="000D340D" w:rsidRPr="00B17A54" w:rsidRDefault="000D340D" w:rsidP="00D938EE">
      <w:pPr>
        <w:pStyle w:val="numerowanie12"/>
        <w:numPr>
          <w:ilvl w:val="0"/>
          <w:numId w:val="11"/>
        </w:numPr>
      </w:pPr>
      <w:r w:rsidRPr="00B17A54">
        <w:t>zwrotu środków lub</w:t>
      </w:r>
    </w:p>
    <w:p w14:paraId="695168A9" w14:textId="77777777" w:rsidR="000D340D" w:rsidRPr="00B17A54" w:rsidRDefault="000D340D" w:rsidP="00407DA6">
      <w:pPr>
        <w:pStyle w:val="numerowanie12"/>
      </w:pPr>
      <w:r w:rsidRPr="00B17A54">
        <w:t>wyrażenia zgody na pomniejszenie kolejnych płatności, o którym mowa w</w:t>
      </w:r>
      <w:r w:rsidRPr="00B17A54">
        <w:rPr>
          <w:b/>
        </w:rPr>
        <w:t> ust. 3</w:t>
      </w:r>
      <w:r w:rsidRPr="00B17A54">
        <w:t>,</w:t>
      </w:r>
    </w:p>
    <w:p w14:paraId="732916B9" w14:textId="77777777" w:rsidR="000D340D" w:rsidRPr="00B17A54" w:rsidRDefault="000D340D" w:rsidP="00407DA6">
      <w:pPr>
        <w:pStyle w:val="Akapitzlist"/>
        <w:ind w:left="369"/>
        <w:rPr>
          <w:rFonts w:cstheme="minorHAnsi"/>
          <w:szCs w:val="22"/>
        </w:rPr>
      </w:pPr>
      <w:r w:rsidRPr="00B17A54">
        <w:rPr>
          <w:rFonts w:cstheme="minorHAnsi"/>
          <w:szCs w:val="22"/>
        </w:rPr>
        <w:t xml:space="preserve">w terminie </w:t>
      </w:r>
      <w:r w:rsidRPr="00B17A54">
        <w:rPr>
          <w:rFonts w:cstheme="minorHAnsi"/>
          <w:b/>
          <w:szCs w:val="22"/>
        </w:rPr>
        <w:t>14 dni</w:t>
      </w:r>
      <w:r w:rsidRPr="00B17A54">
        <w:rPr>
          <w:rFonts w:cstheme="minorHAnsi"/>
          <w:szCs w:val="22"/>
        </w:rPr>
        <w:t xml:space="preserve"> od dnia doręczenia wezwania.</w:t>
      </w:r>
    </w:p>
    <w:p w14:paraId="0A59B6AA" w14:textId="77777777" w:rsidR="00407DA6" w:rsidRPr="00B17A54" w:rsidRDefault="000D340D" w:rsidP="00D938EE">
      <w:pPr>
        <w:pStyle w:val="Akapitzlist"/>
        <w:numPr>
          <w:ilvl w:val="0"/>
          <w:numId w:val="10"/>
        </w:numPr>
        <w:rPr>
          <w:rFonts w:cstheme="minorHAnsi"/>
        </w:rPr>
      </w:pPr>
      <w:r w:rsidRPr="00B17A54">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w:t>
      </w:r>
      <w:r w:rsidR="00E9739D" w:rsidRPr="00B17A54">
        <w:rPr>
          <w:rFonts w:cstheme="minorHAnsi"/>
          <w:szCs w:val="22"/>
        </w:rPr>
        <w:t>Pośredniczą</w:t>
      </w:r>
      <w:r w:rsidRPr="00B17A54">
        <w:rPr>
          <w:rFonts w:cstheme="minorHAnsi"/>
        </w:rPr>
        <w:t xml:space="preserve">ca </w:t>
      </w:r>
      <w:r w:rsidR="00407DA6" w:rsidRPr="00B17A54">
        <w:rPr>
          <w:rFonts w:cstheme="minorHAnsi"/>
        </w:rPr>
        <w:t>FE</w:t>
      </w:r>
      <w:r w:rsidRPr="00B17A54">
        <w:rPr>
          <w:rFonts w:cstheme="minorHAnsi"/>
        </w:rPr>
        <w:t>WiM</w:t>
      </w:r>
      <w:r w:rsidR="00CE70B5" w:rsidRPr="00B17A54">
        <w:rPr>
          <w:rFonts w:cstheme="minorHAnsi"/>
        </w:rPr>
        <w:t xml:space="preserve"> 2021-2027</w:t>
      </w:r>
      <w:r w:rsidRPr="00B17A54">
        <w:rPr>
          <w:rFonts w:cstheme="minorHAnsi"/>
        </w:rPr>
        <w:t xml:space="preserve"> wpłatę/</w:t>
      </w:r>
      <w:r w:rsidR="00985344" w:rsidRPr="00B17A54">
        <w:rPr>
          <w:rFonts w:cstheme="minorHAnsi"/>
        </w:rPr>
        <w:t xml:space="preserve"> </w:t>
      </w:r>
      <w:r w:rsidRPr="00B17A54">
        <w:rPr>
          <w:rFonts w:cstheme="minorHAnsi"/>
        </w:rPr>
        <w:t xml:space="preserve">pomniejszenie zalicza proporcjonalnie na zasadach określonych w </w:t>
      </w:r>
      <w:r w:rsidRPr="00B17A54">
        <w:rPr>
          <w:rFonts w:cstheme="minorHAnsi"/>
          <w:i/>
        </w:rPr>
        <w:t>Ustawie z dnia 29 sierpnia 1997</w:t>
      </w:r>
      <w:r w:rsidR="00985344" w:rsidRPr="00B17A54">
        <w:rPr>
          <w:rFonts w:cstheme="minorHAnsi"/>
          <w:i/>
        </w:rPr>
        <w:t> </w:t>
      </w:r>
      <w:r w:rsidRPr="00B17A54">
        <w:rPr>
          <w:rFonts w:cstheme="minorHAnsi"/>
          <w:i/>
        </w:rPr>
        <w:t>r. Ordynacja podatkowa</w:t>
      </w:r>
      <w:r w:rsidRPr="00B17A54">
        <w:rPr>
          <w:rFonts w:cstheme="minorHAnsi"/>
        </w:rPr>
        <w:t>.</w:t>
      </w:r>
    </w:p>
    <w:p w14:paraId="2EC14A30" w14:textId="77777777" w:rsidR="00407DA6" w:rsidRPr="00F52D20" w:rsidRDefault="000D340D" w:rsidP="00D938EE">
      <w:pPr>
        <w:pStyle w:val="Akapitzlist"/>
        <w:numPr>
          <w:ilvl w:val="0"/>
          <w:numId w:val="10"/>
        </w:numPr>
        <w:rPr>
          <w:rFonts w:cstheme="minorHAnsi"/>
        </w:rPr>
      </w:pPr>
      <w:r w:rsidRPr="00B17A54">
        <w:rPr>
          <w:rFonts w:cstheme="minorHAnsi"/>
          <w:szCs w:val="22"/>
        </w:rPr>
        <w:t xml:space="preserve">Po bezskutecznym upływie terminu, o którym mowa w </w:t>
      </w:r>
      <w:r w:rsidRPr="00B17A54">
        <w:rPr>
          <w:rFonts w:cstheme="minorHAnsi"/>
          <w:b/>
          <w:szCs w:val="22"/>
        </w:rPr>
        <w:t>ust.</w:t>
      </w:r>
      <w:r w:rsidRPr="00B17A54">
        <w:rPr>
          <w:rFonts w:cstheme="minorHAnsi"/>
          <w:szCs w:val="22"/>
        </w:rPr>
        <w:t> </w:t>
      </w:r>
      <w:r w:rsidRPr="00B17A54">
        <w:rPr>
          <w:rFonts w:cstheme="minorHAnsi"/>
          <w:b/>
          <w:szCs w:val="22"/>
        </w:rPr>
        <w:t>2</w:t>
      </w:r>
      <w:r w:rsidRPr="00B17A54">
        <w:rPr>
          <w:rFonts w:cstheme="minorHAnsi"/>
          <w:szCs w:val="22"/>
        </w:rPr>
        <w:t xml:space="preserve">, Instytucja </w:t>
      </w:r>
      <w:r w:rsidR="00E9739D" w:rsidRPr="00B17A54">
        <w:rPr>
          <w:rFonts w:cstheme="minorHAnsi"/>
          <w:szCs w:val="22"/>
        </w:rPr>
        <w:t>Pośredniczą</w:t>
      </w:r>
      <w:r w:rsidRPr="00B17A54">
        <w:rPr>
          <w:rFonts w:cstheme="minorHAnsi"/>
          <w:szCs w:val="22"/>
        </w:rPr>
        <w:t xml:space="preserve">cą </w:t>
      </w:r>
      <w:r w:rsidR="00407DA6" w:rsidRPr="00B17A54">
        <w:rPr>
          <w:rFonts w:cstheme="minorHAnsi"/>
          <w:szCs w:val="22"/>
        </w:rPr>
        <w:t>FE</w:t>
      </w:r>
      <w:r w:rsidRPr="00B17A54">
        <w:rPr>
          <w:rFonts w:cstheme="minorHAnsi"/>
          <w:szCs w:val="22"/>
        </w:rPr>
        <w:t>WiM</w:t>
      </w:r>
      <w:r w:rsidR="00CE70B5" w:rsidRPr="00B17A54">
        <w:rPr>
          <w:rFonts w:cstheme="minorHAnsi"/>
          <w:szCs w:val="22"/>
        </w:rPr>
        <w:t xml:space="preserve"> 2021-2027</w:t>
      </w:r>
      <w:r w:rsidR="0037777E" w:rsidRPr="00B17A54">
        <w:rPr>
          <w:rFonts w:cstheme="minorHAnsi"/>
          <w:szCs w:val="22"/>
        </w:rPr>
        <w:t xml:space="preserve"> </w:t>
      </w:r>
      <w:r w:rsidRPr="00B17A54">
        <w:rPr>
          <w:rFonts w:cstheme="minorHAnsi"/>
          <w:szCs w:val="22"/>
        </w:rPr>
        <w:t xml:space="preserve">wydaje decyzję, o której mowa w art. </w:t>
      </w:r>
      <w:r w:rsidRPr="00F52D20">
        <w:rPr>
          <w:rFonts w:cstheme="minorHAnsi"/>
          <w:szCs w:val="22"/>
        </w:rPr>
        <w:t>207 ustawy o finansach publicznych, określającą kwotę przypadającą do zwrotu i termin, od którego nalicza się odsetki, sposób zwrotu środków</w:t>
      </w:r>
      <w:r w:rsidR="00542368" w:rsidRPr="00F52D20">
        <w:rPr>
          <w:rFonts w:cstheme="minorHAnsi"/>
          <w:szCs w:val="22"/>
        </w:rPr>
        <w:t xml:space="preserve"> oraz zawierającą pouczenie o sankcji</w:t>
      </w:r>
      <w:r w:rsidR="00CD0837" w:rsidRPr="00F52D20">
        <w:rPr>
          <w:rFonts w:cstheme="minorHAnsi"/>
          <w:szCs w:val="22"/>
        </w:rPr>
        <w:t xml:space="preserve">, o której mowa w </w:t>
      </w:r>
      <w:r w:rsidR="00CD0837" w:rsidRPr="00F52D20">
        <w:rPr>
          <w:rFonts w:cstheme="minorHAnsi"/>
          <w:b/>
          <w:szCs w:val="22"/>
        </w:rPr>
        <w:t xml:space="preserve">ust. </w:t>
      </w:r>
      <w:r w:rsidR="00815DBC" w:rsidRPr="00F52D20">
        <w:rPr>
          <w:rFonts w:cstheme="minorHAnsi"/>
          <w:b/>
          <w:szCs w:val="22"/>
        </w:rPr>
        <w:t>6</w:t>
      </w:r>
      <w:r w:rsidRPr="00F52D20">
        <w:rPr>
          <w:rFonts w:cstheme="minorHAnsi"/>
          <w:szCs w:val="22"/>
        </w:rPr>
        <w:t>. Decyzji nie wydaje się, jeżeli zostanie dokonany zwrot środków przed jej wydaniem.</w:t>
      </w:r>
    </w:p>
    <w:p w14:paraId="4847D047" w14:textId="5BC92EDE" w:rsidR="00407DA6" w:rsidRPr="00F52D20" w:rsidRDefault="000D340D" w:rsidP="00D938EE">
      <w:pPr>
        <w:pStyle w:val="Akapitzlist"/>
        <w:numPr>
          <w:ilvl w:val="0"/>
          <w:numId w:val="10"/>
        </w:numPr>
        <w:rPr>
          <w:rFonts w:cstheme="minorHAnsi"/>
        </w:rPr>
      </w:pPr>
      <w:r w:rsidRPr="00F52D20">
        <w:rPr>
          <w:rFonts w:cstheme="minorHAnsi"/>
          <w:szCs w:val="22"/>
        </w:rPr>
        <w:t xml:space="preserve">Od decyzji, o której mowa w </w:t>
      </w:r>
      <w:r w:rsidRPr="00F52D20">
        <w:rPr>
          <w:rFonts w:cstheme="minorHAnsi"/>
          <w:b/>
          <w:szCs w:val="22"/>
        </w:rPr>
        <w:t>ust.</w:t>
      </w:r>
      <w:r w:rsidRPr="00F52D20">
        <w:rPr>
          <w:rFonts w:cstheme="minorHAnsi"/>
          <w:szCs w:val="22"/>
        </w:rPr>
        <w:t> </w:t>
      </w:r>
      <w:r w:rsidRPr="00F52D20">
        <w:rPr>
          <w:rFonts w:cstheme="minorHAnsi"/>
          <w:b/>
          <w:szCs w:val="22"/>
        </w:rPr>
        <w:t>4</w:t>
      </w:r>
      <w:r w:rsidRPr="00F52D20">
        <w:rPr>
          <w:rFonts w:cstheme="minorHAnsi"/>
          <w:szCs w:val="22"/>
        </w:rPr>
        <w:t xml:space="preserve">, Beneficjentowi służy </w:t>
      </w:r>
      <w:r w:rsidR="009B1658" w:rsidRPr="00F52D20">
        <w:rPr>
          <w:rFonts w:cstheme="minorHAnsi"/>
          <w:szCs w:val="22"/>
        </w:rPr>
        <w:t xml:space="preserve">odwołanie </w:t>
      </w:r>
      <w:r w:rsidRPr="00F52D20">
        <w:rPr>
          <w:rFonts w:cstheme="minorHAnsi"/>
          <w:szCs w:val="22"/>
        </w:rPr>
        <w:t xml:space="preserve">do Instytucji Zarządzającej </w:t>
      </w:r>
      <w:r w:rsidR="00407DA6" w:rsidRPr="00F52D20">
        <w:rPr>
          <w:rFonts w:cstheme="minorHAnsi"/>
          <w:szCs w:val="22"/>
        </w:rPr>
        <w:t>FE</w:t>
      </w:r>
      <w:r w:rsidRPr="00F52D20">
        <w:rPr>
          <w:rFonts w:cstheme="minorHAnsi"/>
          <w:szCs w:val="22"/>
        </w:rPr>
        <w:t>WiM</w:t>
      </w:r>
      <w:r w:rsidR="00442F30" w:rsidRPr="00F52D20">
        <w:rPr>
          <w:rFonts w:cstheme="minorHAnsi"/>
          <w:szCs w:val="22"/>
        </w:rPr>
        <w:t xml:space="preserve"> 2021-2027</w:t>
      </w:r>
      <w:r w:rsidRPr="00F52D20">
        <w:rPr>
          <w:rFonts w:cstheme="minorHAnsi"/>
          <w:szCs w:val="22"/>
        </w:rPr>
        <w:t>.</w:t>
      </w:r>
    </w:p>
    <w:p w14:paraId="060E2085" w14:textId="77777777" w:rsidR="00815DBC" w:rsidRPr="00F52D20" w:rsidRDefault="00815DBC" w:rsidP="00D938EE">
      <w:pPr>
        <w:pStyle w:val="Akapitzlist"/>
        <w:numPr>
          <w:ilvl w:val="0"/>
          <w:numId w:val="10"/>
        </w:numPr>
        <w:rPr>
          <w:rFonts w:cstheme="minorHAnsi"/>
        </w:rPr>
      </w:pPr>
      <w:r w:rsidRPr="00F52D20">
        <w:rPr>
          <w:rFonts w:ascii="Calibri" w:hAnsi="Calibri" w:cs="Calibri"/>
          <w:szCs w:val="22"/>
        </w:rPr>
        <w:t xml:space="preserve">W przypadku braku zwrotu środków w terminie </w:t>
      </w:r>
      <w:r w:rsidRPr="00F52D20">
        <w:rPr>
          <w:rFonts w:ascii="Calibri" w:hAnsi="Calibri" w:cs="Calibri"/>
          <w:b/>
          <w:szCs w:val="22"/>
        </w:rPr>
        <w:t>14 dni</w:t>
      </w:r>
      <w:r w:rsidRPr="00F52D20">
        <w:rPr>
          <w:rFonts w:ascii="Calibri" w:hAnsi="Calibri" w:cs="Calibri"/>
          <w:szCs w:val="22"/>
        </w:rPr>
        <w:t xml:space="preserve"> kalendarzowych od dnia upływu terminu zwrotu określonego w ostatecznej decyzji, o której mowa w </w:t>
      </w:r>
      <w:r w:rsidRPr="00F52D20">
        <w:rPr>
          <w:rFonts w:ascii="Calibri" w:hAnsi="Calibri" w:cs="Calibri"/>
          <w:b/>
          <w:szCs w:val="22"/>
        </w:rPr>
        <w:t>ust. 4</w:t>
      </w:r>
      <w:r w:rsidRPr="00F52D20">
        <w:rPr>
          <w:rFonts w:ascii="Calibri" w:hAnsi="Calibri" w:cs="Calibri"/>
          <w:szCs w:val="22"/>
        </w:rPr>
        <w:t>, Beneficjent zostaje wykluczony z możliwości otrzymania środków</w:t>
      </w:r>
      <w:r w:rsidR="00753935" w:rsidRPr="00F52D20">
        <w:rPr>
          <w:rFonts w:ascii="Calibri" w:hAnsi="Calibri" w:cs="Calibri"/>
          <w:szCs w:val="22"/>
        </w:rPr>
        <w:t xml:space="preserve"> europejskich, </w:t>
      </w:r>
      <w:r w:rsidRPr="00F52D20">
        <w:rPr>
          <w:rFonts w:ascii="Calibri" w:hAnsi="Calibri" w:cs="Calibri"/>
          <w:szCs w:val="22"/>
        </w:rPr>
        <w:t xml:space="preserve">zgodnie z art. 207 ust. 4 pkt 3 </w:t>
      </w:r>
      <w:r w:rsidRPr="00F52D20">
        <w:rPr>
          <w:rFonts w:ascii="Calibri" w:hAnsi="Calibri" w:cs="Arial"/>
          <w:szCs w:val="22"/>
        </w:rPr>
        <w:t>ustawy o finansach publicznych</w:t>
      </w:r>
      <w:r w:rsidRPr="00F52D20">
        <w:rPr>
          <w:rFonts w:ascii="Calibri" w:hAnsi="Calibri" w:cs="Calibri"/>
          <w:szCs w:val="22"/>
        </w:rPr>
        <w:t xml:space="preserve"> z zastrzeżeniem art. 207 ust. 7 </w:t>
      </w:r>
      <w:r w:rsidRPr="00F52D20">
        <w:rPr>
          <w:rFonts w:ascii="Calibri" w:hAnsi="Calibri" w:cs="Arial"/>
          <w:szCs w:val="22"/>
        </w:rPr>
        <w:t>ustawy o finansach publicznych</w:t>
      </w:r>
      <w:r w:rsidR="00DA3464" w:rsidRPr="00F52D20">
        <w:rPr>
          <w:rStyle w:val="Odwoanieprzypisudolnego"/>
          <w:rFonts w:ascii="Calibri" w:hAnsi="Calibri"/>
          <w:szCs w:val="22"/>
        </w:rPr>
        <w:footnoteReference w:id="57"/>
      </w:r>
      <w:r w:rsidRPr="00F52D20">
        <w:rPr>
          <w:rFonts w:ascii="Calibri" w:hAnsi="Calibri" w:cs="Calibri"/>
          <w:szCs w:val="22"/>
        </w:rPr>
        <w:t>.</w:t>
      </w:r>
    </w:p>
    <w:p w14:paraId="670230EE" w14:textId="2F0E675D" w:rsidR="00407DA6" w:rsidRPr="00B17A54" w:rsidRDefault="000D340D" w:rsidP="00D938EE">
      <w:pPr>
        <w:pStyle w:val="Akapitzlist"/>
        <w:numPr>
          <w:ilvl w:val="0"/>
          <w:numId w:val="10"/>
        </w:numPr>
        <w:rPr>
          <w:rFonts w:cstheme="minorHAnsi"/>
        </w:rPr>
      </w:pPr>
      <w:r w:rsidRPr="00F52D20">
        <w:rPr>
          <w:rFonts w:cstheme="minorHAnsi"/>
          <w:szCs w:val="22"/>
        </w:rPr>
        <w:t>Procedury i zasady odzyskiwania kwot przyznanego dofinansowania, w tym wyda</w:t>
      </w:r>
      <w:r w:rsidR="00122A67" w:rsidRPr="00F52D20">
        <w:rPr>
          <w:rFonts w:cstheme="minorHAnsi"/>
          <w:szCs w:val="22"/>
        </w:rPr>
        <w:t>wa</w:t>
      </w:r>
      <w:r w:rsidRPr="00F52D20">
        <w:rPr>
          <w:rFonts w:cstheme="minorHAnsi"/>
          <w:szCs w:val="22"/>
        </w:rPr>
        <w:t>nia decyzji i wykluczanie Beneficjentów określa</w:t>
      </w:r>
      <w:r w:rsidR="00407DA6" w:rsidRPr="00F52D20">
        <w:rPr>
          <w:rFonts w:cstheme="minorHAnsi"/>
          <w:szCs w:val="22"/>
        </w:rPr>
        <w:t>ją</w:t>
      </w:r>
      <w:r w:rsidRPr="00F52D20">
        <w:rPr>
          <w:rFonts w:cstheme="minorHAnsi"/>
          <w:szCs w:val="22"/>
        </w:rPr>
        <w:t xml:space="preserve"> w szczególności ustawa o finansach publicznych</w:t>
      </w:r>
      <w:r w:rsidRPr="00B17A54">
        <w:rPr>
          <w:rFonts w:cstheme="minorHAnsi"/>
          <w:szCs w:val="22"/>
        </w:rPr>
        <w:t xml:space="preserve"> i </w:t>
      </w:r>
      <w:r w:rsidRPr="00B17A54">
        <w:rPr>
          <w:rFonts w:cstheme="minorHAnsi"/>
          <w:i/>
          <w:szCs w:val="22"/>
        </w:rPr>
        <w:t xml:space="preserve">Wytyczne </w:t>
      </w:r>
      <w:r w:rsidR="007C7893" w:rsidRPr="00B17A54">
        <w:rPr>
          <w:rFonts w:cstheme="minorHAnsi"/>
          <w:i/>
          <w:szCs w:val="22"/>
        </w:rPr>
        <w:t>dotyczące</w:t>
      </w:r>
      <w:r w:rsidRPr="00B17A54">
        <w:rPr>
          <w:rFonts w:cstheme="minorHAnsi"/>
          <w:i/>
          <w:szCs w:val="22"/>
        </w:rPr>
        <w:t xml:space="preserve"> sposobu korygowania </w:t>
      </w:r>
      <w:r w:rsidR="0051222B">
        <w:rPr>
          <w:rFonts w:cstheme="minorHAnsi"/>
          <w:i/>
          <w:szCs w:val="22"/>
        </w:rPr>
        <w:t>nieprawidłowości</w:t>
      </w:r>
      <w:r w:rsidRPr="00B17A54">
        <w:rPr>
          <w:rFonts w:cstheme="minorHAnsi"/>
          <w:i/>
          <w:szCs w:val="22"/>
        </w:rPr>
        <w:t xml:space="preserve"> </w:t>
      </w:r>
      <w:r w:rsidR="00DD6F1B" w:rsidRPr="00B17A54">
        <w:rPr>
          <w:rFonts w:cstheme="minorHAnsi"/>
          <w:i/>
          <w:szCs w:val="22"/>
        </w:rPr>
        <w:t>na lata 2021-2027.</w:t>
      </w:r>
    </w:p>
    <w:p w14:paraId="5A1C1784" w14:textId="77777777" w:rsidR="004A64A5" w:rsidRPr="00B17A54" w:rsidRDefault="000D340D" w:rsidP="00D938EE">
      <w:pPr>
        <w:pStyle w:val="Akapitzlist"/>
        <w:numPr>
          <w:ilvl w:val="0"/>
          <w:numId w:val="10"/>
        </w:numPr>
        <w:rPr>
          <w:rFonts w:cstheme="minorHAnsi"/>
        </w:rPr>
      </w:pPr>
      <w:r w:rsidRPr="00B17A54">
        <w:rPr>
          <w:rFonts w:cstheme="minorHAnsi"/>
          <w:szCs w:val="22"/>
        </w:rPr>
        <w:t>W przypadk</w:t>
      </w:r>
      <w:r w:rsidR="004A64A5" w:rsidRPr="00B17A54">
        <w:rPr>
          <w:rFonts w:cstheme="minorHAnsi"/>
          <w:szCs w:val="22"/>
        </w:rPr>
        <w:t>u stwierdzenia nieprawidłowości</w:t>
      </w:r>
      <w:r w:rsidRPr="00B17A54">
        <w:rPr>
          <w:rFonts w:cstheme="minorHAnsi"/>
          <w:szCs w:val="22"/>
        </w:rPr>
        <w:t xml:space="preserve"> po zatwierdzeniu wniosku o płatność, wartość wydatków Projektu</w:t>
      </w:r>
      <w:r w:rsidR="004C6E47" w:rsidRPr="00B17A54">
        <w:rPr>
          <w:rFonts w:cstheme="minorHAnsi"/>
          <w:szCs w:val="22"/>
        </w:rPr>
        <w:t xml:space="preserve">, o której mowa w </w:t>
      </w:r>
      <w:r w:rsidR="004C6E47" w:rsidRPr="00B17A54">
        <w:rPr>
          <w:rFonts w:cstheme="minorHAnsi"/>
          <w:b/>
          <w:szCs w:val="22"/>
        </w:rPr>
        <w:t>§ 2 ust. 5-7</w:t>
      </w:r>
      <w:r w:rsidRPr="00B17A54">
        <w:rPr>
          <w:rFonts w:cstheme="minorHAnsi"/>
          <w:szCs w:val="22"/>
        </w:rPr>
        <w:t xml:space="preserve"> ulega pomniejszeniu o kwotę nieprawidłowości. W takim przypadku stosuje się </w:t>
      </w:r>
      <w:r w:rsidRPr="00B17A54">
        <w:rPr>
          <w:rFonts w:cstheme="minorHAnsi"/>
          <w:b/>
          <w:szCs w:val="22"/>
        </w:rPr>
        <w:t>ust.</w:t>
      </w:r>
      <w:r w:rsidRPr="00B17A54">
        <w:rPr>
          <w:rFonts w:cstheme="minorHAnsi"/>
          <w:szCs w:val="22"/>
        </w:rPr>
        <w:t> </w:t>
      </w:r>
      <w:r w:rsidRPr="00B17A54">
        <w:rPr>
          <w:rFonts w:cstheme="minorHAnsi"/>
          <w:b/>
          <w:szCs w:val="22"/>
        </w:rPr>
        <w:t>1-</w:t>
      </w:r>
      <w:r w:rsidR="00815DBC" w:rsidRPr="00B17A54">
        <w:rPr>
          <w:rFonts w:cstheme="minorHAnsi"/>
          <w:b/>
          <w:szCs w:val="22"/>
        </w:rPr>
        <w:t>7</w:t>
      </w:r>
      <w:r w:rsidRPr="00B17A54">
        <w:rPr>
          <w:rFonts w:cstheme="minorHAnsi"/>
          <w:szCs w:val="22"/>
        </w:rPr>
        <w:t>.</w:t>
      </w:r>
    </w:p>
    <w:p w14:paraId="74DD9EF1" w14:textId="77777777" w:rsidR="00DE335A" w:rsidRPr="00B17A54" w:rsidRDefault="00DE335A" w:rsidP="00F10EEF">
      <w:pPr>
        <w:pStyle w:val="Bezodstpw"/>
        <w:spacing w:before="200" w:after="60"/>
        <w:jc w:val="center"/>
        <w:rPr>
          <w:rFonts w:ascii="Calibri" w:hAnsi="Calibri" w:cs="Arial"/>
          <w:b/>
          <w:sz w:val="22"/>
          <w:szCs w:val="22"/>
        </w:rPr>
      </w:pPr>
      <w:r w:rsidRPr="00B17A54">
        <w:rPr>
          <w:rFonts w:ascii="Calibri" w:hAnsi="Calibri" w:cs="Arial"/>
          <w:b/>
          <w:sz w:val="22"/>
          <w:szCs w:val="22"/>
        </w:rPr>
        <w:t>Zabezpieczenie należytego wykonania Umowy</w:t>
      </w:r>
    </w:p>
    <w:p w14:paraId="75276867" w14:textId="77777777" w:rsidR="00DE335A" w:rsidRPr="00B17A54" w:rsidRDefault="00DE335A" w:rsidP="00776EBF">
      <w:pPr>
        <w:pStyle w:val="Bezodstpw"/>
        <w:spacing w:after="60"/>
        <w:jc w:val="center"/>
        <w:rPr>
          <w:rFonts w:ascii="Calibri" w:hAnsi="Calibri" w:cs="Arial"/>
          <w:sz w:val="22"/>
          <w:szCs w:val="22"/>
        </w:rPr>
      </w:pPr>
      <w:r w:rsidRPr="00B17A54">
        <w:rPr>
          <w:rFonts w:ascii="Calibri" w:hAnsi="Calibri" w:cs="Arial"/>
          <w:b/>
          <w:sz w:val="22"/>
          <w:szCs w:val="22"/>
        </w:rPr>
        <w:t>§ 1</w:t>
      </w:r>
      <w:r w:rsidR="0086007E" w:rsidRPr="00B17A54">
        <w:rPr>
          <w:rFonts w:ascii="Calibri" w:hAnsi="Calibri" w:cs="Arial"/>
          <w:b/>
          <w:sz w:val="22"/>
          <w:szCs w:val="22"/>
        </w:rPr>
        <w:t>8</w:t>
      </w:r>
      <w:r w:rsidRPr="00B17A54">
        <w:rPr>
          <w:rStyle w:val="Odwoanieprzypisudolnego"/>
          <w:rFonts w:ascii="Calibri" w:hAnsi="Calibri" w:cs="Arial"/>
          <w:sz w:val="22"/>
          <w:szCs w:val="22"/>
        </w:rPr>
        <w:footnoteReference w:id="58"/>
      </w:r>
    </w:p>
    <w:p w14:paraId="03DD3B12" w14:textId="77777777" w:rsidR="00FA3E6C" w:rsidRPr="00B17A54" w:rsidRDefault="00DE335A" w:rsidP="00E1055F">
      <w:pPr>
        <w:numPr>
          <w:ilvl w:val="0"/>
          <w:numId w:val="72"/>
        </w:numPr>
        <w:ind w:left="357" w:hanging="357"/>
        <w:rPr>
          <w:rFonts w:ascii="Calibri" w:hAnsi="Calibri" w:cs="Arial"/>
        </w:rPr>
      </w:pPr>
      <w:r w:rsidRPr="00B17A54">
        <w:rPr>
          <w:rFonts w:ascii="Calibri" w:hAnsi="Calibri" w:cs="Arial"/>
        </w:rPr>
        <w:t>Zabezpieczeniem prawidłowej realizacji Umowy</w:t>
      </w:r>
      <w:r w:rsidR="009E76E3" w:rsidRPr="00B17A54">
        <w:rPr>
          <w:rFonts w:ascii="Calibri" w:hAnsi="Calibri" w:cs="Arial"/>
        </w:rPr>
        <w:t xml:space="preserve"> jest:</w:t>
      </w:r>
    </w:p>
    <w:p w14:paraId="592FDA8F" w14:textId="77777777" w:rsidR="00DE335A" w:rsidRPr="00B17A54" w:rsidRDefault="00DE335A" w:rsidP="00E1055F">
      <w:pPr>
        <w:pStyle w:val="Akapitzlist"/>
        <w:numPr>
          <w:ilvl w:val="0"/>
          <w:numId w:val="82"/>
        </w:numPr>
        <w:ind w:left="714" w:hanging="357"/>
        <w:rPr>
          <w:rFonts w:ascii="Calibri" w:hAnsi="Calibri" w:cs="Arial"/>
        </w:rPr>
      </w:pPr>
      <w:r w:rsidRPr="00B17A54">
        <w:rPr>
          <w:rFonts w:ascii="Calibri" w:hAnsi="Calibri" w:cs="Arial"/>
        </w:rPr>
        <w:t>weksel in blanco wraz z deklaracją wekslową wystawiony przez Beneficjenta</w:t>
      </w:r>
      <w:r w:rsidR="004B3836" w:rsidRPr="00B17A54">
        <w:rPr>
          <w:rStyle w:val="Odwoanieprzypisudolnego"/>
          <w:rFonts w:ascii="Calibri" w:hAnsi="Calibri" w:cs="Arial"/>
        </w:rPr>
        <w:footnoteReference w:id="59"/>
      </w:r>
      <w:r w:rsidR="00975C30" w:rsidRPr="00B17A54">
        <w:rPr>
          <w:rFonts w:ascii="Calibri" w:hAnsi="Calibri" w:cs="Arial"/>
        </w:rPr>
        <w:t>,</w:t>
      </w:r>
    </w:p>
    <w:p w14:paraId="1BE0828F" w14:textId="4E55E1BD" w:rsidR="00FA3E6C" w:rsidRPr="00B17A54" w:rsidRDefault="00DE335A" w:rsidP="00E1055F">
      <w:pPr>
        <w:pStyle w:val="Akapitzlist"/>
        <w:numPr>
          <w:ilvl w:val="0"/>
          <w:numId w:val="82"/>
        </w:numPr>
        <w:ind w:left="714" w:hanging="357"/>
        <w:rPr>
          <w:rFonts w:ascii="Calibri" w:hAnsi="Calibri" w:cs="Arial"/>
        </w:rPr>
      </w:pPr>
      <w:r w:rsidRPr="00B17A54">
        <w:rPr>
          <w:rFonts w:ascii="Calibri" w:hAnsi="Calibri" w:cs="Arial"/>
        </w:rPr>
        <w:lastRenderedPageBreak/>
        <w:t>dodatkowe zabezpieczenie</w:t>
      </w:r>
      <w:r w:rsidRPr="00B17A54">
        <w:rPr>
          <w:rStyle w:val="Odwoanieprzypisudolnego"/>
          <w:rFonts w:ascii="Calibri" w:hAnsi="Calibri"/>
        </w:rPr>
        <w:footnoteReference w:id="60"/>
      </w:r>
      <w:r w:rsidRPr="00B17A54">
        <w:rPr>
          <w:rFonts w:ascii="Calibri" w:hAnsi="Calibri" w:cs="Arial"/>
        </w:rPr>
        <w:t xml:space="preserve"> w formie …………., </w:t>
      </w:r>
      <w:r w:rsidR="00FA3E6C" w:rsidRPr="00B17A54">
        <w:rPr>
          <w:rFonts w:ascii="Calibri" w:hAnsi="Calibri" w:cs="Arial"/>
        </w:rPr>
        <w:t xml:space="preserve">ustanowione </w:t>
      </w:r>
      <w:r w:rsidRPr="00B17A54">
        <w:rPr>
          <w:rFonts w:ascii="Calibri" w:hAnsi="Calibri" w:cs="Arial"/>
        </w:rPr>
        <w:t>na zasadach określonych w Rozporządzeniu Ministra F</w:t>
      </w:r>
      <w:r w:rsidR="002B1963" w:rsidRPr="00B17A54">
        <w:rPr>
          <w:rFonts w:ascii="Calibri" w:hAnsi="Calibri" w:cs="Arial"/>
        </w:rPr>
        <w:t>unduszy i Polityki Regionalnej</w:t>
      </w:r>
      <w:r w:rsidRPr="00B17A54">
        <w:rPr>
          <w:rFonts w:ascii="Calibri" w:hAnsi="Calibri" w:cs="Arial"/>
        </w:rPr>
        <w:t xml:space="preserve">, o którym mowa w </w:t>
      </w:r>
      <w:r w:rsidRPr="00B17A54">
        <w:rPr>
          <w:rFonts w:ascii="Calibri" w:hAnsi="Calibri" w:cs="Arial"/>
          <w:b/>
        </w:rPr>
        <w:t>§ 3</w:t>
      </w:r>
      <w:r w:rsidR="002E5473" w:rsidRPr="00B17A54">
        <w:rPr>
          <w:rFonts w:ascii="Calibri" w:hAnsi="Calibri" w:cs="Arial"/>
          <w:b/>
        </w:rPr>
        <w:t>5</w:t>
      </w:r>
      <w:r w:rsidRPr="00B17A54">
        <w:rPr>
          <w:rFonts w:ascii="Calibri" w:hAnsi="Calibri" w:cs="Arial"/>
          <w:b/>
        </w:rPr>
        <w:t xml:space="preserve"> ust. 1 pkt</w:t>
      </w:r>
      <w:r w:rsidR="006E072F">
        <w:rPr>
          <w:rFonts w:ascii="Calibri" w:hAnsi="Calibri" w:cs="Arial"/>
          <w:b/>
        </w:rPr>
        <w:t> </w:t>
      </w:r>
      <w:r w:rsidRPr="00B17A54">
        <w:rPr>
          <w:rFonts w:ascii="Calibri" w:hAnsi="Calibri" w:cs="Arial"/>
          <w:b/>
        </w:rPr>
        <w:t>1</w:t>
      </w:r>
      <w:r w:rsidR="00231AD5" w:rsidRPr="00B17A54">
        <w:rPr>
          <w:rFonts w:ascii="Calibri" w:hAnsi="Calibri" w:cs="Arial"/>
          <w:b/>
        </w:rPr>
        <w:t>8</w:t>
      </w:r>
      <w:r w:rsidRPr="00B17A54">
        <w:rPr>
          <w:rStyle w:val="Odwoanieprzypisudolnego"/>
          <w:rFonts w:ascii="Calibri" w:hAnsi="Calibri"/>
          <w:b/>
        </w:rPr>
        <w:footnoteReference w:id="61"/>
      </w:r>
      <w:r w:rsidR="00FC4838" w:rsidRPr="00B17A54">
        <w:rPr>
          <w:rFonts w:ascii="Calibri" w:hAnsi="Calibri" w:cs="Arial"/>
        </w:rPr>
        <w:t>.</w:t>
      </w:r>
    </w:p>
    <w:p w14:paraId="0EFD5CED" w14:textId="77777777" w:rsidR="00FA3E6C" w:rsidRPr="00B17A54" w:rsidRDefault="00FA3E6C" w:rsidP="00E1055F">
      <w:pPr>
        <w:pStyle w:val="Akapitzlist"/>
        <w:numPr>
          <w:ilvl w:val="0"/>
          <w:numId w:val="72"/>
        </w:numPr>
        <w:ind w:left="357" w:hanging="357"/>
        <w:rPr>
          <w:rFonts w:ascii="Calibri" w:hAnsi="Calibri" w:cs="Arial"/>
        </w:rPr>
      </w:pPr>
      <w:r w:rsidRPr="00B17A54">
        <w:rPr>
          <w:rFonts w:ascii="Calibri" w:hAnsi="Calibri" w:cs="Calibri"/>
        </w:rPr>
        <w:t>Koszty ustanowienia, zmiany i zwolnienia zabezpieczenia ponosi Beneficjent.</w:t>
      </w:r>
    </w:p>
    <w:p w14:paraId="28E2B3AF" w14:textId="77777777" w:rsidR="00580E00" w:rsidRPr="00B17A54" w:rsidRDefault="00FA3E6C" w:rsidP="00E1055F">
      <w:pPr>
        <w:numPr>
          <w:ilvl w:val="0"/>
          <w:numId w:val="72"/>
        </w:numPr>
        <w:ind w:left="357" w:hanging="357"/>
        <w:rPr>
          <w:rFonts w:ascii="Calibri" w:hAnsi="Calibri" w:cs="Calibri"/>
        </w:rPr>
      </w:pPr>
      <w:r w:rsidRPr="00B17A54">
        <w:rPr>
          <w:rFonts w:ascii="Calibri" w:hAnsi="Calibri" w:cs="Calibri"/>
        </w:rPr>
        <w:t xml:space="preserve">W szczególnie uzasadnionych przypadkach (np. spadku wartości przedmiotu zabezpieczenia) Instytucja </w:t>
      </w:r>
      <w:r w:rsidR="00FC7DC8" w:rsidRPr="00B17A54">
        <w:rPr>
          <w:rFonts w:ascii="Calibri" w:hAnsi="Calibri" w:cs="Arial"/>
        </w:rPr>
        <w:t>Pośredniczą</w:t>
      </w:r>
      <w:r w:rsidRPr="00B17A54">
        <w:rPr>
          <w:rFonts w:ascii="Calibri" w:hAnsi="Calibri" w:cs="Calibri"/>
        </w:rPr>
        <w:t>ca FEWiM 2021-2027 może zobowiązać Beneficjenta do ustanowienia dodatkowego zabezpieczenia.</w:t>
      </w:r>
    </w:p>
    <w:p w14:paraId="1C141446" w14:textId="77777777" w:rsidR="00580E00" w:rsidRPr="00B17A54" w:rsidRDefault="00580E00" w:rsidP="00E1055F">
      <w:pPr>
        <w:numPr>
          <w:ilvl w:val="0"/>
          <w:numId w:val="72"/>
        </w:numPr>
        <w:ind w:left="357" w:hanging="357"/>
        <w:rPr>
          <w:rFonts w:ascii="Calibri" w:hAnsi="Calibri" w:cs="Calibri"/>
        </w:rPr>
      </w:pPr>
      <w:r w:rsidRPr="00B17A54">
        <w:rPr>
          <w:rFonts w:ascii="Calibri" w:hAnsi="Calibri" w:cs="Calibri"/>
        </w:rPr>
        <w:t>Zwolnienie zabezpieczenia, w tym zwrot weksla in blanco, następuje na pisemny wniosek Benefic</w:t>
      </w:r>
      <w:r w:rsidR="004B3836" w:rsidRPr="00B17A54">
        <w:rPr>
          <w:rFonts w:ascii="Calibri" w:hAnsi="Calibri" w:cs="Calibri"/>
        </w:rPr>
        <w:t>jenta złożony w terminie 3 miesięcy</w:t>
      </w:r>
    </w:p>
    <w:p w14:paraId="495A70C9" w14:textId="77777777" w:rsidR="00580E00" w:rsidRPr="00B17A54" w:rsidRDefault="00580E00" w:rsidP="00E1055F">
      <w:pPr>
        <w:pStyle w:val="Akapitzlist"/>
        <w:numPr>
          <w:ilvl w:val="0"/>
          <w:numId w:val="83"/>
        </w:numPr>
        <w:ind w:left="714" w:hanging="357"/>
        <w:rPr>
          <w:rFonts w:ascii="Calibri" w:hAnsi="Calibri" w:cs="Calibri"/>
        </w:rPr>
      </w:pPr>
      <w:r w:rsidRPr="00B17A54">
        <w:rPr>
          <w:rFonts w:ascii="Calibri" w:hAnsi="Calibri" w:cs="Calibri"/>
        </w:rPr>
        <w:t>po ostatecznym rozliczeniu Umowy, tj. po zatwierdzeniu końcoweg</w:t>
      </w:r>
      <w:r w:rsidR="009E76E3" w:rsidRPr="00B17A54">
        <w:rPr>
          <w:rFonts w:ascii="Calibri" w:hAnsi="Calibri" w:cs="Calibri"/>
        </w:rPr>
        <w:t>o wniosku o płatność</w:t>
      </w:r>
      <w:r w:rsidRPr="00B17A54">
        <w:rPr>
          <w:rFonts w:ascii="Calibri" w:hAnsi="Calibri" w:cs="Calibri"/>
        </w:rPr>
        <w:t xml:space="preserve"> oraz – jeśli dotyczy – zwrocie środków niewyk</w:t>
      </w:r>
      <w:r w:rsidR="009E76E3" w:rsidRPr="00B17A54">
        <w:rPr>
          <w:rFonts w:ascii="Calibri" w:hAnsi="Calibri" w:cs="Calibri"/>
        </w:rPr>
        <w:t>orzystanych przez Beneficjenta</w:t>
      </w:r>
      <w:r w:rsidRPr="00B17A54">
        <w:rPr>
          <w:rFonts w:ascii="Calibri" w:hAnsi="Calibri" w:cs="Calibri"/>
        </w:rPr>
        <w:t>,</w:t>
      </w:r>
    </w:p>
    <w:p w14:paraId="2DA5A111" w14:textId="214327C4" w:rsidR="00580E00" w:rsidRPr="00B17A54" w:rsidRDefault="00580E00" w:rsidP="00E1055F">
      <w:pPr>
        <w:pStyle w:val="Akapitzlist"/>
        <w:numPr>
          <w:ilvl w:val="0"/>
          <w:numId w:val="83"/>
        </w:numPr>
        <w:ind w:left="714" w:hanging="357"/>
        <w:rPr>
          <w:rFonts w:ascii="Calibri" w:hAnsi="Calibri" w:cs="Calibri"/>
        </w:rPr>
      </w:pPr>
      <w:r w:rsidRPr="00B17A54">
        <w:rPr>
          <w:rFonts w:ascii="Calibri" w:hAnsi="Calibri" w:cs="Calibri"/>
        </w:rPr>
        <w:t>po upływie okresu trwałości Projektu lub jego rezultatów, w przypadku gdy Wniosek o</w:t>
      </w:r>
      <w:r w:rsidR="006E072F">
        <w:rPr>
          <w:rFonts w:ascii="Calibri" w:hAnsi="Calibri" w:cs="Calibri"/>
        </w:rPr>
        <w:t> </w:t>
      </w:r>
      <w:r w:rsidRPr="00B17A54">
        <w:rPr>
          <w:rFonts w:ascii="Calibri" w:hAnsi="Calibri" w:cs="Calibri"/>
        </w:rPr>
        <w:t>dofinansowanie przewiduje trwałość Projektu lub rezultatów Projektu,</w:t>
      </w:r>
    </w:p>
    <w:p w14:paraId="4620DF0B" w14:textId="77777777" w:rsidR="00580E00" w:rsidRPr="00B17A54" w:rsidRDefault="00580E00" w:rsidP="00461989">
      <w:pPr>
        <w:ind w:left="426"/>
        <w:rPr>
          <w:rFonts w:ascii="Calibri" w:hAnsi="Calibri" w:cs="Calibri"/>
        </w:rPr>
      </w:pPr>
      <w:r w:rsidRPr="00B17A54">
        <w:rPr>
          <w:rFonts w:ascii="Calibri" w:hAnsi="Calibri" w:cs="Calibri"/>
        </w:rPr>
        <w:t xml:space="preserve">z zastrzeżeniem </w:t>
      </w:r>
      <w:r w:rsidRPr="00B17A54">
        <w:rPr>
          <w:rFonts w:ascii="Calibri" w:hAnsi="Calibri" w:cs="Calibri"/>
          <w:b/>
        </w:rPr>
        <w:t>ust. 5 i 6</w:t>
      </w:r>
      <w:r w:rsidRPr="00B17A54">
        <w:rPr>
          <w:rFonts w:ascii="Calibri" w:hAnsi="Calibri" w:cs="Calibri"/>
        </w:rPr>
        <w:t>.</w:t>
      </w:r>
    </w:p>
    <w:p w14:paraId="761988FA" w14:textId="77777777" w:rsidR="00B32D50" w:rsidRPr="00B17A54" w:rsidRDefault="00580E00" w:rsidP="00E1055F">
      <w:pPr>
        <w:pStyle w:val="Akapitzlist"/>
        <w:numPr>
          <w:ilvl w:val="0"/>
          <w:numId w:val="72"/>
        </w:numPr>
        <w:ind w:left="357" w:hanging="357"/>
        <w:rPr>
          <w:rFonts w:ascii="Calibri" w:hAnsi="Calibri" w:cs="Calibri"/>
        </w:rPr>
      </w:pPr>
      <w:r w:rsidRPr="00B17A54">
        <w:rPr>
          <w:rFonts w:ascii="Calibri" w:hAnsi="Calibri" w:cs="Calibri"/>
        </w:rPr>
        <w:t>Zwolnienie ustanowionego zabezpieczenia nie nastąpi</w:t>
      </w:r>
      <w:r w:rsidR="00D1616A" w:rsidRPr="00B17A54">
        <w:rPr>
          <w:rFonts w:ascii="Calibri" w:hAnsi="Calibri" w:cs="Calibri"/>
        </w:rPr>
        <w:t>,</w:t>
      </w:r>
      <w:r w:rsidRPr="00B17A54">
        <w:rPr>
          <w:rFonts w:ascii="Calibri" w:hAnsi="Calibri" w:cs="Calibri"/>
        </w:rPr>
        <w:t xml:space="preserve"> gdy w stosunku do Beneficjenta prowadzone jest przez Instytucję </w:t>
      </w:r>
      <w:r w:rsidR="00FC7DC8" w:rsidRPr="00B17A54">
        <w:rPr>
          <w:rFonts w:ascii="Calibri" w:hAnsi="Calibri" w:cs="Arial"/>
        </w:rPr>
        <w:t>Pośredniczą</w:t>
      </w:r>
      <w:r w:rsidRPr="00B17A54">
        <w:rPr>
          <w:rFonts w:ascii="Calibri" w:hAnsi="Calibri" w:cs="Calibri"/>
        </w:rPr>
        <w:t xml:space="preserve">cą </w:t>
      </w:r>
      <w:r w:rsidR="009E76E3" w:rsidRPr="00B17A54">
        <w:rPr>
          <w:rFonts w:ascii="Calibri" w:hAnsi="Calibri" w:cs="Calibri"/>
        </w:rPr>
        <w:t xml:space="preserve">FEWiM </w:t>
      </w:r>
      <w:r w:rsidRPr="00B17A54">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A8D2CF" w14:textId="77777777" w:rsidR="00580E00" w:rsidRPr="00B17A54" w:rsidRDefault="00580E00" w:rsidP="00E1055F">
      <w:pPr>
        <w:pStyle w:val="Akapitzlist"/>
        <w:numPr>
          <w:ilvl w:val="0"/>
          <w:numId w:val="72"/>
        </w:numPr>
        <w:ind w:left="357" w:hanging="357"/>
        <w:rPr>
          <w:rFonts w:ascii="Calibri" w:hAnsi="Calibri" w:cs="Calibri"/>
        </w:rPr>
      </w:pPr>
      <w:r w:rsidRPr="00B17A54">
        <w:rPr>
          <w:rFonts w:ascii="Calibri" w:hAnsi="Calibri" w:cs="Calibri"/>
        </w:rPr>
        <w:t xml:space="preserve">Beneficjent upoważnia Instytucję </w:t>
      </w:r>
      <w:r w:rsidR="00FC7DC8" w:rsidRPr="00B17A54">
        <w:rPr>
          <w:rFonts w:ascii="Calibri" w:hAnsi="Calibri" w:cs="Arial"/>
        </w:rPr>
        <w:t>Pośredniczą</w:t>
      </w:r>
      <w:r w:rsidRPr="00B17A54">
        <w:rPr>
          <w:rFonts w:ascii="Calibri" w:hAnsi="Calibri" w:cs="Calibri"/>
        </w:rPr>
        <w:t xml:space="preserve">cą </w:t>
      </w:r>
      <w:r w:rsidR="009E76E3" w:rsidRPr="00B17A54">
        <w:rPr>
          <w:rFonts w:ascii="Calibri" w:hAnsi="Calibri" w:cs="Calibri"/>
        </w:rPr>
        <w:t xml:space="preserve">FEWiM </w:t>
      </w:r>
      <w:r w:rsidRPr="00B17A54">
        <w:rPr>
          <w:rFonts w:ascii="Calibri" w:hAnsi="Calibri" w:cs="Calibri"/>
        </w:rPr>
        <w:t>2021-2027 do zniszczenia weksla in blanco</w:t>
      </w:r>
      <w:r w:rsidR="00D1616A" w:rsidRPr="00B17A54">
        <w:rPr>
          <w:rFonts w:ascii="Calibri" w:hAnsi="Calibri" w:cs="Calibri"/>
        </w:rPr>
        <w:t>,</w:t>
      </w:r>
      <w:r w:rsidRPr="00B17A54">
        <w:rPr>
          <w:rFonts w:ascii="Calibri" w:hAnsi="Calibri" w:cs="Calibri"/>
        </w:rPr>
        <w:t xml:space="preserve"> w przypadku gdy w terminie określonym w </w:t>
      </w:r>
      <w:r w:rsidRPr="00B17A54">
        <w:rPr>
          <w:rFonts w:ascii="Calibri" w:hAnsi="Calibri" w:cs="Calibri"/>
          <w:b/>
        </w:rPr>
        <w:t>ust. 4</w:t>
      </w:r>
      <w:r w:rsidRPr="00B17A54">
        <w:rPr>
          <w:rFonts w:ascii="Calibri" w:hAnsi="Calibri" w:cs="Calibri"/>
        </w:rPr>
        <w:t xml:space="preserve"> Beneficjent nie złoży wniosku o jego zwrot. </w:t>
      </w:r>
    </w:p>
    <w:p w14:paraId="7FB7AA67" w14:textId="77777777" w:rsidR="00DE335A" w:rsidRPr="00B17A54" w:rsidRDefault="00DE335A" w:rsidP="00F10EEF">
      <w:pPr>
        <w:spacing w:before="200" w:after="60"/>
        <w:jc w:val="center"/>
        <w:rPr>
          <w:rFonts w:ascii="Calibri" w:hAnsi="Calibri" w:cs="Arial"/>
          <w:b/>
        </w:rPr>
      </w:pPr>
      <w:r w:rsidRPr="00B17A54">
        <w:rPr>
          <w:rFonts w:ascii="Calibri" w:hAnsi="Calibri" w:cs="Arial"/>
          <w:b/>
        </w:rPr>
        <w:t>Trwałość Projektu</w:t>
      </w:r>
    </w:p>
    <w:p w14:paraId="441135AB" w14:textId="77777777" w:rsidR="00DE335A" w:rsidRPr="00B17A54" w:rsidRDefault="0086007E" w:rsidP="0029103E">
      <w:pPr>
        <w:spacing w:after="60"/>
        <w:jc w:val="center"/>
        <w:rPr>
          <w:rFonts w:ascii="Calibri" w:hAnsi="Calibri" w:cs="Arial"/>
          <w:b/>
        </w:rPr>
      </w:pPr>
      <w:r w:rsidRPr="00B17A54">
        <w:rPr>
          <w:rFonts w:ascii="Calibri" w:hAnsi="Calibri" w:cs="Arial"/>
          <w:b/>
        </w:rPr>
        <w:t>§ 19</w:t>
      </w:r>
      <w:r w:rsidR="00DE335A" w:rsidRPr="00B17A54">
        <w:rPr>
          <w:rStyle w:val="Odwoanieprzypisudolnego"/>
          <w:rFonts w:ascii="Calibri" w:hAnsi="Calibri" w:cs="Arial"/>
          <w:b/>
        </w:rPr>
        <w:footnoteReference w:id="62"/>
      </w:r>
    </w:p>
    <w:p w14:paraId="6344AB86" w14:textId="77777777" w:rsidR="00DE335A" w:rsidRPr="00B17A54" w:rsidRDefault="00DE335A" w:rsidP="00E1055F">
      <w:pPr>
        <w:pStyle w:val="Akapitzlist"/>
        <w:numPr>
          <w:ilvl w:val="0"/>
          <w:numId w:val="73"/>
        </w:numPr>
        <w:ind w:left="357" w:hanging="357"/>
        <w:rPr>
          <w:rFonts w:ascii="Calibri" w:hAnsi="Calibri" w:cs="Arial"/>
          <w:szCs w:val="22"/>
        </w:rPr>
      </w:pPr>
      <w:r w:rsidRPr="00B17A54">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5C751BAE" w14:textId="77777777" w:rsidR="00DE335A" w:rsidRPr="00B17A54" w:rsidRDefault="00DE335A" w:rsidP="00E1055F">
      <w:pPr>
        <w:pStyle w:val="Akapitzlist"/>
        <w:numPr>
          <w:ilvl w:val="0"/>
          <w:numId w:val="73"/>
        </w:numPr>
        <w:ind w:left="357" w:hanging="357"/>
        <w:rPr>
          <w:rFonts w:ascii="Calibri" w:hAnsi="Calibri" w:cs="Arial"/>
          <w:szCs w:val="22"/>
        </w:rPr>
      </w:pPr>
      <w:r w:rsidRPr="00B17A54">
        <w:rPr>
          <w:rFonts w:ascii="Calibri" w:hAnsi="Calibri" w:cs="Arial"/>
          <w:szCs w:val="22"/>
        </w:rPr>
        <w:t>Beneficjent zobowiązany jest do zachowania trwałości Projektu w odniesieniu do współfinansowanej w ramach inwestycji w infrastrukturę</w:t>
      </w:r>
      <w:r w:rsidRPr="00B17A54">
        <w:rPr>
          <w:rFonts w:ascii="Calibri" w:hAnsi="Calibri" w:cs="Arial"/>
          <w:szCs w:val="22"/>
          <w:vertAlign w:val="superscript"/>
        </w:rPr>
        <w:footnoteReference w:id="63"/>
      </w:r>
      <w:r w:rsidRPr="00B17A54">
        <w:rPr>
          <w:rFonts w:ascii="Calibri" w:hAnsi="Calibri" w:cs="Arial"/>
          <w:szCs w:val="22"/>
        </w:rPr>
        <w:t xml:space="preserve"> lub inwestycji produkcyjnych (w ramach cross-financingu). Zgodnie z postanowieniami art</w:t>
      </w:r>
      <w:r w:rsidRPr="008B6C83">
        <w:rPr>
          <w:rFonts w:ascii="Calibri" w:hAnsi="Calibri" w:cs="Arial"/>
          <w:szCs w:val="22"/>
        </w:rPr>
        <w:t>. 65 rozporządzenia ogólnego, trwałość Projektu musi być zachowana przez okres 5 lat (3 lat w przypadku</w:t>
      </w:r>
      <w:r w:rsidRPr="00B17A54">
        <w:rPr>
          <w:rFonts w:ascii="Calibri" w:hAnsi="Calibri" w:cs="Arial"/>
          <w:szCs w:val="22"/>
        </w:rPr>
        <w:t xml:space="preserve">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3B3C08C" w14:textId="77777777" w:rsidR="00DE335A" w:rsidRPr="00B17A54" w:rsidRDefault="00DE335A" w:rsidP="00E1055F">
      <w:pPr>
        <w:pStyle w:val="Akapitzlist"/>
        <w:numPr>
          <w:ilvl w:val="0"/>
          <w:numId w:val="73"/>
        </w:numPr>
        <w:ind w:left="357" w:hanging="357"/>
        <w:rPr>
          <w:rFonts w:ascii="Calibri" w:hAnsi="Calibri" w:cs="Arial"/>
          <w:szCs w:val="22"/>
        </w:rPr>
      </w:pPr>
      <w:r w:rsidRPr="00B17A54">
        <w:rPr>
          <w:rFonts w:ascii="Calibri" w:hAnsi="Calibri" w:cs="Arial"/>
          <w:szCs w:val="22"/>
        </w:rPr>
        <w:t>Zgodność zakresu i terminu faktycznego utrzymania trwałości Projektu i/lub rezultatów z zakresem i terminem deklarowanym we Wniosku o dofinansowanie może podlegać kontroli.</w:t>
      </w:r>
    </w:p>
    <w:p w14:paraId="71EE88A2" w14:textId="60373893" w:rsidR="00DE335A" w:rsidRPr="00B17A54" w:rsidRDefault="00DE335A" w:rsidP="00E1055F">
      <w:pPr>
        <w:pStyle w:val="Akapitzlist"/>
        <w:numPr>
          <w:ilvl w:val="0"/>
          <w:numId w:val="73"/>
        </w:numPr>
        <w:ind w:left="357" w:hanging="357"/>
        <w:rPr>
          <w:rFonts w:ascii="Times New Roman" w:hAnsi="Times New Roman"/>
          <w:sz w:val="24"/>
        </w:rPr>
      </w:pPr>
      <w:r w:rsidRPr="00B17A54">
        <w:rPr>
          <w:rFonts w:ascii="Calibri" w:eastAsia="Calibri" w:hAnsi="Calibri" w:cs="Arial"/>
        </w:rPr>
        <w:t xml:space="preserve">Beneficjent zobowiązuje się do przedkładania do Instytucji </w:t>
      </w:r>
      <w:r w:rsidR="00FC7DC8" w:rsidRPr="00B17A54">
        <w:rPr>
          <w:rFonts w:ascii="Calibri" w:hAnsi="Calibri" w:cs="Arial"/>
        </w:rPr>
        <w:t>Pośredniczą</w:t>
      </w:r>
      <w:r w:rsidRPr="00B17A54">
        <w:rPr>
          <w:rFonts w:ascii="Calibri" w:eastAsia="Calibri" w:hAnsi="Calibri" w:cs="Arial"/>
        </w:rPr>
        <w:t xml:space="preserve">cej FEWiM 2021-2027 </w:t>
      </w:r>
      <w:r w:rsidRPr="00B17A54">
        <w:rPr>
          <w:rFonts w:eastAsia="Calibri" w:cstheme="minorHAnsi"/>
        </w:rPr>
        <w:t xml:space="preserve">Oświadczenia w sprawie zachowania trwałości </w:t>
      </w:r>
      <w:r w:rsidR="002659B9" w:rsidRPr="00B17A54">
        <w:rPr>
          <w:rFonts w:eastAsia="Calibri" w:cstheme="minorHAnsi"/>
        </w:rPr>
        <w:t>P</w:t>
      </w:r>
      <w:r w:rsidRPr="00B17A54">
        <w:rPr>
          <w:rFonts w:eastAsia="Calibri" w:cstheme="minorHAnsi"/>
        </w:rPr>
        <w:t>rojektu</w:t>
      </w:r>
      <w:r w:rsidR="00227CB1" w:rsidRPr="00B17A54">
        <w:rPr>
          <w:rFonts w:cstheme="minorHAnsi"/>
          <w:bCs/>
        </w:rPr>
        <w:t xml:space="preserve"> i kwalifikowalności podatku VAT</w:t>
      </w:r>
      <w:r w:rsidRPr="00B17A54">
        <w:rPr>
          <w:rFonts w:eastAsia="Calibri" w:cstheme="minorHAnsi"/>
        </w:rPr>
        <w:t>,</w:t>
      </w:r>
      <w:r w:rsidRPr="00B17A54">
        <w:rPr>
          <w:rFonts w:ascii="Calibri" w:eastAsia="Calibri" w:hAnsi="Calibri" w:cs="Arial"/>
          <w:i/>
        </w:rPr>
        <w:t xml:space="preserve"> </w:t>
      </w:r>
      <w:r w:rsidRPr="00B17A54">
        <w:rPr>
          <w:rFonts w:ascii="Calibri" w:eastAsia="Calibri" w:hAnsi="Calibri" w:cs="Arial"/>
        </w:rPr>
        <w:lastRenderedPageBreak/>
        <w:t xml:space="preserve">stanowiącego </w:t>
      </w:r>
      <w:r w:rsidRPr="00B17A54">
        <w:rPr>
          <w:rFonts w:ascii="Calibri" w:eastAsia="Calibri" w:hAnsi="Calibri" w:cs="Arial"/>
          <w:b/>
        </w:rPr>
        <w:t>załącznik nr 8</w:t>
      </w:r>
      <w:r w:rsidRPr="00B17A54">
        <w:rPr>
          <w:rFonts w:ascii="Calibri" w:eastAsia="Calibri" w:hAnsi="Calibri" w:cs="Arial"/>
        </w:rPr>
        <w:t xml:space="preserve"> do Umowy, do 28 lutego każdego roku, aż do zakończenia okresu trwałości Projektu liczonego od daty </w:t>
      </w:r>
      <w:r w:rsidR="000C1C4E" w:rsidRPr="00C43A4A">
        <w:rPr>
          <w:rFonts w:ascii="Calibri" w:eastAsia="Calibri" w:hAnsi="Calibri" w:cs="Arial"/>
        </w:rPr>
        <w:t xml:space="preserve">płatności końcowej na rzecz Beneficjenta </w:t>
      </w:r>
      <w:r w:rsidRPr="00B17A54">
        <w:rPr>
          <w:rFonts w:ascii="Calibri" w:eastAsia="Calibri" w:hAnsi="Calibri" w:cs="Arial"/>
        </w:rPr>
        <w:t>oraz na zakończenie okresu trwałości Projektu.</w:t>
      </w:r>
      <w:r w:rsidRPr="00B17A54">
        <w:rPr>
          <w:rFonts w:ascii="Times New Roman" w:hAnsi="Times New Roman"/>
          <w:sz w:val="24"/>
        </w:rPr>
        <w:t xml:space="preserve"> </w:t>
      </w:r>
    </w:p>
    <w:p w14:paraId="66FC9D85" w14:textId="77777777" w:rsidR="004D0108" w:rsidRPr="00B17A54" w:rsidRDefault="004D0108" w:rsidP="00BA7ACF">
      <w:pPr>
        <w:pStyle w:val="Akapitzlist"/>
        <w:spacing w:before="200" w:after="120" w:line="240" w:lineRule="auto"/>
        <w:ind w:left="0"/>
        <w:jc w:val="center"/>
        <w:rPr>
          <w:rFonts w:cstheme="minorHAnsi"/>
          <w:b/>
          <w:szCs w:val="22"/>
        </w:rPr>
      </w:pPr>
      <w:r w:rsidRPr="00B17A54">
        <w:rPr>
          <w:rFonts w:cstheme="minorHAnsi"/>
          <w:b/>
          <w:szCs w:val="22"/>
        </w:rPr>
        <w:t>Zasady wykorzystania systemów informatycznych</w:t>
      </w:r>
    </w:p>
    <w:p w14:paraId="0433DC19" w14:textId="77777777" w:rsidR="004D0108" w:rsidRPr="00B17A54" w:rsidRDefault="004D0108" w:rsidP="00BA7ACF">
      <w:pPr>
        <w:pStyle w:val="Tekstpodstawowy"/>
        <w:spacing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20</w:t>
      </w:r>
    </w:p>
    <w:p w14:paraId="548F6A52" w14:textId="77777777" w:rsidR="004D0108" w:rsidRPr="00B17A54" w:rsidRDefault="004D0108" w:rsidP="00D938EE">
      <w:pPr>
        <w:pStyle w:val="Akapitzlist"/>
        <w:numPr>
          <w:ilvl w:val="0"/>
          <w:numId w:val="13"/>
        </w:numPr>
      </w:pPr>
      <w:r w:rsidRPr="00B17A54">
        <w:t xml:space="preserve">Beneficjent zobowiązuje się do wykorzystywania </w:t>
      </w:r>
      <w:r w:rsidR="000D1933" w:rsidRPr="00B17A54">
        <w:t>CST2021</w:t>
      </w:r>
      <w:r w:rsidR="00F56EA4" w:rsidRPr="00B17A54">
        <w:t xml:space="preserve"> </w:t>
      </w:r>
      <w:r w:rsidRPr="00B17A54">
        <w:t xml:space="preserve">w procesie </w:t>
      </w:r>
      <w:r w:rsidR="00BE5ACF" w:rsidRPr="00B17A54">
        <w:t xml:space="preserve">realizacji </w:t>
      </w:r>
      <w:r w:rsidRPr="00B17A54">
        <w:t xml:space="preserve">Projektu oraz komunikowania się z Instytucją </w:t>
      </w:r>
      <w:r w:rsidR="00FC7DC8" w:rsidRPr="00B17A54">
        <w:rPr>
          <w:rFonts w:ascii="Calibri" w:hAnsi="Calibri" w:cs="Arial"/>
        </w:rPr>
        <w:t>Pośredniczą</w:t>
      </w:r>
      <w:r w:rsidRPr="00B17A54">
        <w:t xml:space="preserve">cą </w:t>
      </w:r>
      <w:r w:rsidR="000D1933" w:rsidRPr="00B17A54">
        <w:t>FE</w:t>
      </w:r>
      <w:r w:rsidRPr="00B17A54">
        <w:t>WiM</w:t>
      </w:r>
      <w:r w:rsidR="00BE5ACF" w:rsidRPr="00B17A54">
        <w:t xml:space="preserve"> 2021-2027</w:t>
      </w:r>
      <w:r w:rsidR="00917A47" w:rsidRPr="00B17A54">
        <w:t>, przestrzegając przy tym</w:t>
      </w:r>
      <w:r w:rsidRPr="00B17A54">
        <w:t xml:space="preserve"> </w:t>
      </w:r>
      <w:r w:rsidR="00917A47" w:rsidRPr="00B17A54">
        <w:t xml:space="preserve">aktualnej </w:t>
      </w:r>
      <w:r w:rsidR="00BE5ACF" w:rsidRPr="00B17A54">
        <w:t xml:space="preserve">instrukcji </w:t>
      </w:r>
      <w:r w:rsidRPr="00B17A54">
        <w:t>udostępnion</w:t>
      </w:r>
      <w:r w:rsidR="00917A47" w:rsidRPr="00B17A54">
        <w:t xml:space="preserve">ej </w:t>
      </w:r>
      <w:r w:rsidRPr="00B17A54">
        <w:t xml:space="preserve">na stronie internetowej Instytucji Zarządzającej </w:t>
      </w:r>
      <w:r w:rsidR="000D1933" w:rsidRPr="00B17A54">
        <w:t>FE</w:t>
      </w:r>
      <w:r w:rsidRPr="00B17A54">
        <w:t>WiM</w:t>
      </w:r>
      <w:r w:rsidR="00BE5ACF" w:rsidRPr="00B17A54">
        <w:t xml:space="preserve"> 2021-2027</w:t>
      </w:r>
      <w:r w:rsidRPr="00B17A54">
        <w:t xml:space="preserve">. Wykorzystanie </w:t>
      </w:r>
      <w:r w:rsidR="000D1933" w:rsidRPr="00B17A54">
        <w:t>CST2021</w:t>
      </w:r>
      <w:r w:rsidRPr="00B17A54">
        <w:t xml:space="preserve"> obejmuje co najmniej przesyłanie lub uzupełnianie:</w:t>
      </w:r>
    </w:p>
    <w:p w14:paraId="1CEEB152" w14:textId="77777777" w:rsidR="00AD08C3" w:rsidRPr="00B17A54" w:rsidRDefault="00C9787A" w:rsidP="00DC0E81">
      <w:pPr>
        <w:pStyle w:val="Akapitzlist"/>
        <w:numPr>
          <w:ilvl w:val="0"/>
          <w:numId w:val="12"/>
        </w:numPr>
        <w:tabs>
          <w:tab w:val="clear" w:pos="990"/>
          <w:tab w:val="num" w:pos="709"/>
        </w:tabs>
        <w:ind w:left="714" w:hanging="357"/>
        <w:rPr>
          <w:rFonts w:cstheme="minorHAnsi"/>
        </w:rPr>
      </w:pPr>
      <w:r w:rsidRPr="00B17A54">
        <w:rPr>
          <w:rFonts w:cstheme="minorHAnsi"/>
        </w:rPr>
        <w:t>wniosków o zmianę w Projekcie</w:t>
      </w:r>
      <w:r w:rsidR="006E6966" w:rsidRPr="00B17A54">
        <w:rPr>
          <w:rFonts w:cstheme="minorHAnsi"/>
        </w:rPr>
        <w:t>;</w:t>
      </w:r>
    </w:p>
    <w:p w14:paraId="0C154EFD"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wniosków o płatność</w:t>
      </w:r>
      <w:r w:rsidR="006E6966" w:rsidRPr="00B17A54">
        <w:rPr>
          <w:rFonts w:cstheme="minorHAnsi"/>
        </w:rPr>
        <w:t>;</w:t>
      </w:r>
    </w:p>
    <w:p w14:paraId="2883FC3B"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dokumentów potwierdzających kwalifikowalność wydatków ponoszonych w ramach Projektu i wykazywanych we wnioskach o płatność</w:t>
      </w:r>
      <w:r w:rsidR="006E6966" w:rsidRPr="00B17A54">
        <w:rPr>
          <w:rFonts w:cstheme="minorHAnsi"/>
        </w:rPr>
        <w:t>;</w:t>
      </w:r>
    </w:p>
    <w:p w14:paraId="6A701F60"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danych uczestników Projektu</w:t>
      </w:r>
      <w:r w:rsidR="00A05B41" w:rsidRPr="00B17A54">
        <w:rPr>
          <w:rStyle w:val="Odwoanieprzypisudolnego"/>
        </w:rPr>
        <w:footnoteReference w:id="64"/>
      </w:r>
      <w:r w:rsidR="006E6966" w:rsidRPr="00B17A54">
        <w:rPr>
          <w:rFonts w:cstheme="minorHAnsi"/>
        </w:rPr>
        <w:t>;</w:t>
      </w:r>
    </w:p>
    <w:p w14:paraId="6A708BB3"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danych personelu Projektu</w:t>
      </w:r>
      <w:r w:rsidR="0004074E" w:rsidRPr="00B17A54">
        <w:rPr>
          <w:rFonts w:cstheme="minorHAnsi"/>
        </w:rPr>
        <w:t xml:space="preserve"> (danych dotyczących osób zatrudnionych do realizacji </w:t>
      </w:r>
      <w:r w:rsidR="00EA6383" w:rsidRPr="00B17A54">
        <w:rPr>
          <w:rFonts w:cstheme="minorHAnsi"/>
        </w:rPr>
        <w:t>Projek</w:t>
      </w:r>
      <w:r w:rsidR="0004074E" w:rsidRPr="00B17A54">
        <w:rPr>
          <w:rFonts w:cstheme="minorHAnsi"/>
        </w:rPr>
        <w:t>t</w:t>
      </w:r>
      <w:r w:rsidR="00EA6383" w:rsidRPr="00B17A54">
        <w:rPr>
          <w:rFonts w:cstheme="minorHAnsi"/>
        </w:rPr>
        <w:t>u</w:t>
      </w:r>
      <w:r w:rsidR="0004074E" w:rsidRPr="00B17A54">
        <w:rPr>
          <w:rFonts w:cstheme="minorHAnsi"/>
        </w:rPr>
        <w:t>)</w:t>
      </w:r>
      <w:r w:rsidRPr="00B17A54">
        <w:rPr>
          <w:rFonts w:cstheme="minorHAnsi"/>
          <w:vertAlign w:val="superscript"/>
        </w:rPr>
        <w:footnoteReference w:id="65"/>
      </w:r>
      <w:r w:rsidR="006E6966" w:rsidRPr="00B17A54">
        <w:rPr>
          <w:rFonts w:cstheme="minorHAnsi"/>
        </w:rPr>
        <w:t>;</w:t>
      </w:r>
    </w:p>
    <w:p w14:paraId="7AAC4C75"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harmonogramu</w:t>
      </w:r>
      <w:r w:rsidR="00A237D5" w:rsidRPr="00B17A54">
        <w:rPr>
          <w:rFonts w:cstheme="minorHAnsi"/>
        </w:rPr>
        <w:t xml:space="preserve"> </w:t>
      </w:r>
      <w:r w:rsidR="009D5FFE" w:rsidRPr="00B17A54">
        <w:rPr>
          <w:rFonts w:cstheme="minorHAnsi"/>
        </w:rPr>
        <w:t>płatności</w:t>
      </w:r>
      <w:r w:rsidR="006E6966" w:rsidRPr="00B17A54">
        <w:rPr>
          <w:rFonts w:cstheme="minorHAnsi"/>
        </w:rPr>
        <w:t>;</w:t>
      </w:r>
    </w:p>
    <w:p w14:paraId="3EFE1D10"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 xml:space="preserve">informacji o udzielonych zamówieniach publicznych, określonych w </w:t>
      </w:r>
      <w:r w:rsidR="00917A47" w:rsidRPr="00B17A54">
        <w:t>aktualnej Instrukcji Użytkownika Zewnętrznego</w:t>
      </w:r>
      <w:r w:rsidR="006E6966" w:rsidRPr="00B17A54">
        <w:rPr>
          <w:rFonts w:cstheme="minorHAnsi"/>
        </w:rPr>
        <w:t>;</w:t>
      </w:r>
    </w:p>
    <w:p w14:paraId="35ADD2B1" w14:textId="77777777" w:rsidR="004D0108" w:rsidRPr="00B17A54" w:rsidRDefault="004D0108" w:rsidP="00DC0E81">
      <w:pPr>
        <w:pStyle w:val="Akapitzlist"/>
        <w:numPr>
          <w:ilvl w:val="0"/>
          <w:numId w:val="12"/>
        </w:numPr>
        <w:tabs>
          <w:tab w:val="clear" w:pos="990"/>
          <w:tab w:val="num" w:pos="709"/>
        </w:tabs>
        <w:ind w:left="714" w:hanging="357"/>
        <w:rPr>
          <w:rFonts w:cstheme="minorHAnsi"/>
        </w:rPr>
      </w:pPr>
      <w:r w:rsidRPr="00B17A54">
        <w:rPr>
          <w:rFonts w:cstheme="minorHAnsi"/>
        </w:rPr>
        <w:t>innych dokumentów związanych z realizacją Projektu, w tym niezbędnych do przeprowadzenia kontroli Projektu</w:t>
      </w:r>
      <w:r w:rsidR="00FF1FA6" w:rsidRPr="00B17A54">
        <w:rPr>
          <w:rFonts w:cstheme="minorHAnsi"/>
        </w:rPr>
        <w:t xml:space="preserve"> lub wskazanych przez Instytucję </w:t>
      </w:r>
      <w:r w:rsidR="00FC7DC8" w:rsidRPr="00B17A54">
        <w:rPr>
          <w:rFonts w:ascii="Calibri" w:hAnsi="Calibri" w:cs="Arial"/>
        </w:rPr>
        <w:t>Pośredniczą</w:t>
      </w:r>
      <w:r w:rsidR="00FF1FA6" w:rsidRPr="00B17A54">
        <w:rPr>
          <w:rFonts w:cstheme="minorHAnsi"/>
        </w:rPr>
        <w:t>cą FEWiM</w:t>
      </w:r>
      <w:r w:rsidR="00442F30" w:rsidRPr="00B17A54">
        <w:rPr>
          <w:rFonts w:cstheme="minorHAnsi"/>
        </w:rPr>
        <w:t xml:space="preserve"> 2021-2027</w:t>
      </w:r>
      <w:r w:rsidRPr="00B17A54">
        <w:rPr>
          <w:rFonts w:cstheme="minorHAnsi"/>
        </w:rPr>
        <w:t>.</w:t>
      </w:r>
    </w:p>
    <w:p w14:paraId="6878AF02" w14:textId="77777777" w:rsidR="004D0108" w:rsidRPr="00B17A54" w:rsidRDefault="004D0108" w:rsidP="00DC0E81">
      <w:pPr>
        <w:pStyle w:val="Akapitzlist"/>
        <w:ind w:left="357"/>
        <w:rPr>
          <w:rFonts w:cstheme="minorHAnsi"/>
        </w:rPr>
      </w:pPr>
      <w:r w:rsidRPr="00B17A54">
        <w:rPr>
          <w:rFonts w:cstheme="minorHAnsi"/>
        </w:rPr>
        <w:t xml:space="preserve">Przekazanie dokumentów o których mowa wyżej drogą elektroniczną nie zwalnia Beneficjenta </w:t>
      </w:r>
      <w:r w:rsidR="00227CB1" w:rsidRPr="00B17A54">
        <w:rPr>
          <w:rFonts w:cstheme="minorHAnsi"/>
        </w:rPr>
        <w:br/>
      </w:r>
      <w:r w:rsidRPr="00B17A54">
        <w:rPr>
          <w:rFonts w:cstheme="minorHAnsi"/>
        </w:rPr>
        <w:t>z obowiązku przechowywania oryginałów dokumentów i ich udostępniania podczas kontroli na miejscu.</w:t>
      </w:r>
    </w:p>
    <w:p w14:paraId="78DED057" w14:textId="2B51F4F8" w:rsidR="00F56EA4" w:rsidRPr="00B17A54" w:rsidRDefault="004D0108" w:rsidP="00D938EE">
      <w:pPr>
        <w:pStyle w:val="Akapitzlist"/>
        <w:numPr>
          <w:ilvl w:val="0"/>
          <w:numId w:val="14"/>
        </w:numPr>
        <w:rPr>
          <w:rFonts w:cstheme="minorHAnsi"/>
        </w:rPr>
      </w:pPr>
      <w:r w:rsidRPr="00B17A54">
        <w:rPr>
          <w:rFonts w:cstheme="minorHAnsi"/>
        </w:rPr>
        <w:t>Beneficjent</w:t>
      </w:r>
      <w:r w:rsidR="00BE5ACF" w:rsidRPr="00B17A54">
        <w:rPr>
          <w:rFonts w:cstheme="minorHAnsi"/>
        </w:rPr>
        <w:t xml:space="preserve"> zarządza dostępem do CST2021, w tym</w:t>
      </w:r>
      <w:r w:rsidRPr="00B17A54">
        <w:rPr>
          <w:rFonts w:cstheme="minorHAnsi"/>
        </w:rPr>
        <w:t xml:space="preserve"> wyznacza osoby uprawnione do wykonywania w jego imieniu czynności związanych z realizacją Projektu</w:t>
      </w:r>
      <w:r w:rsidR="00BE5ACF" w:rsidRPr="00B17A54">
        <w:rPr>
          <w:rFonts w:cstheme="minorHAnsi"/>
        </w:rPr>
        <w:t xml:space="preserve"> w CST2021</w:t>
      </w:r>
      <w:r w:rsidR="00917A47" w:rsidRPr="00B17A54">
        <w:rPr>
          <w:rFonts w:cstheme="minorHAnsi"/>
        </w:rPr>
        <w:t xml:space="preserve"> </w:t>
      </w:r>
      <w:r w:rsidR="00BE5ACF" w:rsidRPr="00B17A54">
        <w:rPr>
          <w:rFonts w:cstheme="minorHAnsi"/>
        </w:rPr>
        <w:t xml:space="preserve">w sposób zgodny z </w:t>
      </w:r>
      <w:r w:rsidR="003039E8" w:rsidRPr="003039E8">
        <w:rPr>
          <w:rFonts w:cstheme="minorHAnsi"/>
        </w:rPr>
        <w:t xml:space="preserve">Procedurą zgłaszania osoby uprawnionej zarządzającej projektem po stronie Beneficjenta, stanowiącą załącznik nr 4 do </w:t>
      </w:r>
      <w:r w:rsidR="003039E8" w:rsidRPr="003039E8">
        <w:rPr>
          <w:rFonts w:cstheme="minorHAnsi"/>
          <w:i/>
        </w:rPr>
        <w:t xml:space="preserve">Wytycznych dotyczących </w:t>
      </w:r>
      <w:r w:rsidR="008778F2" w:rsidRPr="00B17A54">
        <w:rPr>
          <w:rFonts w:cstheme="minorHAnsi"/>
          <w:i/>
        </w:rPr>
        <w:t>warunków gromadzenia i przekazywania danych w postaci elektronicznej na lata 2021-2027</w:t>
      </w:r>
      <w:r w:rsidRPr="00B17A54">
        <w:rPr>
          <w:rFonts w:cstheme="minorHAnsi"/>
        </w:rPr>
        <w:t xml:space="preserve">. </w:t>
      </w:r>
      <w:r w:rsidR="009B2AC7" w:rsidRPr="00B17A54">
        <w:rPr>
          <w:rFonts w:cstheme="minorHAnsi"/>
        </w:rPr>
        <w:t>Wnios</w:t>
      </w:r>
      <w:r w:rsidR="00BE5ACF" w:rsidRPr="00B17A54">
        <w:rPr>
          <w:rFonts w:cstheme="minorHAnsi"/>
        </w:rPr>
        <w:t>e</w:t>
      </w:r>
      <w:r w:rsidR="009B2AC7" w:rsidRPr="00B17A54">
        <w:rPr>
          <w:rFonts w:cstheme="minorHAnsi"/>
        </w:rPr>
        <w:t xml:space="preserve">k </w:t>
      </w:r>
      <w:r w:rsidR="009B2AC7" w:rsidRPr="00B17A54">
        <w:t>o dodanie osoby</w:t>
      </w:r>
      <w:r w:rsidR="00F358DF">
        <w:t xml:space="preserve"> uprawnionej</w:t>
      </w:r>
      <w:r w:rsidR="009B2AC7" w:rsidRPr="00B17A54">
        <w:t xml:space="preserve"> zarządzającej </w:t>
      </w:r>
      <w:r w:rsidR="00525BBE" w:rsidRPr="00B17A54">
        <w:t>P</w:t>
      </w:r>
      <w:r w:rsidR="009B2AC7" w:rsidRPr="00B17A54">
        <w:t xml:space="preserve">rojektem </w:t>
      </w:r>
      <w:r w:rsidR="008778F2" w:rsidRPr="00B17A54">
        <w:rPr>
          <w:rFonts w:cstheme="minorHAnsi"/>
        </w:rPr>
        <w:t xml:space="preserve">stanowi załącznik </w:t>
      </w:r>
      <w:r w:rsidR="003039E8">
        <w:rPr>
          <w:rFonts w:cstheme="minorHAnsi"/>
        </w:rPr>
        <w:t xml:space="preserve">nr </w:t>
      </w:r>
      <w:r w:rsidR="008778F2" w:rsidRPr="00B17A54">
        <w:rPr>
          <w:rFonts w:cstheme="minorHAnsi"/>
        </w:rPr>
        <w:t xml:space="preserve">5 do ww. </w:t>
      </w:r>
      <w:r w:rsidR="008778F2" w:rsidRPr="00B17A54">
        <w:rPr>
          <w:rFonts w:cstheme="minorHAnsi"/>
          <w:i/>
        </w:rPr>
        <w:t>Wytycznych</w:t>
      </w:r>
      <w:r w:rsidR="007B186F" w:rsidRPr="00B17A54">
        <w:rPr>
          <w:rFonts w:cstheme="minorHAnsi"/>
        </w:rPr>
        <w:t>.</w:t>
      </w:r>
    </w:p>
    <w:p w14:paraId="16EB9A09" w14:textId="678B3B2A" w:rsidR="00F56EA4" w:rsidRPr="00B17A54" w:rsidRDefault="004D0108" w:rsidP="00D938EE">
      <w:pPr>
        <w:pStyle w:val="Akapitzlist"/>
        <w:numPr>
          <w:ilvl w:val="0"/>
          <w:numId w:val="14"/>
        </w:numPr>
        <w:rPr>
          <w:rFonts w:cstheme="minorHAnsi"/>
        </w:rPr>
      </w:pPr>
      <w:r w:rsidRPr="00B17A54">
        <w:rPr>
          <w:rFonts w:cstheme="minorHAnsi"/>
        </w:rPr>
        <w:t xml:space="preserve">Beneficjent zapewnia, że osoby, o których mowa w </w:t>
      </w:r>
      <w:r w:rsidRPr="00B17A54">
        <w:rPr>
          <w:rFonts w:cstheme="minorHAnsi"/>
          <w:b/>
        </w:rPr>
        <w:t>ust.</w:t>
      </w:r>
      <w:r w:rsidR="006E072F">
        <w:rPr>
          <w:rFonts w:cstheme="minorHAnsi"/>
          <w:b/>
        </w:rPr>
        <w:t xml:space="preserve"> </w:t>
      </w:r>
      <w:r w:rsidRPr="00B17A54">
        <w:rPr>
          <w:rFonts w:cstheme="minorHAnsi"/>
          <w:b/>
        </w:rPr>
        <w:t>2</w:t>
      </w:r>
      <w:r w:rsidRPr="00B17A54">
        <w:rPr>
          <w:rFonts w:cstheme="minorHAnsi"/>
        </w:rPr>
        <w:t xml:space="preserve">, wykorzystują </w:t>
      </w:r>
      <w:r w:rsidR="008778F2" w:rsidRPr="00B17A54">
        <w:rPr>
          <w:rFonts w:cstheme="minorHAnsi"/>
        </w:rPr>
        <w:t>kwalifikowany podpis elektroniczny</w:t>
      </w:r>
      <w:r w:rsidR="00D40EC0" w:rsidRPr="00B17A54">
        <w:rPr>
          <w:rFonts w:cstheme="minorHAnsi"/>
        </w:rPr>
        <w:t xml:space="preserve"> albo</w:t>
      </w:r>
      <w:r w:rsidR="008778F2" w:rsidRPr="00B17A54">
        <w:rPr>
          <w:rFonts w:cstheme="minorHAnsi"/>
        </w:rPr>
        <w:t xml:space="preserve"> certyfikat niekwalifikowan</w:t>
      </w:r>
      <w:r w:rsidR="00EE66F0" w:rsidRPr="00B17A54">
        <w:rPr>
          <w:rFonts w:cstheme="minorHAnsi"/>
        </w:rPr>
        <w:t>y</w:t>
      </w:r>
      <w:r w:rsidR="008778F2" w:rsidRPr="00B17A54">
        <w:rPr>
          <w:rFonts w:cstheme="minorHAnsi"/>
        </w:rPr>
        <w:t xml:space="preserve"> generowan</w:t>
      </w:r>
      <w:r w:rsidR="00EE66F0" w:rsidRPr="00B17A54">
        <w:rPr>
          <w:rFonts w:cstheme="minorHAnsi"/>
        </w:rPr>
        <w:t>y</w:t>
      </w:r>
      <w:r w:rsidR="008778F2" w:rsidRPr="00B17A54">
        <w:rPr>
          <w:rFonts w:cstheme="minorHAnsi"/>
        </w:rPr>
        <w:t xml:space="preserve"> przez </w:t>
      </w:r>
      <w:r w:rsidR="00D40EC0" w:rsidRPr="00B17A54">
        <w:rPr>
          <w:rFonts w:cstheme="minorHAnsi"/>
        </w:rPr>
        <w:t xml:space="preserve">SL2021 </w:t>
      </w:r>
      <w:r w:rsidR="008778F2" w:rsidRPr="00B17A54">
        <w:rPr>
          <w:rFonts w:cstheme="minorHAnsi"/>
        </w:rPr>
        <w:t>(jako kod autoryzacyjny przesyłany na adres e</w:t>
      </w:r>
      <w:r w:rsidR="00493DED" w:rsidRPr="00B17A54">
        <w:rPr>
          <w:rFonts w:cstheme="minorHAnsi"/>
        </w:rPr>
        <w:t>-</w:t>
      </w:r>
      <w:r w:rsidR="008778F2" w:rsidRPr="00B17A54">
        <w:rPr>
          <w:rFonts w:cstheme="minorHAnsi"/>
        </w:rPr>
        <w:t>mail danej osoby uprawnionej)</w:t>
      </w:r>
      <w:r w:rsidR="00D40EC0" w:rsidRPr="00B17A54">
        <w:rPr>
          <w:rFonts w:cstheme="minorHAnsi"/>
        </w:rPr>
        <w:t xml:space="preserve"> do podpisywania wniosków o płatność.</w:t>
      </w:r>
    </w:p>
    <w:p w14:paraId="67810BA1" w14:textId="23A1069E" w:rsidR="00F56EA4" w:rsidRPr="00B17A54" w:rsidRDefault="004D0108" w:rsidP="00D938EE">
      <w:pPr>
        <w:pStyle w:val="Akapitzlist"/>
        <w:numPr>
          <w:ilvl w:val="0"/>
          <w:numId w:val="14"/>
        </w:numPr>
        <w:rPr>
          <w:rFonts w:cstheme="minorHAnsi"/>
        </w:rPr>
      </w:pPr>
      <w:r w:rsidRPr="00B17A54">
        <w:rPr>
          <w:rFonts w:cstheme="minorHAnsi"/>
        </w:rPr>
        <w:t xml:space="preserve">Beneficjent zapewnia, że osoby, o których mowa w </w:t>
      </w:r>
      <w:r w:rsidRPr="00B17A54">
        <w:rPr>
          <w:rFonts w:cstheme="minorHAnsi"/>
          <w:b/>
        </w:rPr>
        <w:t>ust.</w:t>
      </w:r>
      <w:r w:rsidR="006E072F">
        <w:rPr>
          <w:rFonts w:cstheme="minorHAnsi"/>
          <w:b/>
        </w:rPr>
        <w:t xml:space="preserve"> </w:t>
      </w:r>
      <w:r w:rsidRPr="00B17A54">
        <w:rPr>
          <w:rFonts w:cstheme="minorHAnsi"/>
          <w:b/>
        </w:rPr>
        <w:t>2</w:t>
      </w:r>
      <w:r w:rsidRPr="00B17A54">
        <w:rPr>
          <w:rFonts w:cstheme="minorHAnsi"/>
        </w:rPr>
        <w:t xml:space="preserve">, przestrzegają Regulaminu </w:t>
      </w:r>
      <w:r w:rsidR="00D40EC0" w:rsidRPr="00B17A54">
        <w:rPr>
          <w:rFonts w:cstheme="minorHAnsi"/>
        </w:rPr>
        <w:t>bezpiecznego</w:t>
      </w:r>
      <w:r w:rsidRPr="00B17A54">
        <w:rPr>
          <w:rFonts w:cstheme="minorHAnsi"/>
        </w:rPr>
        <w:t xml:space="preserve"> </w:t>
      </w:r>
      <w:r w:rsidR="00D40EC0" w:rsidRPr="00B17A54">
        <w:rPr>
          <w:rFonts w:cstheme="minorHAnsi"/>
        </w:rPr>
        <w:t xml:space="preserve">użytkowania </w:t>
      </w:r>
      <w:r w:rsidR="00F56EA4" w:rsidRPr="00B17A54">
        <w:rPr>
          <w:rFonts w:cstheme="minorHAnsi"/>
        </w:rPr>
        <w:t>CST2021</w:t>
      </w:r>
      <w:r w:rsidR="00494280" w:rsidRPr="00B17A54">
        <w:rPr>
          <w:rStyle w:val="Odwoanieprzypisudolnego"/>
        </w:rPr>
        <w:footnoteReference w:id="66"/>
      </w:r>
      <w:r w:rsidR="0057235C" w:rsidRPr="00B17A54">
        <w:rPr>
          <w:rFonts w:cstheme="minorHAnsi"/>
        </w:rPr>
        <w:t>,</w:t>
      </w:r>
      <w:r w:rsidR="00D40EC0" w:rsidRPr="00B17A54">
        <w:rPr>
          <w:rFonts w:cstheme="minorHAnsi"/>
        </w:rPr>
        <w:t xml:space="preserve"> </w:t>
      </w:r>
      <w:r w:rsidR="0057235C" w:rsidRPr="00B17A54">
        <w:rPr>
          <w:rFonts w:cs="Calibri"/>
          <w:szCs w:val="22"/>
        </w:rPr>
        <w:t xml:space="preserve">aktualnych instrukcji dotyczących użytkowania CST2021 udostępnionych na stronie internetowej Instytucji Zarządzającej FEWiM 2021-2027 </w:t>
      </w:r>
      <w:r w:rsidR="00D40EC0" w:rsidRPr="00B17A54">
        <w:rPr>
          <w:rFonts w:cstheme="minorHAnsi"/>
        </w:rPr>
        <w:t xml:space="preserve">oraz, w razie potrzeby, zasad bezpieczeństwa informacji określonych w innych odpowiednich dokumentach dotyczących bezpieczeństwa informacji wskazanych przez Instytucję </w:t>
      </w:r>
      <w:r w:rsidR="00FC7DC8" w:rsidRPr="00B17A54">
        <w:rPr>
          <w:rFonts w:ascii="Calibri" w:hAnsi="Calibri" w:cs="Arial"/>
        </w:rPr>
        <w:t>Pośredniczą</w:t>
      </w:r>
      <w:r w:rsidR="00D40EC0" w:rsidRPr="00B17A54">
        <w:rPr>
          <w:rFonts w:cstheme="minorHAnsi"/>
        </w:rPr>
        <w:t>cą FEWiM 2021-2027</w:t>
      </w:r>
      <w:r w:rsidRPr="00B17A54">
        <w:rPr>
          <w:rFonts w:cstheme="minorHAnsi"/>
        </w:rPr>
        <w:t>.</w:t>
      </w:r>
    </w:p>
    <w:p w14:paraId="5CA820D0" w14:textId="77777777" w:rsidR="00F56EA4" w:rsidRPr="00B17A54" w:rsidRDefault="004D0108" w:rsidP="00D938EE">
      <w:pPr>
        <w:pStyle w:val="Akapitzlist"/>
        <w:numPr>
          <w:ilvl w:val="0"/>
          <w:numId w:val="14"/>
        </w:numPr>
        <w:rPr>
          <w:rFonts w:cstheme="minorHAnsi"/>
        </w:rPr>
      </w:pPr>
      <w:r w:rsidRPr="00B17A54">
        <w:rPr>
          <w:rFonts w:cstheme="minorHAnsi"/>
        </w:rPr>
        <w:lastRenderedPageBreak/>
        <w:t xml:space="preserve">Beneficjent zobowiązuje się do każdorazowego informowania Instytucji </w:t>
      </w:r>
      <w:r w:rsidR="00FC7DC8" w:rsidRPr="00B17A54">
        <w:rPr>
          <w:rFonts w:ascii="Calibri" w:hAnsi="Calibri" w:cs="Arial"/>
        </w:rPr>
        <w:t>Pośredniczą</w:t>
      </w:r>
      <w:r w:rsidRPr="00B17A54">
        <w:rPr>
          <w:rFonts w:cstheme="minorHAnsi"/>
        </w:rPr>
        <w:t xml:space="preserve">cej </w:t>
      </w:r>
      <w:r w:rsidR="00F56EA4" w:rsidRPr="00B17A54">
        <w:rPr>
          <w:rFonts w:cstheme="minorHAnsi"/>
        </w:rPr>
        <w:t>FE</w:t>
      </w:r>
      <w:r w:rsidRPr="00B17A54">
        <w:rPr>
          <w:rFonts w:cstheme="minorHAnsi"/>
        </w:rPr>
        <w:t>WiM</w:t>
      </w:r>
      <w:r w:rsidR="00D40EC0" w:rsidRPr="00B17A54">
        <w:rPr>
          <w:rFonts w:cstheme="minorHAnsi"/>
        </w:rPr>
        <w:t xml:space="preserve"> 2021-2027</w:t>
      </w:r>
      <w:r w:rsidRPr="00B17A54">
        <w:rPr>
          <w:rFonts w:cstheme="minorHAnsi"/>
        </w:rPr>
        <w:t xml:space="preserve"> o nieautoryzowanym dostępie do </w:t>
      </w:r>
      <w:r w:rsidR="00F56EA4" w:rsidRPr="00B17A54">
        <w:rPr>
          <w:rFonts w:cstheme="minorHAnsi"/>
        </w:rPr>
        <w:t>CST2021</w:t>
      </w:r>
      <w:r w:rsidRPr="00B17A54">
        <w:rPr>
          <w:rFonts w:cstheme="minorHAnsi"/>
        </w:rPr>
        <w:t>.</w:t>
      </w:r>
    </w:p>
    <w:p w14:paraId="38FFB909" w14:textId="77777777" w:rsidR="00A82A93" w:rsidRPr="00B17A54" w:rsidRDefault="00A82A93" w:rsidP="00D938EE">
      <w:pPr>
        <w:pStyle w:val="Akapitzlist"/>
        <w:numPr>
          <w:ilvl w:val="0"/>
          <w:numId w:val="14"/>
        </w:numPr>
        <w:rPr>
          <w:rFonts w:cstheme="minorHAnsi"/>
        </w:rPr>
      </w:pPr>
      <w:r w:rsidRPr="00B17A54">
        <w:rPr>
          <w:rFonts w:cstheme="minorHAnsi"/>
        </w:rPr>
        <w:t xml:space="preserve">Instytucja </w:t>
      </w:r>
      <w:r w:rsidR="00FC7DC8" w:rsidRPr="00B17A54">
        <w:rPr>
          <w:rFonts w:ascii="Calibri" w:hAnsi="Calibri" w:cs="Arial"/>
        </w:rPr>
        <w:t>Pośredniczą</w:t>
      </w:r>
      <w:r w:rsidRPr="00B17A54">
        <w:rPr>
          <w:rFonts w:cstheme="minorHAnsi"/>
        </w:rPr>
        <w:t>ca FEWiM</w:t>
      </w:r>
      <w:r w:rsidR="00CE70B5" w:rsidRPr="00B17A54">
        <w:rPr>
          <w:rFonts w:cstheme="minorHAnsi"/>
        </w:rPr>
        <w:t xml:space="preserve"> 2021-2027</w:t>
      </w:r>
      <w:r w:rsidR="0037777E" w:rsidRPr="00B17A54">
        <w:rPr>
          <w:rFonts w:cstheme="minorHAnsi"/>
        </w:rPr>
        <w:t xml:space="preserve"> </w:t>
      </w:r>
      <w:r w:rsidRPr="00B17A54">
        <w:rPr>
          <w:rFonts w:cstheme="minorHAnsi"/>
        </w:rPr>
        <w:t xml:space="preserve">zapewnia wsparcie </w:t>
      </w:r>
      <w:r w:rsidR="00483D66" w:rsidRPr="00B17A54">
        <w:rPr>
          <w:rFonts w:cstheme="minorHAnsi"/>
        </w:rPr>
        <w:t xml:space="preserve">techniczne </w:t>
      </w:r>
      <w:r w:rsidRPr="00B17A54">
        <w:rPr>
          <w:rFonts w:cstheme="minorHAnsi"/>
        </w:rPr>
        <w:t xml:space="preserve">dla Beneficjentów w zakresie CST2021 za pomocą e-mail: </w:t>
      </w:r>
      <w:r w:rsidR="00493DED" w:rsidRPr="00B17A54">
        <w:rPr>
          <w:rFonts w:cstheme="minorHAnsi"/>
        </w:rPr>
        <w:t>ami.fewm@up.gov.pl</w:t>
      </w:r>
      <w:r w:rsidR="00417442" w:rsidRPr="00B17A54">
        <w:rPr>
          <w:rFonts w:cstheme="minorHAnsi"/>
        </w:rPr>
        <w:t>.</w:t>
      </w:r>
    </w:p>
    <w:p w14:paraId="456A5035" w14:textId="77777777" w:rsidR="004D0108" w:rsidRPr="00B17A54" w:rsidRDefault="004D0108" w:rsidP="00D938EE">
      <w:pPr>
        <w:pStyle w:val="Akapitzlist"/>
        <w:numPr>
          <w:ilvl w:val="0"/>
          <w:numId w:val="14"/>
        </w:numPr>
        <w:rPr>
          <w:rFonts w:cstheme="minorHAnsi"/>
        </w:rPr>
      </w:pPr>
      <w:r w:rsidRPr="00B17A54">
        <w:rPr>
          <w:rFonts w:cstheme="minorHAnsi"/>
        </w:rPr>
        <w:t xml:space="preserve">W przypadku </w:t>
      </w:r>
      <w:r w:rsidR="00FF1FA6" w:rsidRPr="00B17A54">
        <w:rPr>
          <w:rFonts w:cstheme="minorHAnsi"/>
        </w:rPr>
        <w:t xml:space="preserve">niedostępności </w:t>
      </w:r>
      <w:r w:rsidR="00F56EA4" w:rsidRPr="00B17A54">
        <w:rPr>
          <w:rFonts w:cstheme="minorHAnsi"/>
        </w:rPr>
        <w:t>CST2021</w:t>
      </w:r>
      <w:r w:rsidR="00D1594D" w:rsidRPr="00B17A54">
        <w:rPr>
          <w:rFonts w:cstheme="minorHAnsi"/>
        </w:rPr>
        <w:t xml:space="preserve">: </w:t>
      </w:r>
    </w:p>
    <w:p w14:paraId="1A93D51A" w14:textId="77777777" w:rsidR="004D0108" w:rsidRPr="00B17A54" w:rsidRDefault="004D0108" w:rsidP="00D938EE">
      <w:pPr>
        <w:pStyle w:val="numerowanie12"/>
        <w:numPr>
          <w:ilvl w:val="0"/>
          <w:numId w:val="15"/>
        </w:numPr>
      </w:pPr>
      <w:r w:rsidRPr="00B17A54">
        <w:t xml:space="preserve">Beneficjent zgłasza Instytucji </w:t>
      </w:r>
      <w:r w:rsidR="00FC7DC8" w:rsidRPr="00B17A54">
        <w:rPr>
          <w:rFonts w:ascii="Calibri" w:hAnsi="Calibri" w:cs="Arial"/>
        </w:rPr>
        <w:t>Pośredniczą</w:t>
      </w:r>
      <w:r w:rsidRPr="00B17A54">
        <w:t xml:space="preserve">cej </w:t>
      </w:r>
      <w:r w:rsidR="00F56EA4" w:rsidRPr="00B17A54">
        <w:t>FEWiM</w:t>
      </w:r>
      <w:r w:rsidR="005E420F" w:rsidRPr="00B17A54">
        <w:t xml:space="preserve"> 2021-2027</w:t>
      </w:r>
      <w:r w:rsidR="00F56EA4" w:rsidRPr="00B17A54">
        <w:t xml:space="preserve"> </w:t>
      </w:r>
      <w:r w:rsidRPr="00B17A54">
        <w:t xml:space="preserve">zaistniały problem na adres </w:t>
      </w:r>
      <w:r w:rsidRPr="00B17A54">
        <w:br/>
        <w:t xml:space="preserve">e-mail </w:t>
      </w:r>
      <w:r w:rsidR="00522C25" w:rsidRPr="00B17A54">
        <w:t xml:space="preserve">wskazany w </w:t>
      </w:r>
      <w:r w:rsidR="00522C25" w:rsidRPr="00B17A54">
        <w:rPr>
          <w:b/>
        </w:rPr>
        <w:t>ust. 6</w:t>
      </w:r>
      <w:r w:rsidR="00522C25" w:rsidRPr="00B17A54">
        <w:t>;</w:t>
      </w:r>
    </w:p>
    <w:p w14:paraId="346303BD" w14:textId="77777777" w:rsidR="004D0108" w:rsidRPr="00B17A54" w:rsidRDefault="004D0108" w:rsidP="005E3B26">
      <w:pPr>
        <w:pStyle w:val="numerowanie12"/>
      </w:pPr>
      <w:r w:rsidRPr="00B17A54">
        <w:t xml:space="preserve">Instytucja </w:t>
      </w:r>
      <w:r w:rsidR="00FC7DC8" w:rsidRPr="00B17A54">
        <w:rPr>
          <w:rFonts w:ascii="Calibri" w:hAnsi="Calibri" w:cs="Arial"/>
        </w:rPr>
        <w:t>Pośredniczą</w:t>
      </w:r>
      <w:r w:rsidRPr="00B17A54">
        <w:t xml:space="preserve">ca </w:t>
      </w:r>
      <w:r w:rsidR="00F56EA4" w:rsidRPr="00B17A54">
        <w:t>FEWiM</w:t>
      </w:r>
      <w:r w:rsidR="00CE70B5" w:rsidRPr="00B17A54">
        <w:t xml:space="preserve"> 2021-2027</w:t>
      </w:r>
      <w:r w:rsidR="00F56EA4" w:rsidRPr="00B17A54">
        <w:t xml:space="preserve"> </w:t>
      </w:r>
      <w:r w:rsidRPr="00B17A54">
        <w:t xml:space="preserve">potwierdza </w:t>
      </w:r>
      <w:r w:rsidR="00FF1FA6" w:rsidRPr="00B17A54">
        <w:t>niedostępność</w:t>
      </w:r>
      <w:r w:rsidRPr="00B17A54">
        <w:t xml:space="preserve"> </w:t>
      </w:r>
      <w:r w:rsidR="00F56EA4" w:rsidRPr="00B17A54">
        <w:t>CST2021</w:t>
      </w:r>
      <w:r w:rsidRPr="00B17A54">
        <w:t xml:space="preserve"> na adres </w:t>
      </w:r>
      <w:r w:rsidR="00D1616A" w:rsidRPr="00B17A54">
        <w:br/>
      </w:r>
      <w:r w:rsidR="00C7550C" w:rsidRPr="00B17A54">
        <w:t xml:space="preserve"> </w:t>
      </w:r>
      <w:r w:rsidRPr="00B17A54">
        <w:t>e</w:t>
      </w:r>
      <w:r w:rsidR="00D1616A" w:rsidRPr="00B17A54">
        <w:t>-</w:t>
      </w:r>
      <w:r w:rsidRPr="00B17A54">
        <w:t xml:space="preserve">mail Beneficjenta wskazany we </w:t>
      </w:r>
      <w:r w:rsidR="005E420F" w:rsidRPr="00B17A54">
        <w:t>w</w:t>
      </w:r>
      <w:r w:rsidR="005E3B26" w:rsidRPr="00B17A54">
        <w:t xml:space="preserve">niosku </w:t>
      </w:r>
      <w:r w:rsidR="009B2AC7" w:rsidRPr="00B17A54">
        <w:t xml:space="preserve">o dodanie osoby zarządzającej </w:t>
      </w:r>
      <w:r w:rsidR="00525BBE" w:rsidRPr="00B17A54">
        <w:t>P</w:t>
      </w:r>
      <w:r w:rsidR="009B2AC7" w:rsidRPr="00B17A54">
        <w:t xml:space="preserve">rojektem, o którym mowa w </w:t>
      </w:r>
      <w:r w:rsidR="009B2AC7" w:rsidRPr="00B17A54">
        <w:rPr>
          <w:b/>
        </w:rPr>
        <w:t>ust. 2</w:t>
      </w:r>
      <w:r w:rsidR="009B2AC7" w:rsidRPr="00B17A54">
        <w:t xml:space="preserve">, </w:t>
      </w:r>
      <w:r w:rsidRPr="00B17A54">
        <w:t xml:space="preserve">oraz określa dalszy sposób postępowania w zakresie wymiany informacji pomiędzy Instytucją </w:t>
      </w:r>
      <w:r w:rsidR="00CC5CB6" w:rsidRPr="00B17A54">
        <w:rPr>
          <w:rFonts w:ascii="Calibri" w:hAnsi="Calibri" w:cs="Arial"/>
        </w:rPr>
        <w:t>Pośredniczą</w:t>
      </w:r>
      <w:r w:rsidRPr="00B17A54">
        <w:t xml:space="preserve">cą </w:t>
      </w:r>
      <w:r w:rsidR="005E3B26" w:rsidRPr="00B17A54">
        <w:t xml:space="preserve">FEWiM </w:t>
      </w:r>
      <w:r w:rsidR="004E3B34" w:rsidRPr="00B17A54">
        <w:t xml:space="preserve">2021-2027 </w:t>
      </w:r>
      <w:r w:rsidRPr="00B17A54">
        <w:t>a Beneficjentem</w:t>
      </w:r>
      <w:r w:rsidR="00522C25" w:rsidRPr="00B17A54">
        <w:t>;</w:t>
      </w:r>
    </w:p>
    <w:p w14:paraId="55933377" w14:textId="77777777" w:rsidR="004D0108" w:rsidRPr="00B17A54" w:rsidRDefault="00CC5CB6" w:rsidP="005E3B26">
      <w:pPr>
        <w:pStyle w:val="numerowanie12"/>
      </w:pPr>
      <w:r w:rsidRPr="00B17A54">
        <w:t>r</w:t>
      </w:r>
      <w:r w:rsidR="005E420F" w:rsidRPr="00B17A54">
        <w:t>ealizacja</w:t>
      </w:r>
      <w:r w:rsidR="004D0108" w:rsidRPr="00B17A54">
        <w:t xml:space="preserve"> Projektu oraz komunikowania się z Instytucją </w:t>
      </w:r>
      <w:r w:rsidRPr="00B17A54">
        <w:rPr>
          <w:rFonts w:ascii="Calibri" w:hAnsi="Calibri" w:cs="Arial"/>
        </w:rPr>
        <w:t>Pośredniczą</w:t>
      </w:r>
      <w:r w:rsidR="004D0108" w:rsidRPr="00B17A54">
        <w:t xml:space="preserve">cą </w:t>
      </w:r>
      <w:r w:rsidR="00736C25" w:rsidRPr="00B17A54">
        <w:t>FEWiM</w:t>
      </w:r>
      <w:r w:rsidR="005E420F" w:rsidRPr="00B17A54">
        <w:t xml:space="preserve"> 20</w:t>
      </w:r>
      <w:r w:rsidR="004E3B34" w:rsidRPr="00B17A54">
        <w:t>2</w:t>
      </w:r>
      <w:r w:rsidR="005E420F" w:rsidRPr="00B17A54">
        <w:t>1-2027</w:t>
      </w:r>
      <w:r w:rsidR="00736C25" w:rsidRPr="00B17A54">
        <w:t xml:space="preserve"> </w:t>
      </w:r>
      <w:r w:rsidR="004D0108" w:rsidRPr="00B17A54">
        <w:t>może odbywać się drogą pisemną. Wszelka korespondencja papierowa, aby została uznana za wiążącą, musi zostać podpisana przez osoby uprawnione do składania oświadczeń w imieniu Beneficjenta</w:t>
      </w:r>
      <w:r w:rsidR="00522C25" w:rsidRPr="00B17A54">
        <w:t>;</w:t>
      </w:r>
    </w:p>
    <w:p w14:paraId="0B2A32DA" w14:textId="77777777" w:rsidR="004D0108" w:rsidRPr="00B17A54" w:rsidRDefault="00CC5CB6" w:rsidP="005E3B26">
      <w:pPr>
        <w:pStyle w:val="numerowanie12"/>
      </w:pPr>
      <w:r w:rsidRPr="00B17A54">
        <w:t>o</w:t>
      </w:r>
      <w:r w:rsidR="004D0108" w:rsidRPr="00B17A54">
        <w:t xml:space="preserve"> usunięciu </w:t>
      </w:r>
      <w:r w:rsidR="009B2AC7" w:rsidRPr="00B17A54">
        <w:t xml:space="preserve">niedostępności </w:t>
      </w:r>
      <w:r w:rsidR="005E3B26" w:rsidRPr="00B17A54">
        <w:t>CST2021</w:t>
      </w:r>
      <w:r w:rsidR="004D0108" w:rsidRPr="00B17A54">
        <w:t xml:space="preserve"> Instytucja </w:t>
      </w:r>
      <w:r w:rsidRPr="00B17A54">
        <w:rPr>
          <w:rFonts w:ascii="Calibri" w:hAnsi="Calibri" w:cs="Arial"/>
        </w:rPr>
        <w:t>Pośredniczą</w:t>
      </w:r>
      <w:r w:rsidR="004D0108" w:rsidRPr="00B17A54">
        <w:t xml:space="preserve">ca </w:t>
      </w:r>
      <w:r w:rsidR="00736C25" w:rsidRPr="00B17A54">
        <w:t>FEWiM</w:t>
      </w:r>
      <w:r w:rsidR="00CE70B5" w:rsidRPr="00B17A54">
        <w:t xml:space="preserve"> 2021-2027</w:t>
      </w:r>
      <w:r w:rsidR="00736C25" w:rsidRPr="00B17A54">
        <w:t xml:space="preserve"> </w:t>
      </w:r>
      <w:r w:rsidR="004D0108" w:rsidRPr="00B17A54">
        <w:t>informuje Beneficjenta na adres e-mail wskazany we</w:t>
      </w:r>
      <w:r w:rsidR="009B2AC7" w:rsidRPr="00B17A54">
        <w:t xml:space="preserve"> Wniosku o dodanie osoby zarządzającej </w:t>
      </w:r>
      <w:r w:rsidR="00525BBE" w:rsidRPr="00B17A54">
        <w:t>P</w:t>
      </w:r>
      <w:r w:rsidR="009B2AC7" w:rsidRPr="00B17A54">
        <w:t xml:space="preserve">rojektem, o którym mowa w </w:t>
      </w:r>
      <w:r w:rsidR="009B2AC7" w:rsidRPr="00B17A54">
        <w:rPr>
          <w:b/>
        </w:rPr>
        <w:t>ust. 2</w:t>
      </w:r>
      <w:r w:rsidR="00522C25" w:rsidRPr="00B17A54">
        <w:rPr>
          <w:b/>
        </w:rPr>
        <w:t>;</w:t>
      </w:r>
    </w:p>
    <w:p w14:paraId="6CED87C5" w14:textId="77777777" w:rsidR="004D0108" w:rsidRPr="00B17A54" w:rsidRDefault="004D0108" w:rsidP="005E3B26">
      <w:pPr>
        <w:pStyle w:val="numerowanie12"/>
      </w:pPr>
      <w:r w:rsidRPr="00B17A54">
        <w:t xml:space="preserve">Beneficjent zobowiązuje się uzupełnić dane w </w:t>
      </w:r>
      <w:r w:rsidR="004D5920" w:rsidRPr="00B17A54">
        <w:t>CST2021</w:t>
      </w:r>
      <w:r w:rsidRPr="00B17A54">
        <w:t xml:space="preserve"> w zakresie dokumentów przekazanych drogą pisemną w terminie </w:t>
      </w:r>
      <w:r w:rsidR="00C41E62" w:rsidRPr="00B17A54">
        <w:t>3</w:t>
      </w:r>
      <w:r w:rsidRPr="00B17A54">
        <w:t xml:space="preserve"> dni roboczych od otrzymania informacji o usunięciu </w:t>
      </w:r>
      <w:r w:rsidR="00C41E62" w:rsidRPr="00B17A54">
        <w:t>niedostępności</w:t>
      </w:r>
      <w:r w:rsidRPr="00B17A54">
        <w:t>.</w:t>
      </w:r>
    </w:p>
    <w:p w14:paraId="6F7E81B5" w14:textId="77777777" w:rsidR="004D0108" w:rsidRPr="00B17A54" w:rsidRDefault="004D0108" w:rsidP="00D938EE">
      <w:pPr>
        <w:pStyle w:val="Akapitzlist"/>
        <w:numPr>
          <w:ilvl w:val="0"/>
          <w:numId w:val="16"/>
        </w:numPr>
      </w:pPr>
      <w:r w:rsidRPr="00B17A54">
        <w:rPr>
          <w:rFonts w:cstheme="minorHAnsi"/>
        </w:rPr>
        <w:t xml:space="preserve">Nie mogą być przedmiotem komunikacji wyłącznie przy wykorzystaniu </w:t>
      </w:r>
      <w:r w:rsidR="0088729C" w:rsidRPr="00B17A54">
        <w:rPr>
          <w:rFonts w:cstheme="minorHAnsi"/>
        </w:rPr>
        <w:t>CST2021</w:t>
      </w:r>
      <w:r w:rsidRPr="00B17A54">
        <w:rPr>
          <w:rFonts w:cstheme="minorHAnsi"/>
        </w:rPr>
        <w:t>:</w:t>
      </w:r>
    </w:p>
    <w:p w14:paraId="6342E161" w14:textId="77777777" w:rsidR="004D0108" w:rsidRPr="00B17A54" w:rsidRDefault="004D0108" w:rsidP="00D61257">
      <w:pPr>
        <w:pStyle w:val="numerowanie12"/>
        <w:numPr>
          <w:ilvl w:val="0"/>
          <w:numId w:val="31"/>
        </w:numPr>
      </w:pPr>
      <w:r w:rsidRPr="00B17A54">
        <w:t>zmiany treści Umowy</w:t>
      </w:r>
      <w:r w:rsidR="00392D71" w:rsidRPr="00B17A54">
        <w:t xml:space="preserve"> w formie pisemnego aneksu</w:t>
      </w:r>
      <w:r w:rsidR="00985344" w:rsidRPr="00B17A54">
        <w:t>,</w:t>
      </w:r>
    </w:p>
    <w:p w14:paraId="17CD4458" w14:textId="77777777" w:rsidR="004D0108" w:rsidRPr="00B17A54" w:rsidRDefault="004D0108" w:rsidP="0088729C">
      <w:pPr>
        <w:pStyle w:val="numerowanie12"/>
      </w:pPr>
      <w:r w:rsidRPr="00B17A54">
        <w:t>kontrole w miejscu realizacji Projektu</w:t>
      </w:r>
      <w:r w:rsidR="00985344" w:rsidRPr="00B17A54">
        <w:t>,</w:t>
      </w:r>
    </w:p>
    <w:p w14:paraId="38C3B258" w14:textId="77777777" w:rsidR="0057235C" w:rsidRPr="00B17A54" w:rsidRDefault="0057235C" w:rsidP="0088729C">
      <w:pPr>
        <w:pStyle w:val="numerowanie12"/>
      </w:pPr>
      <w:r w:rsidRPr="00B17A54">
        <w:t>rozwiązanie Umowy,</w:t>
      </w:r>
    </w:p>
    <w:p w14:paraId="469DB3A8" w14:textId="77777777" w:rsidR="004D0108" w:rsidRPr="00B17A54" w:rsidRDefault="004D0108" w:rsidP="0088729C">
      <w:pPr>
        <w:pStyle w:val="numerowanie12"/>
      </w:pPr>
      <w:r w:rsidRPr="00B17A54">
        <w:t>dochodzenie zwrotu środków od Beneficjenta, w tym prowadzenie postępowania administracyjnego w celu wydania decyzji o zwrocie środków.</w:t>
      </w:r>
    </w:p>
    <w:p w14:paraId="2B021E22" w14:textId="77777777" w:rsidR="00494280" w:rsidRPr="00B17A54" w:rsidRDefault="005E420F" w:rsidP="00D938EE">
      <w:pPr>
        <w:pStyle w:val="Akapitzlist"/>
        <w:numPr>
          <w:ilvl w:val="0"/>
          <w:numId w:val="16"/>
        </w:numPr>
        <w:rPr>
          <w:rFonts w:cstheme="minorHAnsi"/>
        </w:rPr>
      </w:pPr>
      <w:r w:rsidRPr="00B17A54">
        <w:rPr>
          <w:rFonts w:cstheme="minorHAnsi"/>
        </w:rPr>
        <w:t>Beneficjent</w:t>
      </w:r>
      <w:r w:rsidR="0047380B" w:rsidRPr="00B17A54">
        <w:rPr>
          <w:rFonts w:cstheme="minorHAnsi"/>
        </w:rPr>
        <w:t xml:space="preserve"> uznaj</w:t>
      </w:r>
      <w:r w:rsidRPr="00B17A54">
        <w:rPr>
          <w:rFonts w:cstheme="minorHAnsi"/>
        </w:rPr>
        <w:t>e</w:t>
      </w:r>
      <w:r w:rsidR="0047380B" w:rsidRPr="00B17A54">
        <w:rPr>
          <w:rFonts w:cstheme="minorHAnsi"/>
        </w:rPr>
        <w:t xml:space="preserve"> skuteczność prawną określonych w Umowie rozwiązań stosowanych w zakresie komunikacji i wymiany danych pomiędzy Beneficjentem a Instytucją </w:t>
      </w:r>
      <w:r w:rsidR="00CC5CB6" w:rsidRPr="00B17A54">
        <w:rPr>
          <w:rFonts w:ascii="Calibri" w:hAnsi="Calibri" w:cs="Arial"/>
        </w:rPr>
        <w:t>Pośredniczą</w:t>
      </w:r>
      <w:r w:rsidR="0047380B" w:rsidRPr="00B17A54">
        <w:rPr>
          <w:rFonts w:cstheme="minorHAnsi"/>
        </w:rPr>
        <w:t>cą FEWiM</w:t>
      </w:r>
      <w:r w:rsidRPr="00B17A54">
        <w:rPr>
          <w:rFonts w:cstheme="minorHAnsi"/>
        </w:rPr>
        <w:t xml:space="preserve"> 2021-2027</w:t>
      </w:r>
      <w:r w:rsidR="0047380B" w:rsidRPr="00B17A54">
        <w:rPr>
          <w:rFonts w:cstheme="minorHAnsi"/>
        </w:rPr>
        <w:t xml:space="preserve"> i nie </w:t>
      </w:r>
      <w:r w:rsidR="00D1594D" w:rsidRPr="00B17A54">
        <w:rPr>
          <w:rFonts w:cstheme="minorHAnsi"/>
        </w:rPr>
        <w:t>będ</w:t>
      </w:r>
      <w:r w:rsidRPr="00B17A54">
        <w:rPr>
          <w:rFonts w:cstheme="minorHAnsi"/>
        </w:rPr>
        <w:t>zie</w:t>
      </w:r>
      <w:r w:rsidR="00D1594D" w:rsidRPr="00B17A54">
        <w:rPr>
          <w:rFonts w:cstheme="minorHAnsi"/>
        </w:rPr>
        <w:t xml:space="preserve"> ich kwestionować. </w:t>
      </w:r>
      <w:r w:rsidR="00494280" w:rsidRPr="00B17A54">
        <w:rPr>
          <w:rFonts w:cstheme="minorHAnsi"/>
        </w:rPr>
        <w:t>Wszelkie działania w CST2021 osób uprawnionych są traktowane w sensie prawnym jako działania Beneficjenta.</w:t>
      </w:r>
    </w:p>
    <w:p w14:paraId="0B4AB9A0" w14:textId="77777777" w:rsidR="00DE335A" w:rsidRPr="00B17A54" w:rsidRDefault="00DE335A" w:rsidP="00D938EE">
      <w:pPr>
        <w:pStyle w:val="Akapitzlist"/>
        <w:numPr>
          <w:ilvl w:val="0"/>
          <w:numId w:val="16"/>
        </w:numPr>
        <w:rPr>
          <w:rFonts w:cstheme="minorHAnsi"/>
        </w:rPr>
      </w:pPr>
      <w:r w:rsidRPr="00B17A54">
        <w:rPr>
          <w:rFonts w:cstheme="minorHAnsi"/>
        </w:rPr>
        <w:t xml:space="preserve"> Beneficjent zobowiązuje się do wprowadzania do CST2021 danych dotyczących angażowania personelu, zgodnie z </w:t>
      </w:r>
      <w:r w:rsidRPr="00B17A54">
        <w:rPr>
          <w:rFonts w:cstheme="minorHAnsi"/>
          <w:b/>
        </w:rPr>
        <w:t>ust. 1 pkt 5</w:t>
      </w:r>
      <w:r w:rsidRPr="00B17A54">
        <w:rPr>
          <w:rFonts w:cstheme="minorHAnsi"/>
        </w:rPr>
        <w:t xml:space="preserve">, pod rygorem uznania związanych z tym wydatków za niekwalifikowalne. </w:t>
      </w:r>
    </w:p>
    <w:p w14:paraId="4CBFD63D" w14:textId="77777777" w:rsidR="00DE335A" w:rsidRPr="00B17A54" w:rsidRDefault="00DE335A" w:rsidP="00D938EE">
      <w:pPr>
        <w:pStyle w:val="Akapitzlist"/>
        <w:numPr>
          <w:ilvl w:val="0"/>
          <w:numId w:val="16"/>
        </w:numPr>
        <w:rPr>
          <w:rFonts w:cstheme="minorHAnsi"/>
        </w:rPr>
      </w:pPr>
      <w:r w:rsidRPr="00B17A54">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w:t>
      </w:r>
      <w:r w:rsidR="00CC5CB6" w:rsidRPr="00B17A54">
        <w:rPr>
          <w:rFonts w:ascii="Calibri" w:hAnsi="Calibri" w:cs="Arial"/>
        </w:rPr>
        <w:t>Pośredniczą</w:t>
      </w:r>
      <w:r w:rsidRPr="00B17A54">
        <w:rPr>
          <w:rFonts w:cstheme="minorHAnsi"/>
        </w:rPr>
        <w:t>cą FEWiM 2021-2027.</w:t>
      </w:r>
    </w:p>
    <w:p w14:paraId="768AB4F4" w14:textId="77777777" w:rsidR="002E211E" w:rsidRPr="00B17A54" w:rsidRDefault="002E211E" w:rsidP="00BA7ACF">
      <w:pPr>
        <w:pStyle w:val="Akapitzlist"/>
        <w:spacing w:before="200" w:after="120" w:line="240" w:lineRule="auto"/>
        <w:ind w:left="0"/>
        <w:jc w:val="center"/>
        <w:rPr>
          <w:rFonts w:cstheme="minorHAnsi"/>
          <w:b/>
          <w:szCs w:val="22"/>
        </w:rPr>
      </w:pPr>
      <w:r w:rsidRPr="00B17A54">
        <w:rPr>
          <w:rFonts w:cstheme="minorHAnsi"/>
          <w:b/>
          <w:szCs w:val="22"/>
        </w:rPr>
        <w:t>Kontrola</w:t>
      </w:r>
    </w:p>
    <w:p w14:paraId="424CE9D4" w14:textId="77777777" w:rsidR="002E211E" w:rsidRPr="00B17A54" w:rsidRDefault="002E211E" w:rsidP="00BA7ACF">
      <w:pPr>
        <w:pStyle w:val="Tekstpodstawowy"/>
        <w:spacing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2</w:t>
      </w:r>
      <w:r w:rsidR="00477D65" w:rsidRPr="00B17A54">
        <w:rPr>
          <w:rFonts w:ascii="Calibri" w:hAnsi="Calibri" w:cs="Arial"/>
          <w:b/>
        </w:rPr>
        <w:t>1</w:t>
      </w:r>
    </w:p>
    <w:p w14:paraId="1BB34727" w14:textId="77777777" w:rsidR="00C50300" w:rsidRPr="00B17A54" w:rsidRDefault="00951D2F" w:rsidP="00D938EE">
      <w:pPr>
        <w:pStyle w:val="Akapitzlist"/>
        <w:numPr>
          <w:ilvl w:val="0"/>
          <w:numId w:val="21"/>
        </w:numPr>
        <w:rPr>
          <w:rFonts w:cstheme="minorHAnsi"/>
        </w:rPr>
      </w:pPr>
      <w:r w:rsidRPr="00B17A54">
        <w:rPr>
          <w:rFonts w:cstheme="minorHAnsi"/>
        </w:rPr>
        <w:t xml:space="preserve">Beneficjent jest </w:t>
      </w:r>
      <w:r w:rsidRPr="006864B9">
        <w:rPr>
          <w:rFonts w:cstheme="minorHAnsi"/>
        </w:rPr>
        <w:t xml:space="preserve">obowiązany poddać się kontrolom, o których mowa w art. 24 ust. 1 pkt 1 ustawy wdrożeniowej, wykonywanym przez </w:t>
      </w:r>
      <w:r w:rsidR="00CC5CB6" w:rsidRPr="006864B9">
        <w:rPr>
          <w:rFonts w:cs="Calibri"/>
          <w:szCs w:val="22"/>
        </w:rPr>
        <w:t xml:space="preserve">Instytucję Pośredniczącą FEWiM 2021-2027, </w:t>
      </w:r>
      <w:r w:rsidRPr="006864B9">
        <w:rPr>
          <w:rFonts w:cstheme="minorHAnsi"/>
        </w:rPr>
        <w:t>Instytucję Zarządzającą FEWiM</w:t>
      </w:r>
      <w:r w:rsidR="00CE70B5" w:rsidRPr="006864B9">
        <w:rPr>
          <w:rFonts w:cstheme="minorHAnsi"/>
        </w:rPr>
        <w:t xml:space="preserve"> 2021</w:t>
      </w:r>
      <w:r w:rsidR="00CE70B5" w:rsidRPr="00B17A54">
        <w:rPr>
          <w:rFonts w:cstheme="minorHAnsi"/>
        </w:rPr>
        <w:t>-2027</w:t>
      </w:r>
      <w:r w:rsidR="009F7C6C" w:rsidRPr="00B17A54">
        <w:rPr>
          <w:rFonts w:cstheme="minorHAnsi"/>
        </w:rPr>
        <w:t>, ministra właściwego ds. rozwoju regionalnego wykonującego zadania państwa członkowskiego, zwane dalej instytucjami kontrolującymi,</w:t>
      </w:r>
      <w:r w:rsidRPr="00B17A54">
        <w:rPr>
          <w:rFonts w:cstheme="minorHAnsi"/>
        </w:rPr>
        <w:t xml:space="preserve"> lub na zlecenie t</w:t>
      </w:r>
      <w:r w:rsidR="009F7C6C" w:rsidRPr="00B17A54">
        <w:rPr>
          <w:rFonts w:cstheme="minorHAnsi"/>
        </w:rPr>
        <w:t>ych</w:t>
      </w:r>
      <w:r w:rsidRPr="00B17A54">
        <w:rPr>
          <w:rFonts w:cstheme="minorHAnsi"/>
        </w:rPr>
        <w:t xml:space="preserve"> </w:t>
      </w:r>
      <w:r w:rsidRPr="00B17A54">
        <w:rPr>
          <w:rFonts w:cstheme="minorHAnsi"/>
        </w:rPr>
        <w:lastRenderedPageBreak/>
        <w:t>instytucji</w:t>
      </w:r>
      <w:r w:rsidR="002E211E" w:rsidRPr="00B17A54">
        <w:rPr>
          <w:rFonts w:cstheme="minorHAnsi"/>
        </w:rPr>
        <w:t xml:space="preserve">. </w:t>
      </w:r>
      <w:r w:rsidR="004F2088" w:rsidRPr="00B17A54">
        <w:rPr>
          <w:rFonts w:cstheme="minorHAnsi"/>
        </w:rPr>
        <w:t xml:space="preserve">Instytucja </w:t>
      </w:r>
      <w:r w:rsidR="00CC5CB6" w:rsidRPr="00B17A54">
        <w:rPr>
          <w:rFonts w:cstheme="minorHAnsi"/>
        </w:rPr>
        <w:t>Pośredniczą</w:t>
      </w:r>
      <w:r w:rsidR="004F2088" w:rsidRPr="00B17A54">
        <w:rPr>
          <w:rFonts w:cstheme="minorHAnsi"/>
        </w:rPr>
        <w:t>ca FEWiM</w:t>
      </w:r>
      <w:r w:rsidR="00CE70B5" w:rsidRPr="00B17A54">
        <w:rPr>
          <w:rFonts w:cstheme="minorHAnsi"/>
        </w:rPr>
        <w:t xml:space="preserve"> 2021-2027</w:t>
      </w:r>
      <w:r w:rsidR="004F2088" w:rsidRPr="00B17A54">
        <w:rPr>
          <w:rFonts w:cstheme="minorHAnsi"/>
        </w:rPr>
        <w:t xml:space="preserve"> </w:t>
      </w:r>
      <w:r w:rsidR="00557C33" w:rsidRPr="00B17A54">
        <w:rPr>
          <w:rFonts w:cstheme="minorHAnsi"/>
        </w:rPr>
        <w:t>może</w:t>
      </w:r>
      <w:r w:rsidR="004F2088" w:rsidRPr="00B17A54">
        <w:rPr>
          <w:rFonts w:cstheme="minorHAnsi"/>
        </w:rPr>
        <w:t xml:space="preserve"> zlecić </w:t>
      </w:r>
      <w:r w:rsidR="005F7AE7" w:rsidRPr="00B17A54">
        <w:rPr>
          <w:rFonts w:cstheme="minorHAnsi"/>
        </w:rPr>
        <w:t xml:space="preserve">usługi związane z </w:t>
      </w:r>
      <w:r w:rsidR="004F2088" w:rsidRPr="00B17A54">
        <w:rPr>
          <w:rFonts w:cstheme="minorHAnsi"/>
        </w:rPr>
        <w:t>przeprowadzenie</w:t>
      </w:r>
      <w:r w:rsidR="005F7AE7" w:rsidRPr="00B17A54">
        <w:rPr>
          <w:rFonts w:cstheme="minorHAnsi"/>
        </w:rPr>
        <w:t>m</w:t>
      </w:r>
      <w:r w:rsidR="004F2088" w:rsidRPr="00B17A54">
        <w:rPr>
          <w:rFonts w:cstheme="minorHAnsi"/>
        </w:rPr>
        <w:t xml:space="preserve"> kontroli u Benef</w:t>
      </w:r>
      <w:r w:rsidR="00C50300" w:rsidRPr="00B17A54">
        <w:rPr>
          <w:rFonts w:cstheme="minorHAnsi"/>
        </w:rPr>
        <w:t>icjenta podmiotowi zewnętrznemu</w:t>
      </w:r>
      <w:r w:rsidR="004F2088" w:rsidRPr="00B17A54">
        <w:rPr>
          <w:rFonts w:cstheme="minorHAnsi"/>
        </w:rPr>
        <w:t>.</w:t>
      </w:r>
    </w:p>
    <w:p w14:paraId="47BD748A" w14:textId="77777777" w:rsidR="00C50300" w:rsidRPr="00B17A54" w:rsidRDefault="00951D2F" w:rsidP="00D938EE">
      <w:pPr>
        <w:pStyle w:val="Akapitzlist"/>
        <w:numPr>
          <w:ilvl w:val="0"/>
          <w:numId w:val="21"/>
        </w:numPr>
        <w:rPr>
          <w:rFonts w:cstheme="minorHAnsi"/>
        </w:rPr>
      </w:pPr>
      <w:r w:rsidRPr="00B17A54">
        <w:t xml:space="preserve">Beneficjent jest obowiązany poddać się audytom lub kontrolom wykonywanym przez </w:t>
      </w:r>
      <w:r w:rsidRPr="00B17A54">
        <w:rPr>
          <w:rFonts w:cstheme="minorHAnsi"/>
        </w:rPr>
        <w:t xml:space="preserve">ministra właściwego do spraw rozwoju regionalnego wykonującego zadania państwa członkowskiego, </w:t>
      </w:r>
      <w:r w:rsidR="001A1FE9" w:rsidRPr="00B17A54">
        <w:t>I</w:t>
      </w:r>
      <w:r w:rsidRPr="00B17A54">
        <w:t xml:space="preserve">nstytucję </w:t>
      </w:r>
      <w:r w:rsidR="001A1FE9" w:rsidRPr="00B17A54">
        <w:t>A</w:t>
      </w:r>
      <w:r w:rsidRPr="00B17A54">
        <w:t xml:space="preserve">udytową, Komisję Europejską, </w:t>
      </w:r>
      <w:r w:rsidRPr="00B17A54">
        <w:rPr>
          <w:iCs/>
        </w:rPr>
        <w:t xml:space="preserve">Europejski Urząd ds. Zwalczania Nadużyć Finansowych (OLAF), </w:t>
      </w:r>
      <w:r w:rsidRPr="00B17A54">
        <w:t>Europejski Trybunał Obrachunkowy, inne podmioty do tego uprawnione na podstawie odrębnych przepisów, lub na zlecenie tych instytucji.</w:t>
      </w:r>
    </w:p>
    <w:p w14:paraId="4A2CB603" w14:textId="77777777" w:rsidR="002E211E" w:rsidRPr="00B17A54" w:rsidRDefault="002E211E" w:rsidP="00D938EE">
      <w:pPr>
        <w:pStyle w:val="Akapitzlist"/>
        <w:numPr>
          <w:ilvl w:val="0"/>
          <w:numId w:val="21"/>
        </w:numPr>
        <w:rPr>
          <w:rFonts w:cstheme="minorHAnsi"/>
        </w:rPr>
      </w:pPr>
      <w:r w:rsidRPr="00B17A54">
        <w:rPr>
          <w:rFonts w:cstheme="minorHAnsi"/>
        </w:rPr>
        <w:t>Kontrol</w:t>
      </w:r>
      <w:r w:rsidR="00104CB0" w:rsidRPr="00B17A54">
        <w:rPr>
          <w:rFonts w:cstheme="minorHAnsi"/>
        </w:rPr>
        <w:t>e mogą być prowadzone</w:t>
      </w:r>
      <w:r w:rsidR="00B36B3A" w:rsidRPr="00B17A54">
        <w:rPr>
          <w:rFonts w:cstheme="minorHAnsi"/>
        </w:rPr>
        <w:t>:</w:t>
      </w:r>
    </w:p>
    <w:p w14:paraId="304F6FCD" w14:textId="77777777" w:rsidR="00951D2F" w:rsidRPr="00B17A54" w:rsidRDefault="00951D2F" w:rsidP="00D938EE">
      <w:pPr>
        <w:pStyle w:val="numerowanie12"/>
        <w:numPr>
          <w:ilvl w:val="0"/>
          <w:numId w:val="17"/>
        </w:numPr>
      </w:pPr>
      <w:r w:rsidRPr="00B17A54">
        <w:t xml:space="preserve">w siedzibie </w:t>
      </w:r>
      <w:r w:rsidR="00CC5CB6" w:rsidRPr="00B17A54">
        <w:t xml:space="preserve">Instytucji Pośredniczącej FEWiM 2021-2027, </w:t>
      </w:r>
      <w:r w:rsidRPr="00B17A54">
        <w:t>Instytucji Zarządzającej FEWiM</w:t>
      </w:r>
      <w:r w:rsidR="00CE70B5" w:rsidRPr="00B17A54">
        <w:t xml:space="preserve"> 2021-2027</w:t>
      </w:r>
      <w:r w:rsidR="002D4B77" w:rsidRPr="00B17A54">
        <w:t xml:space="preserve"> </w:t>
      </w:r>
      <w:r w:rsidRPr="00B17A54">
        <w:t xml:space="preserve">lub w innym miejscu świadczenia przez osoby kontrolujące pracy lub usług na rzecz </w:t>
      </w:r>
      <w:r w:rsidR="00CC5CB6" w:rsidRPr="00B17A54">
        <w:t xml:space="preserve">Instytucji Pośredniczącej FEWiM 2021-2027 lub </w:t>
      </w:r>
      <w:r w:rsidRPr="00B17A54">
        <w:t>Instytucji Zarządzającej FEWiM</w:t>
      </w:r>
      <w:r w:rsidR="00CE70B5" w:rsidRPr="00B17A54">
        <w:t xml:space="preserve"> 2021-2027</w:t>
      </w:r>
      <w:r w:rsidR="00967A15" w:rsidRPr="00B17A54">
        <w:t>,</w:t>
      </w:r>
    </w:p>
    <w:p w14:paraId="7280D5B9" w14:textId="77777777" w:rsidR="00951D2F" w:rsidRPr="00B17A54" w:rsidRDefault="00951D2F" w:rsidP="00B36B3A">
      <w:pPr>
        <w:pStyle w:val="numerowanie12"/>
      </w:pPr>
      <w:r w:rsidRPr="00B17A54">
        <w:t>w siedzibie podmiotu kontrolowanego</w:t>
      </w:r>
      <w:r w:rsidR="00B36B3A" w:rsidRPr="00B17A54">
        <w:t>,</w:t>
      </w:r>
    </w:p>
    <w:p w14:paraId="53941AA2" w14:textId="77777777" w:rsidR="00951D2F" w:rsidRPr="00B17A54" w:rsidRDefault="00951D2F" w:rsidP="00B36B3A">
      <w:pPr>
        <w:pStyle w:val="numerowanie12"/>
      </w:pPr>
      <w:r w:rsidRPr="00B17A54">
        <w:t xml:space="preserve">w każdym miejscu związanym z realizacją </w:t>
      </w:r>
      <w:r w:rsidR="00B36B3A" w:rsidRPr="00B17A54">
        <w:t>P</w:t>
      </w:r>
      <w:r w:rsidRPr="00B17A54">
        <w:t>rojektu.</w:t>
      </w:r>
    </w:p>
    <w:p w14:paraId="73CE9F93" w14:textId="77777777" w:rsidR="00B36B3A" w:rsidRPr="00B17A54" w:rsidRDefault="00B36B3A" w:rsidP="00D938EE">
      <w:pPr>
        <w:pStyle w:val="Akapitzlist"/>
        <w:numPr>
          <w:ilvl w:val="0"/>
          <w:numId w:val="21"/>
        </w:numPr>
        <w:rPr>
          <w:rFonts w:cstheme="minorHAnsi"/>
        </w:rPr>
      </w:pPr>
      <w:r w:rsidRPr="00B17A54">
        <w:rPr>
          <w:rFonts w:cstheme="minorHAnsi"/>
        </w:rPr>
        <w:t xml:space="preserve">Kontrole w miejscu realizacji </w:t>
      </w:r>
      <w:r w:rsidR="00EA6383" w:rsidRPr="00B17A54">
        <w:rPr>
          <w:rFonts w:cstheme="minorHAnsi"/>
        </w:rPr>
        <w:t>Projek</w:t>
      </w:r>
      <w:r w:rsidRPr="00B17A54">
        <w:rPr>
          <w:rFonts w:cstheme="minorHAnsi"/>
        </w:rPr>
        <w:t>tu lub w siedzibie podmiotu kontrolowanego przeprowadza się na podstawie pisemnego, imiennego upoważnienia do przeprowadzenia kontroli.</w:t>
      </w:r>
    </w:p>
    <w:p w14:paraId="58CCCBBA" w14:textId="77777777" w:rsidR="002E211E" w:rsidRPr="00B17A54" w:rsidRDefault="002E211E" w:rsidP="00D938EE">
      <w:pPr>
        <w:pStyle w:val="Akapitzlist"/>
        <w:numPr>
          <w:ilvl w:val="0"/>
          <w:numId w:val="21"/>
        </w:numPr>
        <w:rPr>
          <w:rFonts w:cstheme="minorHAnsi"/>
        </w:rPr>
      </w:pPr>
      <w:r w:rsidRPr="00B17A54">
        <w:rPr>
          <w:rFonts w:cstheme="minorHAnsi"/>
        </w:rPr>
        <w:t xml:space="preserve">Kontrole mogą być przeprowadzane od dnia </w:t>
      </w:r>
      <w:r w:rsidR="003A03FC" w:rsidRPr="00B17A54">
        <w:rPr>
          <w:rFonts w:cstheme="minorHAnsi"/>
        </w:rPr>
        <w:t xml:space="preserve">złożenia </w:t>
      </w:r>
      <w:r w:rsidR="00EA6383" w:rsidRPr="00B17A54">
        <w:rPr>
          <w:rFonts w:cstheme="minorHAnsi"/>
        </w:rPr>
        <w:t>W</w:t>
      </w:r>
      <w:r w:rsidR="003A03FC" w:rsidRPr="00B17A54">
        <w:rPr>
          <w:rFonts w:cstheme="minorHAnsi"/>
        </w:rPr>
        <w:t xml:space="preserve">niosku o dofinansowanie do </w:t>
      </w:r>
      <w:r w:rsidR="002D4B77" w:rsidRPr="00B17A54">
        <w:rPr>
          <w:rFonts w:cstheme="minorHAnsi"/>
        </w:rPr>
        <w:t xml:space="preserve">dnia, o którym mowa w </w:t>
      </w:r>
      <w:r w:rsidR="002D4B77" w:rsidRPr="00B17A54">
        <w:rPr>
          <w:rFonts w:cstheme="minorHAnsi"/>
          <w:b/>
        </w:rPr>
        <w:t xml:space="preserve">§ </w:t>
      </w:r>
      <w:r w:rsidR="003611AE" w:rsidRPr="00B17A54">
        <w:rPr>
          <w:rFonts w:cstheme="minorHAnsi"/>
          <w:b/>
        </w:rPr>
        <w:t>27</w:t>
      </w:r>
      <w:r w:rsidR="002D4B77" w:rsidRPr="00B17A54">
        <w:rPr>
          <w:rFonts w:cstheme="minorHAnsi"/>
          <w:b/>
        </w:rPr>
        <w:t xml:space="preserve"> ust. 1</w:t>
      </w:r>
      <w:r w:rsidR="001A2641" w:rsidRPr="00B17A54">
        <w:rPr>
          <w:rFonts w:cstheme="minorHAnsi"/>
          <w:b/>
        </w:rPr>
        <w:t xml:space="preserve"> </w:t>
      </w:r>
      <w:r w:rsidR="001A2641" w:rsidRPr="00B17A54">
        <w:rPr>
          <w:rFonts w:cstheme="minorHAnsi"/>
        </w:rPr>
        <w:t>i</w:t>
      </w:r>
      <w:r w:rsidR="001A2641" w:rsidRPr="00B17A54">
        <w:rPr>
          <w:rFonts w:cstheme="minorHAnsi"/>
          <w:b/>
        </w:rPr>
        <w:t xml:space="preserve"> ust.</w:t>
      </w:r>
      <w:r w:rsidR="00820A1E" w:rsidRPr="00B17A54">
        <w:rPr>
          <w:rFonts w:cstheme="minorHAnsi"/>
          <w:b/>
        </w:rPr>
        <w:t xml:space="preserve"> </w:t>
      </w:r>
      <w:r w:rsidR="00823C46" w:rsidRPr="00B17A54">
        <w:rPr>
          <w:rFonts w:cstheme="minorHAnsi"/>
          <w:b/>
        </w:rPr>
        <w:t>3</w:t>
      </w:r>
      <w:r w:rsidR="002D4B77" w:rsidRPr="00B17A54">
        <w:rPr>
          <w:rFonts w:cstheme="minorHAnsi"/>
        </w:rPr>
        <w:t>.</w:t>
      </w:r>
    </w:p>
    <w:p w14:paraId="43B08C31" w14:textId="77777777" w:rsidR="00E2736B" w:rsidRPr="00B17A54" w:rsidRDefault="00E2736B" w:rsidP="00D938EE">
      <w:pPr>
        <w:pStyle w:val="Akapitzlist"/>
        <w:numPr>
          <w:ilvl w:val="0"/>
          <w:numId w:val="21"/>
        </w:numPr>
        <w:rPr>
          <w:rFonts w:cstheme="minorHAnsi"/>
        </w:rPr>
      </w:pPr>
      <w:r w:rsidRPr="00B17A54">
        <w:rPr>
          <w:rFonts w:cstheme="minorHAnsi"/>
        </w:rPr>
        <w:t>W przypadku kontroli lub audytu</w:t>
      </w:r>
      <w:r w:rsidR="001A2641" w:rsidRPr="00B17A54">
        <w:rPr>
          <w:rFonts w:cstheme="minorHAnsi"/>
        </w:rPr>
        <w:t xml:space="preserve"> </w:t>
      </w:r>
      <w:r w:rsidR="00096A22" w:rsidRPr="00B17A54">
        <w:rPr>
          <w:rFonts w:cstheme="minorHAnsi"/>
        </w:rPr>
        <w:t>przeprowadzanych</w:t>
      </w:r>
      <w:r w:rsidR="001A2641" w:rsidRPr="00B17A54">
        <w:rPr>
          <w:rFonts w:cstheme="minorHAnsi"/>
        </w:rPr>
        <w:t xml:space="preserve"> przez instytucje </w:t>
      </w:r>
      <w:r w:rsidR="00D72C96" w:rsidRPr="00B17A54">
        <w:rPr>
          <w:rFonts w:cstheme="minorHAnsi"/>
        </w:rPr>
        <w:t xml:space="preserve">inne </w:t>
      </w:r>
      <w:r w:rsidR="001A2641" w:rsidRPr="00B17A54">
        <w:rPr>
          <w:rFonts w:cstheme="minorHAnsi"/>
        </w:rPr>
        <w:t xml:space="preserve">niż </w:t>
      </w:r>
      <w:r w:rsidR="00CC5CB6" w:rsidRPr="00B17A54">
        <w:rPr>
          <w:rFonts w:cs="Calibri"/>
          <w:szCs w:val="22"/>
        </w:rPr>
        <w:t xml:space="preserve">Instytucja Pośrednicząca FEWiM 2021-2027 lub </w:t>
      </w:r>
      <w:r w:rsidR="001A2641" w:rsidRPr="00B17A54">
        <w:rPr>
          <w:rFonts w:cstheme="minorHAnsi"/>
        </w:rPr>
        <w:t>I</w:t>
      </w:r>
      <w:r w:rsidR="00096A22" w:rsidRPr="00B17A54">
        <w:rPr>
          <w:rFonts w:cstheme="minorHAnsi"/>
        </w:rPr>
        <w:t xml:space="preserve">nstytucja </w:t>
      </w:r>
      <w:r w:rsidR="001A2641" w:rsidRPr="00B17A54">
        <w:rPr>
          <w:rFonts w:cstheme="minorHAnsi"/>
        </w:rPr>
        <w:t>Z</w:t>
      </w:r>
      <w:r w:rsidR="00096A22" w:rsidRPr="00B17A54">
        <w:rPr>
          <w:rFonts w:cstheme="minorHAnsi"/>
        </w:rPr>
        <w:t>arządzająca</w:t>
      </w:r>
      <w:r w:rsidR="001A2641" w:rsidRPr="00B17A54">
        <w:rPr>
          <w:rFonts w:cstheme="minorHAnsi"/>
        </w:rPr>
        <w:t xml:space="preserve"> FEWiM</w:t>
      </w:r>
      <w:r w:rsidR="00CE70B5" w:rsidRPr="00B17A54">
        <w:rPr>
          <w:rFonts w:cstheme="minorHAnsi"/>
        </w:rPr>
        <w:t xml:space="preserve"> 2021-2027</w:t>
      </w:r>
      <w:r w:rsidR="00096A22" w:rsidRPr="00B17A54">
        <w:rPr>
          <w:rFonts w:cstheme="minorHAnsi"/>
        </w:rPr>
        <w:t xml:space="preserve">, </w:t>
      </w:r>
      <w:r w:rsidR="001A2641" w:rsidRPr="00B17A54">
        <w:rPr>
          <w:rFonts w:cstheme="minorHAnsi"/>
        </w:rPr>
        <w:t>których zakres dotyczy</w:t>
      </w:r>
      <w:r w:rsidRPr="00B17A54">
        <w:rPr>
          <w:rFonts w:cstheme="minorHAnsi"/>
        </w:rPr>
        <w:t xml:space="preserve"> realizacj</w:t>
      </w:r>
      <w:r w:rsidR="001A2641" w:rsidRPr="00B17A54">
        <w:rPr>
          <w:rFonts w:cstheme="minorHAnsi"/>
        </w:rPr>
        <w:t>i</w:t>
      </w:r>
      <w:r w:rsidRPr="00B17A54">
        <w:rPr>
          <w:rFonts w:cstheme="minorHAnsi"/>
        </w:rPr>
        <w:t xml:space="preserve"> Projektu</w:t>
      </w:r>
      <w:r w:rsidR="00067D8B" w:rsidRPr="00B17A54">
        <w:rPr>
          <w:rFonts w:cstheme="minorHAnsi"/>
        </w:rPr>
        <w:t>,</w:t>
      </w:r>
      <w:r w:rsidRPr="00B17A54">
        <w:rPr>
          <w:rFonts w:cstheme="minorHAnsi"/>
        </w:rPr>
        <w:t xml:space="preserve"> </w:t>
      </w:r>
      <w:r w:rsidR="00096A22" w:rsidRPr="00B17A54">
        <w:rPr>
          <w:rFonts w:cstheme="minorHAnsi"/>
        </w:rPr>
        <w:t xml:space="preserve">Beneficjent </w:t>
      </w:r>
      <w:r w:rsidRPr="00B17A54">
        <w:rPr>
          <w:rFonts w:cstheme="minorHAnsi"/>
        </w:rPr>
        <w:t xml:space="preserve">jest zobowiązany </w:t>
      </w:r>
      <w:r w:rsidR="00096A22" w:rsidRPr="00B17A54">
        <w:rPr>
          <w:rFonts w:cstheme="minorHAnsi"/>
        </w:rPr>
        <w:t>po ich</w:t>
      </w:r>
      <w:r w:rsidR="00C10D98" w:rsidRPr="00B17A54">
        <w:rPr>
          <w:rFonts w:cstheme="minorHAnsi"/>
        </w:rPr>
        <w:t xml:space="preserve"> </w:t>
      </w:r>
      <w:r w:rsidR="00096A22" w:rsidRPr="00B17A54">
        <w:rPr>
          <w:rFonts w:cstheme="minorHAnsi"/>
        </w:rPr>
        <w:t xml:space="preserve">zakończeniu </w:t>
      </w:r>
      <w:r w:rsidRPr="00B17A54">
        <w:rPr>
          <w:rFonts w:cstheme="minorHAnsi"/>
        </w:rPr>
        <w:t xml:space="preserve">przekazać Instytucji </w:t>
      </w:r>
      <w:r w:rsidR="00CC5CB6" w:rsidRPr="00B17A54">
        <w:rPr>
          <w:rFonts w:cstheme="minorHAnsi"/>
        </w:rPr>
        <w:t>Pośredniczą</w:t>
      </w:r>
      <w:r w:rsidRPr="00B17A54">
        <w:rPr>
          <w:rFonts w:cstheme="minorHAnsi"/>
        </w:rPr>
        <w:t>cej FEWiM</w:t>
      </w:r>
      <w:r w:rsidR="00CE70B5" w:rsidRPr="00B17A54">
        <w:rPr>
          <w:rFonts w:cstheme="minorHAnsi"/>
        </w:rPr>
        <w:t xml:space="preserve"> 2021-2027</w:t>
      </w:r>
      <w:r w:rsidR="00F66066" w:rsidRPr="00B17A54">
        <w:rPr>
          <w:rFonts w:cstheme="minorHAnsi"/>
        </w:rPr>
        <w:t xml:space="preserve"> </w:t>
      </w:r>
      <w:r w:rsidRPr="00B17A54">
        <w:rPr>
          <w:rFonts w:cstheme="minorHAnsi"/>
        </w:rPr>
        <w:t>wyniki kontroli lub audytu (</w:t>
      </w:r>
      <w:r w:rsidR="00FE3047" w:rsidRPr="00B17A54">
        <w:rPr>
          <w:rFonts w:cstheme="minorHAnsi"/>
        </w:rPr>
        <w:t>np.</w:t>
      </w:r>
      <w:r w:rsidRPr="00B17A54">
        <w:rPr>
          <w:rFonts w:cstheme="minorHAnsi"/>
        </w:rPr>
        <w:t xml:space="preserve"> protokoły, sprawozdania, informacje pokontrolne, wystąpienia pokontrolne oraz zalecenia pokontrolne lub rekomendacje) w terminie do </w:t>
      </w:r>
      <w:r w:rsidRPr="00B17A54">
        <w:rPr>
          <w:rFonts w:cstheme="minorHAnsi"/>
          <w:b/>
        </w:rPr>
        <w:t xml:space="preserve">7 dni </w:t>
      </w:r>
      <w:r w:rsidRPr="00B17A54">
        <w:rPr>
          <w:rFonts w:cstheme="minorHAnsi"/>
        </w:rPr>
        <w:t>od ich otrzymania.</w:t>
      </w:r>
    </w:p>
    <w:p w14:paraId="66FF03AC" w14:textId="77777777" w:rsidR="00C24DB7" w:rsidRPr="00B17A54" w:rsidRDefault="00C24DB7" w:rsidP="00BA7ACF">
      <w:pPr>
        <w:pStyle w:val="Tekstpodstawowy"/>
        <w:spacing w:before="200"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2</w:t>
      </w:r>
      <w:r w:rsidR="00477D65" w:rsidRPr="00B17A54">
        <w:rPr>
          <w:rFonts w:ascii="Calibri" w:hAnsi="Calibri" w:cs="Arial"/>
          <w:b/>
        </w:rPr>
        <w:t>2</w:t>
      </w:r>
    </w:p>
    <w:p w14:paraId="603CCF73" w14:textId="77777777" w:rsidR="002E211E" w:rsidRPr="00B17A54" w:rsidRDefault="003F3838" w:rsidP="00D938EE">
      <w:pPr>
        <w:pStyle w:val="Akapitzlist"/>
        <w:numPr>
          <w:ilvl w:val="0"/>
          <w:numId w:val="20"/>
        </w:numPr>
        <w:rPr>
          <w:rFonts w:cstheme="minorHAnsi"/>
        </w:rPr>
      </w:pPr>
      <w:r w:rsidRPr="00B17A54">
        <w:rPr>
          <w:rFonts w:cstheme="minorHAnsi"/>
        </w:rPr>
        <w:t xml:space="preserve">Na potrzeby przeprowadzenia </w:t>
      </w:r>
      <w:r w:rsidR="00B301E9" w:rsidRPr="00B17A54">
        <w:rPr>
          <w:rFonts w:cstheme="minorHAnsi"/>
        </w:rPr>
        <w:t xml:space="preserve">kontroli </w:t>
      </w:r>
      <w:r w:rsidR="002E211E" w:rsidRPr="00B17A54">
        <w:rPr>
          <w:rFonts w:cstheme="minorHAnsi"/>
        </w:rPr>
        <w:t>Beneficjent zobowiązuje się:</w:t>
      </w:r>
    </w:p>
    <w:p w14:paraId="17EF532F" w14:textId="77777777" w:rsidR="00726E58" w:rsidRPr="00B17A54" w:rsidRDefault="00726E58" w:rsidP="00D938EE">
      <w:pPr>
        <w:pStyle w:val="numerowanie12"/>
        <w:numPr>
          <w:ilvl w:val="0"/>
          <w:numId w:val="18"/>
        </w:numPr>
      </w:pPr>
      <w:r w:rsidRPr="00B17A54">
        <w:t>udostępnić dokumenty związane bezpośrednio z realizacją Projektu, w szczególności dokumenty umożliwiające potwierdzenie kwalifikowalności wydatków – z zachowaniem przepisów o tajemnicy prawnie chronionej</w:t>
      </w:r>
      <w:r w:rsidR="00967A15" w:rsidRPr="00B17A54">
        <w:t>,</w:t>
      </w:r>
    </w:p>
    <w:p w14:paraId="5356F4D6" w14:textId="77777777" w:rsidR="00726E58" w:rsidRPr="00B17A54" w:rsidRDefault="00726E58" w:rsidP="00726E58">
      <w:pPr>
        <w:pStyle w:val="numerowanie12"/>
      </w:pPr>
      <w:r w:rsidRPr="00B17A54">
        <w:t xml:space="preserve">zapewnić dostęp do pomieszczeń i terenu realizacji </w:t>
      </w:r>
      <w:r w:rsidR="00EA6383" w:rsidRPr="00B17A54">
        <w:t>Projek</w:t>
      </w:r>
      <w:r w:rsidRPr="00B17A54">
        <w:t>tu lub pomieszczeń kontrolowanego Projektu, zapewnić dostęp do związanych z Projektem systemów teleinformatycznych, w tym baz danych, kodów źródłowych i innych dokumentów elektronicznych wytworzonych w ramach Projektu</w:t>
      </w:r>
      <w:r w:rsidR="00967A15" w:rsidRPr="00B17A54">
        <w:t>,</w:t>
      </w:r>
    </w:p>
    <w:p w14:paraId="49FB8983" w14:textId="77777777" w:rsidR="00726E58" w:rsidRPr="00B17A54" w:rsidRDefault="00726E58" w:rsidP="00726E58">
      <w:pPr>
        <w:pStyle w:val="numerowanie12"/>
      </w:pPr>
      <w:r w:rsidRPr="00B17A54">
        <w:t>umożliwić sporządzenie, a na żądanie osoby kontrolującej sporządzić kopie, odpisy lub wyciągi z dokumentów oraz zestawienia lub obliczenia sporządzane na podstawie dokumentów związanych z realizacją Projektu</w:t>
      </w:r>
      <w:r w:rsidR="00967A15" w:rsidRPr="00B17A54">
        <w:t>,</w:t>
      </w:r>
    </w:p>
    <w:p w14:paraId="51D74346" w14:textId="77777777" w:rsidR="009F7C6C" w:rsidRPr="00B17A54" w:rsidRDefault="00726E58" w:rsidP="009F7C6C">
      <w:pPr>
        <w:pStyle w:val="numerowanie12"/>
      </w:pPr>
      <w:r w:rsidRPr="00B17A54">
        <w:t>udzielić wszelkich wyjaśnień dotyczących realizacji Projektu</w:t>
      </w:r>
      <w:r w:rsidR="00967A15" w:rsidRPr="00B17A54">
        <w:t>,</w:t>
      </w:r>
      <w:r w:rsidR="009F7C6C" w:rsidRPr="00B17A54">
        <w:t xml:space="preserve"> w tym zapewnić obecność osób zaangażowanych w realizację Projektu,</w:t>
      </w:r>
    </w:p>
    <w:p w14:paraId="4A3CC8B8" w14:textId="77777777" w:rsidR="002E211E" w:rsidRPr="00B17A54" w:rsidRDefault="00726E58" w:rsidP="00726E58">
      <w:pPr>
        <w:pStyle w:val="numerowanie12"/>
      </w:pPr>
      <w:r w:rsidRPr="00B17A54">
        <w:t>udostępnić również dokumenty niezwiązane bezpośrednio z realizacją</w:t>
      </w:r>
      <w:r w:rsidR="00652BAB" w:rsidRPr="00B17A54">
        <w:t xml:space="preserve"> Projektu</w:t>
      </w:r>
      <w:r w:rsidRPr="00B17A54">
        <w:t xml:space="preserve">, jeżeli jest to konieczne do stwierdzenia kwalifikowalności wydatków ponoszonych w ramach </w:t>
      </w:r>
      <w:r w:rsidR="00652BAB" w:rsidRPr="00B17A54">
        <w:t xml:space="preserve">jego </w:t>
      </w:r>
      <w:r w:rsidRPr="00B17A54">
        <w:t>realizacji.</w:t>
      </w:r>
    </w:p>
    <w:p w14:paraId="18ED1117" w14:textId="77777777" w:rsidR="007811B0" w:rsidRPr="00B17A54" w:rsidRDefault="00C809E3" w:rsidP="00DC0E81">
      <w:pPr>
        <w:pStyle w:val="Akapitzlist"/>
        <w:numPr>
          <w:ilvl w:val="0"/>
          <w:numId w:val="20"/>
        </w:numPr>
        <w:ind w:left="357" w:hanging="357"/>
        <w:rPr>
          <w:rFonts w:cstheme="minorHAnsi"/>
        </w:rPr>
      </w:pPr>
      <w:r w:rsidRPr="00B17A54">
        <w:rPr>
          <w:rFonts w:cstheme="minorHAnsi"/>
        </w:rPr>
        <w:t>Instytucja kontrolująca</w:t>
      </w:r>
      <w:r w:rsidR="007811B0" w:rsidRPr="00B17A54">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B17A54">
        <w:rPr>
          <w:rFonts w:cstheme="minorHAnsi"/>
        </w:rPr>
        <w:t>Projek</w:t>
      </w:r>
      <w:r w:rsidR="007811B0" w:rsidRPr="00B17A54">
        <w:rPr>
          <w:rFonts w:cstheme="minorHAnsi"/>
        </w:rPr>
        <w:t xml:space="preserve">tu, w tym uczestników </w:t>
      </w:r>
      <w:r w:rsidR="00EA6383" w:rsidRPr="00B17A54">
        <w:rPr>
          <w:rFonts w:cstheme="minorHAnsi"/>
        </w:rPr>
        <w:t>Projek</w:t>
      </w:r>
      <w:r w:rsidR="007811B0" w:rsidRPr="00B17A54">
        <w:rPr>
          <w:rFonts w:cstheme="minorHAnsi"/>
        </w:rPr>
        <w:t xml:space="preserve">tu, grantobiorców, ostatecznych odbiorców, wykonawców lub </w:t>
      </w:r>
      <w:r w:rsidR="00967A15" w:rsidRPr="00B17A54">
        <w:rPr>
          <w:rFonts w:cstheme="minorHAnsi"/>
        </w:rPr>
        <w:t>p</w:t>
      </w:r>
      <w:r w:rsidR="007811B0" w:rsidRPr="00B17A54">
        <w:rPr>
          <w:rFonts w:cstheme="minorHAnsi"/>
        </w:rPr>
        <w:t xml:space="preserve">odwykonawców. Podmioty </w:t>
      </w:r>
      <w:r w:rsidR="007811B0" w:rsidRPr="00B17A54">
        <w:rPr>
          <w:rFonts w:cstheme="minorHAnsi"/>
        </w:rPr>
        <w:lastRenderedPageBreak/>
        <w:t xml:space="preserve">te lub osoby są obowiązane udzielić wszelkich wyjaśnień lub udostępnić </w:t>
      </w:r>
      <w:r w:rsidR="001B1988" w:rsidRPr="00B17A54">
        <w:rPr>
          <w:rFonts w:cstheme="minorHAnsi"/>
        </w:rPr>
        <w:t>instytucji kontrolującej</w:t>
      </w:r>
      <w:r w:rsidR="007811B0" w:rsidRPr="00B17A54">
        <w:rPr>
          <w:rFonts w:cstheme="minorHAnsi"/>
        </w:rPr>
        <w:t xml:space="preserve"> dokumenty dotyczące realizacji </w:t>
      </w:r>
      <w:r w:rsidR="00EA6383" w:rsidRPr="00B17A54">
        <w:rPr>
          <w:rFonts w:cstheme="minorHAnsi"/>
        </w:rPr>
        <w:t>Projek</w:t>
      </w:r>
      <w:r w:rsidR="007811B0" w:rsidRPr="00B17A54">
        <w:rPr>
          <w:rFonts w:cstheme="minorHAnsi"/>
        </w:rPr>
        <w:t>tu.</w:t>
      </w:r>
    </w:p>
    <w:p w14:paraId="59B55574" w14:textId="77777777" w:rsidR="007811B0" w:rsidRPr="00B17A54" w:rsidRDefault="007811B0" w:rsidP="00DC0E81">
      <w:pPr>
        <w:pStyle w:val="Akapitzlist"/>
        <w:numPr>
          <w:ilvl w:val="0"/>
          <w:numId w:val="20"/>
        </w:numPr>
        <w:ind w:left="357" w:hanging="357"/>
        <w:rPr>
          <w:rFonts w:cstheme="minorHAnsi"/>
        </w:rPr>
      </w:pPr>
      <w:r w:rsidRPr="00B17A54">
        <w:t xml:space="preserve">W ramach kontroli w miejscu realizacji Projektu mogą być przeprowadzane oględziny. Oględziny przeprowadza się w obecności Beneficjenta lub osoby reprezentującej Beneficjenta. Obecność </w:t>
      </w:r>
      <w:r w:rsidR="00341E00" w:rsidRPr="00B17A54">
        <w:t>B</w:t>
      </w:r>
      <w:r w:rsidRPr="00B17A54">
        <w:t xml:space="preserve">eneficjenta lub osoby reprezentującej </w:t>
      </w:r>
      <w:r w:rsidR="00967A15" w:rsidRPr="00B17A54">
        <w:t>B</w:t>
      </w:r>
      <w:r w:rsidRPr="00B17A54">
        <w:t>eneficjenta nie jest konieczna, w przypadku gdy:</w:t>
      </w:r>
    </w:p>
    <w:p w14:paraId="1C9C2287" w14:textId="77777777" w:rsidR="007811B0" w:rsidRPr="00B17A54" w:rsidRDefault="00C809E3" w:rsidP="00D938EE">
      <w:pPr>
        <w:pStyle w:val="numerowanie12"/>
        <w:numPr>
          <w:ilvl w:val="0"/>
          <w:numId w:val="19"/>
        </w:numPr>
      </w:pPr>
      <w:r w:rsidRPr="00B17A54">
        <w:t>instytucja kontrolująca</w:t>
      </w:r>
      <w:r w:rsidR="007811B0" w:rsidRPr="00B17A54">
        <w:t xml:space="preserve"> posiada informacje wskazujące na możliwość popełnienia przez podmiot kontrolowany nadużycia finansowego</w:t>
      </w:r>
      <w:r w:rsidR="00967A15" w:rsidRPr="00B17A54">
        <w:t>,</w:t>
      </w:r>
    </w:p>
    <w:p w14:paraId="2CE55149" w14:textId="77777777" w:rsidR="007811B0" w:rsidRPr="00B17A54" w:rsidRDefault="00341E00" w:rsidP="007811B0">
      <w:pPr>
        <w:pStyle w:val="numerowanie12"/>
      </w:pPr>
      <w:r w:rsidRPr="00B17A54">
        <w:t>B</w:t>
      </w:r>
      <w:r w:rsidR="007811B0" w:rsidRPr="00B17A54">
        <w:t xml:space="preserve">eneficjent lub osoba reprezentująca </w:t>
      </w:r>
      <w:r w:rsidRPr="00B17A54">
        <w:t>B</w:t>
      </w:r>
      <w:r w:rsidR="007811B0" w:rsidRPr="00B17A54">
        <w:t>eneficjenta nie stawili się na czynność oględzin pomimo powiadomienia ich o terminie i miejscu prowadzenia tych czynności</w:t>
      </w:r>
      <w:r w:rsidR="00967A15" w:rsidRPr="00B17A54">
        <w:t>,</w:t>
      </w:r>
    </w:p>
    <w:p w14:paraId="746C38DB" w14:textId="77777777" w:rsidR="007811B0" w:rsidRPr="00B17A54" w:rsidRDefault="00341E00" w:rsidP="007811B0">
      <w:pPr>
        <w:pStyle w:val="numerowanie12"/>
      </w:pPr>
      <w:r w:rsidRPr="00B17A54">
        <w:t>B</w:t>
      </w:r>
      <w:r w:rsidR="007811B0" w:rsidRPr="00B17A54">
        <w:t>eneficjent wyraził zgodę na przeprowadzenie oględzin bez jego udziału</w:t>
      </w:r>
      <w:r w:rsidRPr="00B17A54">
        <w:t xml:space="preserve"> </w:t>
      </w:r>
      <w:r w:rsidR="007811B0" w:rsidRPr="00B17A54">
        <w:t>lub bez udziału osoby go reprezentującej, co należy odnotować w protokole z oględzin.</w:t>
      </w:r>
    </w:p>
    <w:p w14:paraId="76CE1381" w14:textId="77777777" w:rsidR="00341E00" w:rsidRPr="00B17A54" w:rsidRDefault="007811B0" w:rsidP="00D938EE">
      <w:pPr>
        <w:pStyle w:val="Akapitzlist"/>
        <w:numPr>
          <w:ilvl w:val="0"/>
          <w:numId w:val="20"/>
        </w:numPr>
        <w:rPr>
          <w:rFonts w:cstheme="minorHAnsi"/>
        </w:rPr>
      </w:pPr>
      <w:r w:rsidRPr="00B17A54">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5ACF3612" w14:textId="77777777" w:rsidR="007811B0" w:rsidRPr="00B17A54" w:rsidRDefault="007811B0" w:rsidP="00D938EE">
      <w:pPr>
        <w:pStyle w:val="Akapitzlist"/>
        <w:numPr>
          <w:ilvl w:val="0"/>
          <w:numId w:val="20"/>
        </w:numPr>
        <w:rPr>
          <w:rFonts w:cstheme="minorHAnsi"/>
        </w:rPr>
      </w:pPr>
      <w:r w:rsidRPr="00B17A54">
        <w:t xml:space="preserve">Z czynności kontrolnej niewymienionej w </w:t>
      </w:r>
      <w:r w:rsidRPr="00B17A54">
        <w:rPr>
          <w:b/>
        </w:rPr>
        <w:t xml:space="preserve">ust. </w:t>
      </w:r>
      <w:r w:rsidR="00C24DB7" w:rsidRPr="00B17A54">
        <w:rPr>
          <w:b/>
        </w:rPr>
        <w:t>4</w:t>
      </w:r>
      <w:r w:rsidRPr="00B17A54">
        <w:t>, która ma istotne znaczenie dla ustaleń kontroli, sporządza się notatkę podpisaną przez osobę kontrolującą.</w:t>
      </w:r>
    </w:p>
    <w:p w14:paraId="5A5A3444" w14:textId="77777777" w:rsidR="002E211E" w:rsidRPr="00B17A54" w:rsidRDefault="002E211E" w:rsidP="00D938EE">
      <w:pPr>
        <w:pStyle w:val="Akapitzlist"/>
        <w:numPr>
          <w:ilvl w:val="0"/>
          <w:numId w:val="20"/>
        </w:numPr>
        <w:rPr>
          <w:rFonts w:cstheme="minorHAnsi"/>
        </w:rPr>
      </w:pPr>
      <w:r w:rsidRPr="00B17A54">
        <w:rPr>
          <w:rFonts w:cstheme="minorHAnsi"/>
        </w:rPr>
        <w:t xml:space="preserve">Niewykonanie któregokolwiek z obowiązków określonych w </w:t>
      </w:r>
      <w:r w:rsidRPr="00B17A54">
        <w:rPr>
          <w:rFonts w:cstheme="minorHAnsi"/>
          <w:b/>
        </w:rPr>
        <w:t>ust.</w:t>
      </w:r>
      <w:r w:rsidRPr="00B17A54">
        <w:rPr>
          <w:rFonts w:cstheme="minorHAnsi"/>
        </w:rPr>
        <w:t> </w:t>
      </w:r>
      <w:r w:rsidR="00C24DB7" w:rsidRPr="00B17A54">
        <w:rPr>
          <w:rFonts w:cstheme="minorHAnsi"/>
          <w:b/>
        </w:rPr>
        <w:t>1</w:t>
      </w:r>
      <w:r w:rsidR="002A2C2B" w:rsidRPr="00B17A54">
        <w:rPr>
          <w:rFonts w:cstheme="minorHAnsi"/>
          <w:b/>
        </w:rPr>
        <w:t xml:space="preserve"> </w:t>
      </w:r>
      <w:r w:rsidRPr="00B17A54">
        <w:rPr>
          <w:rFonts w:cstheme="minorHAnsi"/>
        </w:rPr>
        <w:t>jest traktowane jako odmowa poddania się kontroli</w:t>
      </w:r>
      <w:r w:rsidRPr="00B17A54">
        <w:rPr>
          <w:rFonts w:cstheme="minorHAnsi"/>
          <w:bCs/>
        </w:rPr>
        <w:t>.</w:t>
      </w:r>
    </w:p>
    <w:p w14:paraId="51940BD7" w14:textId="77777777" w:rsidR="00C24DB7" w:rsidRPr="00B17A54" w:rsidRDefault="00C24DB7" w:rsidP="00D938EE">
      <w:pPr>
        <w:pStyle w:val="Akapitzlist"/>
        <w:numPr>
          <w:ilvl w:val="0"/>
          <w:numId w:val="20"/>
        </w:numPr>
        <w:rPr>
          <w:rFonts w:cstheme="minorHAnsi"/>
        </w:rPr>
      </w:pPr>
      <w:r w:rsidRPr="00B17A54">
        <w:rPr>
          <w:rFonts w:cstheme="minorHAnsi"/>
        </w:rPr>
        <w:t>Weryfikacja faktycznego stanu realizacji Projektu może odbywać się z wykorzystaniem zaawansowanych technologicznie narzędzi analitycznych oraz narzędzi rejestrujących obraz i dźwięk, w tym danych satelitarnych.</w:t>
      </w:r>
    </w:p>
    <w:p w14:paraId="3797099A" w14:textId="7E8F9436" w:rsidR="00C24DB7" w:rsidRPr="00B17A54" w:rsidRDefault="00C809E3" w:rsidP="00D938EE">
      <w:pPr>
        <w:pStyle w:val="Akapitzlist"/>
        <w:numPr>
          <w:ilvl w:val="0"/>
          <w:numId w:val="20"/>
        </w:numPr>
        <w:rPr>
          <w:rFonts w:cstheme="minorHAnsi"/>
        </w:rPr>
      </w:pPr>
      <w:r w:rsidRPr="00B17A54">
        <w:rPr>
          <w:rFonts w:cstheme="minorHAnsi"/>
        </w:rPr>
        <w:t>Instytucja kontrolująca może wystąpić do właściwego miejscowo komendanta Policji z wnioskiem o pomoc, jeżeli jest to niezbędne do przeprowadzenia kontroli.</w:t>
      </w:r>
    </w:p>
    <w:p w14:paraId="38583243" w14:textId="77777777" w:rsidR="00C24DB7" w:rsidRPr="00B17A54" w:rsidRDefault="0086007E" w:rsidP="00BA7ACF">
      <w:pPr>
        <w:pStyle w:val="Tekstpodstawowy"/>
        <w:spacing w:before="200" w:line="240" w:lineRule="auto"/>
        <w:jc w:val="center"/>
        <w:rPr>
          <w:rFonts w:ascii="Calibri" w:hAnsi="Calibri" w:cs="Arial"/>
          <w:b/>
        </w:rPr>
      </w:pPr>
      <w:r w:rsidRPr="00B17A54">
        <w:rPr>
          <w:rFonts w:ascii="Calibri" w:hAnsi="Calibri" w:cs="Arial"/>
          <w:b/>
        </w:rPr>
        <w:t>§ 2</w:t>
      </w:r>
      <w:r w:rsidR="00477D65" w:rsidRPr="00B17A54">
        <w:rPr>
          <w:rFonts w:ascii="Calibri" w:hAnsi="Calibri" w:cs="Arial"/>
          <w:b/>
        </w:rPr>
        <w:t>3</w:t>
      </w:r>
    </w:p>
    <w:p w14:paraId="2A8CFB99" w14:textId="77777777" w:rsidR="002E211E" w:rsidRPr="00B17A54" w:rsidRDefault="002E211E" w:rsidP="00D938EE">
      <w:pPr>
        <w:pStyle w:val="Akapitzlist"/>
        <w:numPr>
          <w:ilvl w:val="0"/>
          <w:numId w:val="22"/>
        </w:numPr>
        <w:rPr>
          <w:rFonts w:cstheme="minorHAnsi"/>
        </w:rPr>
      </w:pPr>
      <w:r w:rsidRPr="00B17A54">
        <w:rPr>
          <w:rFonts w:cstheme="minorHAnsi"/>
        </w:rPr>
        <w:t xml:space="preserve">Ustalenia </w:t>
      </w:r>
      <w:r w:rsidR="00443EA8" w:rsidRPr="00B17A54">
        <w:rPr>
          <w:rFonts w:cstheme="minorHAnsi"/>
        </w:rPr>
        <w:t>instytucji kontrolując</w:t>
      </w:r>
      <w:r w:rsidR="00DD45A9" w:rsidRPr="00B17A54">
        <w:rPr>
          <w:rFonts w:cstheme="minorHAnsi"/>
        </w:rPr>
        <w:t>ych</w:t>
      </w:r>
      <w:r w:rsidRPr="00B17A54">
        <w:rPr>
          <w:rFonts w:cstheme="minorHAnsi"/>
        </w:rPr>
        <w:t xml:space="preserve"> oraz podmiotów, o których mowa w </w:t>
      </w:r>
      <w:r w:rsidR="00C24DB7" w:rsidRPr="00B17A54">
        <w:rPr>
          <w:rFonts w:cstheme="minorHAnsi"/>
          <w:b/>
        </w:rPr>
        <w:t>§</w:t>
      </w:r>
      <w:r w:rsidR="00967A15" w:rsidRPr="00B17A54">
        <w:rPr>
          <w:rFonts w:cstheme="minorHAnsi"/>
          <w:b/>
        </w:rPr>
        <w:t xml:space="preserve"> </w:t>
      </w:r>
      <w:r w:rsidR="003611AE" w:rsidRPr="00B17A54">
        <w:rPr>
          <w:rFonts w:cstheme="minorHAnsi"/>
          <w:b/>
        </w:rPr>
        <w:t>21</w:t>
      </w:r>
      <w:r w:rsidR="00820A1E" w:rsidRPr="00B17A54">
        <w:rPr>
          <w:rFonts w:cstheme="minorHAnsi"/>
        </w:rPr>
        <w:t xml:space="preserve"> </w:t>
      </w:r>
      <w:r w:rsidRPr="00B17A54">
        <w:rPr>
          <w:rFonts w:cstheme="minorHAnsi"/>
          <w:b/>
        </w:rPr>
        <w:t>ust. </w:t>
      </w:r>
      <w:r w:rsidR="00B72D17" w:rsidRPr="00B17A54">
        <w:rPr>
          <w:rFonts w:cstheme="minorHAnsi"/>
          <w:b/>
        </w:rPr>
        <w:t>2</w:t>
      </w:r>
      <w:r w:rsidRPr="00B17A54">
        <w:rPr>
          <w:rFonts w:cstheme="minorHAnsi"/>
        </w:rPr>
        <w:t xml:space="preserve">, mogą skutkować </w:t>
      </w:r>
      <w:r w:rsidR="00046771" w:rsidRPr="00B17A54">
        <w:rPr>
          <w:rFonts w:cstheme="minorHAnsi"/>
        </w:rPr>
        <w:t xml:space="preserve">stwierdzeniem nieprawidłowości indywidualnej i podjęciem przez Instytucję </w:t>
      </w:r>
      <w:r w:rsidR="003A55E0" w:rsidRPr="00B17A54">
        <w:rPr>
          <w:rFonts w:cstheme="minorHAnsi"/>
        </w:rPr>
        <w:t>Pośredniczą</w:t>
      </w:r>
      <w:r w:rsidR="00046771" w:rsidRPr="00B17A54">
        <w:rPr>
          <w:rFonts w:cstheme="minorHAnsi"/>
        </w:rPr>
        <w:t xml:space="preserve">cą </w:t>
      </w:r>
      <w:r w:rsidR="004E50DF" w:rsidRPr="00B17A54">
        <w:rPr>
          <w:rFonts w:cstheme="minorHAnsi"/>
        </w:rPr>
        <w:t>FEWiM</w:t>
      </w:r>
      <w:r w:rsidR="00CE70B5" w:rsidRPr="00B17A54">
        <w:rPr>
          <w:rFonts w:cstheme="minorHAnsi"/>
        </w:rPr>
        <w:t xml:space="preserve"> 2021-2027</w:t>
      </w:r>
      <w:r w:rsidR="004E50DF" w:rsidRPr="00B17A54">
        <w:rPr>
          <w:rFonts w:cstheme="minorHAnsi"/>
        </w:rPr>
        <w:t xml:space="preserve"> </w:t>
      </w:r>
      <w:r w:rsidR="00046771" w:rsidRPr="00B17A54">
        <w:rPr>
          <w:rFonts w:cstheme="minorHAnsi"/>
        </w:rPr>
        <w:t>działań, o których mowa w</w:t>
      </w:r>
      <w:r w:rsidR="00BB44F5" w:rsidRPr="00B17A54">
        <w:rPr>
          <w:rFonts w:ascii="Calibri" w:hAnsi="Calibri" w:cs="Arial"/>
          <w:b/>
        </w:rPr>
        <w:t xml:space="preserve"> </w:t>
      </w:r>
      <w:r w:rsidR="00BB44F5" w:rsidRPr="00B17A54">
        <w:rPr>
          <w:rFonts w:ascii="Calibri" w:hAnsi="Calibri" w:cs="Arial"/>
        </w:rPr>
        <w:t xml:space="preserve">art. </w:t>
      </w:r>
      <w:r w:rsidR="00BB44F5" w:rsidRPr="0022648E">
        <w:rPr>
          <w:rFonts w:ascii="Calibri" w:hAnsi="Calibri" w:cs="Arial"/>
        </w:rPr>
        <w:t>26 ust. 8</w:t>
      </w:r>
      <w:r w:rsidR="00BB44F5" w:rsidRPr="0022648E">
        <w:rPr>
          <w:rFonts w:ascii="Calibri" w:hAnsi="Calibri" w:cs="Arial"/>
          <w:b/>
        </w:rPr>
        <w:t xml:space="preserve"> </w:t>
      </w:r>
      <w:r w:rsidR="00BB44F5" w:rsidRPr="0022648E">
        <w:rPr>
          <w:rFonts w:ascii="Calibri" w:hAnsi="Calibri" w:cs="Arial"/>
        </w:rPr>
        <w:t>ustawy wdrożeniowej</w:t>
      </w:r>
      <w:r w:rsidRPr="0022648E">
        <w:rPr>
          <w:rFonts w:cstheme="minorHAnsi"/>
        </w:rPr>
        <w:t>.</w:t>
      </w:r>
    </w:p>
    <w:p w14:paraId="7D9CEC74" w14:textId="77777777" w:rsidR="002E211E" w:rsidRPr="00B17A54" w:rsidRDefault="002E211E" w:rsidP="00D938EE">
      <w:pPr>
        <w:pStyle w:val="Akapitzlist"/>
        <w:numPr>
          <w:ilvl w:val="0"/>
          <w:numId w:val="22"/>
        </w:numPr>
        <w:rPr>
          <w:rFonts w:cstheme="minorHAnsi"/>
        </w:rPr>
      </w:pPr>
      <w:r w:rsidRPr="00B17A54">
        <w:rPr>
          <w:rFonts w:cstheme="minorHAnsi"/>
        </w:rPr>
        <w:t>Po zakończeniu kontroli sporządzana jest informacja pokontrolna, która po</w:t>
      </w:r>
      <w:r w:rsidR="00067D8B" w:rsidRPr="00B17A54">
        <w:rPr>
          <w:rFonts w:cstheme="minorHAnsi"/>
        </w:rPr>
        <w:t xml:space="preserve"> </w:t>
      </w:r>
      <w:r w:rsidRPr="00B17A54">
        <w:rPr>
          <w:rFonts w:cstheme="minorHAnsi"/>
        </w:rPr>
        <w:t xml:space="preserve">podpisaniu jest </w:t>
      </w:r>
      <w:r w:rsidR="00C24DB7" w:rsidRPr="00B17A54">
        <w:rPr>
          <w:rFonts w:cstheme="minorHAnsi"/>
        </w:rPr>
        <w:t>doręczana</w:t>
      </w:r>
      <w:r w:rsidRPr="00B17A54">
        <w:rPr>
          <w:rFonts w:cstheme="minorHAnsi"/>
        </w:rPr>
        <w:t xml:space="preserve"> Beneficjentowi</w:t>
      </w:r>
      <w:r w:rsidR="00C24DB7" w:rsidRPr="00B17A54">
        <w:rPr>
          <w:rFonts w:cstheme="minorHAnsi"/>
        </w:rPr>
        <w:t xml:space="preserve"> (podmiotowi kontrolowanemu)</w:t>
      </w:r>
      <w:r w:rsidRPr="00B17A54">
        <w:rPr>
          <w:rFonts w:cstheme="minorHAnsi"/>
        </w:rPr>
        <w:t>.</w:t>
      </w:r>
    </w:p>
    <w:p w14:paraId="0828101C" w14:textId="77777777" w:rsidR="002E211E" w:rsidRPr="00B17A54" w:rsidRDefault="00A672B5" w:rsidP="00D938EE">
      <w:pPr>
        <w:pStyle w:val="Akapitzlist"/>
        <w:numPr>
          <w:ilvl w:val="0"/>
          <w:numId w:val="22"/>
        </w:numPr>
        <w:rPr>
          <w:rFonts w:cstheme="minorHAnsi"/>
        </w:rPr>
      </w:pPr>
      <w:r w:rsidRPr="00B17A54">
        <w:rPr>
          <w:rFonts w:cstheme="minorHAnsi"/>
        </w:rPr>
        <w:t>Beneficjent</w:t>
      </w:r>
      <w:r w:rsidR="00563974" w:rsidRPr="00B17A54">
        <w:rPr>
          <w:rFonts w:cstheme="minorHAnsi"/>
        </w:rPr>
        <w:t xml:space="preserve"> </w:t>
      </w:r>
      <w:r w:rsidR="00C24DB7" w:rsidRPr="00B17A54">
        <w:rPr>
          <w:rFonts w:cstheme="minorHAnsi"/>
        </w:rPr>
        <w:t xml:space="preserve">ma prawo do zgłoszenia na piśmie utrwalonym w postaci elektronicznej lub w postaci papierowej w terminie </w:t>
      </w:r>
      <w:r w:rsidR="00C24DB7" w:rsidRPr="00B17A54">
        <w:rPr>
          <w:rFonts w:cstheme="minorHAnsi"/>
          <w:b/>
        </w:rPr>
        <w:t>14 dni</w:t>
      </w:r>
      <w:r w:rsidR="00C24DB7" w:rsidRPr="00B17A54">
        <w:rPr>
          <w:rFonts w:cstheme="minorHAnsi"/>
        </w:rPr>
        <w:t xml:space="preserve"> od dnia doręczenia mu informacji pokontrolnej, podpisanych, umotywowanych zastrzeżeń do tej informacji.</w:t>
      </w:r>
    </w:p>
    <w:p w14:paraId="03FEC04B" w14:textId="77777777" w:rsidR="002E211E" w:rsidRPr="00B17A54" w:rsidRDefault="00C24DB7" w:rsidP="00D938EE">
      <w:pPr>
        <w:pStyle w:val="Akapitzlist"/>
        <w:numPr>
          <w:ilvl w:val="0"/>
          <w:numId w:val="22"/>
        </w:numPr>
        <w:rPr>
          <w:rFonts w:cstheme="minorHAnsi"/>
        </w:rPr>
      </w:pPr>
      <w:r w:rsidRPr="00B17A54">
        <w:rPr>
          <w:rFonts w:cstheme="minorHAnsi"/>
        </w:rPr>
        <w:t xml:space="preserve">Termin, o którym mowa w </w:t>
      </w:r>
      <w:r w:rsidRPr="00B17A54">
        <w:rPr>
          <w:rFonts w:cstheme="minorHAnsi"/>
          <w:b/>
        </w:rPr>
        <w:t xml:space="preserve">ust. </w:t>
      </w:r>
      <w:r w:rsidR="004E0E99" w:rsidRPr="00B17A54">
        <w:rPr>
          <w:rFonts w:cstheme="minorHAnsi"/>
          <w:b/>
        </w:rPr>
        <w:t>3</w:t>
      </w:r>
      <w:r w:rsidRPr="00B17A54">
        <w:rPr>
          <w:rFonts w:cstheme="minorHAnsi"/>
        </w:rPr>
        <w:t xml:space="preserve">, może być przedłużony przez </w:t>
      </w:r>
      <w:r w:rsidR="00644E05" w:rsidRPr="00B17A54">
        <w:rPr>
          <w:rFonts w:cstheme="minorHAnsi"/>
        </w:rPr>
        <w:t>instytucję kontrolującą</w:t>
      </w:r>
      <w:r w:rsidR="00C50300" w:rsidRPr="00B17A54">
        <w:rPr>
          <w:rFonts w:cstheme="minorHAnsi"/>
        </w:rPr>
        <w:t xml:space="preserve"> </w:t>
      </w:r>
      <w:r w:rsidRPr="00B17A54">
        <w:rPr>
          <w:rFonts w:cstheme="minorHAnsi"/>
        </w:rPr>
        <w:t xml:space="preserve">na czas oznaczony, na wniosek </w:t>
      </w:r>
      <w:r w:rsidR="00A672B5" w:rsidRPr="00B17A54">
        <w:rPr>
          <w:rFonts w:cstheme="minorHAnsi"/>
        </w:rPr>
        <w:t>Beneficjenta</w:t>
      </w:r>
      <w:r w:rsidRPr="00B17A54">
        <w:rPr>
          <w:rFonts w:cstheme="minorHAnsi"/>
        </w:rPr>
        <w:t xml:space="preserve">, złożony przed upływem terminu zgłoszenia zastrzeżeń. Jeżeli do informacji pokontrolnej nie zgłoszono zastrzeżeń, </w:t>
      </w:r>
      <w:r w:rsidR="00563974" w:rsidRPr="00B17A54">
        <w:rPr>
          <w:rFonts w:cstheme="minorHAnsi"/>
        </w:rPr>
        <w:t xml:space="preserve">przyjmuje się, że </w:t>
      </w:r>
      <w:r w:rsidR="00A672B5" w:rsidRPr="00B17A54">
        <w:rPr>
          <w:rFonts w:cstheme="minorHAnsi"/>
        </w:rPr>
        <w:t>Beneficjent</w:t>
      </w:r>
      <w:r w:rsidR="00563974" w:rsidRPr="00B17A54">
        <w:rPr>
          <w:rFonts w:cstheme="minorHAnsi"/>
        </w:rPr>
        <w:t xml:space="preserve"> nie kwestionuje ustaleń kontroli, a </w:t>
      </w:r>
      <w:r w:rsidRPr="00B17A54">
        <w:rPr>
          <w:rFonts w:cstheme="minorHAnsi"/>
        </w:rPr>
        <w:t>ostatecznej informacji pokontrolnej nie sporządza się.</w:t>
      </w:r>
      <w:r w:rsidR="00DD45A9" w:rsidRPr="00B17A54">
        <w:rPr>
          <w:rFonts w:cstheme="minorHAnsi"/>
        </w:rPr>
        <w:t xml:space="preserve"> Zastrzeżeń i</w:t>
      </w:r>
      <w:r w:rsidR="00644E05" w:rsidRPr="00B17A54">
        <w:rPr>
          <w:rFonts w:cstheme="minorHAnsi"/>
        </w:rPr>
        <w:t>/lub</w:t>
      </w:r>
      <w:r w:rsidR="00DD45A9" w:rsidRPr="00B17A54">
        <w:rPr>
          <w:rFonts w:cstheme="minorHAnsi"/>
        </w:rPr>
        <w:t xml:space="preserve"> wniosku</w:t>
      </w:r>
      <w:r w:rsidR="00644E05" w:rsidRPr="00B17A54">
        <w:rPr>
          <w:rFonts w:cstheme="minorHAnsi"/>
        </w:rPr>
        <w:t>, o którym mowa powyżej,</w:t>
      </w:r>
      <w:r w:rsidR="00DD45A9" w:rsidRPr="00B17A54">
        <w:rPr>
          <w:rFonts w:cstheme="minorHAnsi"/>
        </w:rPr>
        <w:t xml:space="preserve"> złożonych po terminie nie rozpatruje się.</w:t>
      </w:r>
    </w:p>
    <w:p w14:paraId="5F23A09C" w14:textId="77777777" w:rsidR="002E211E" w:rsidRPr="00B17A54" w:rsidRDefault="00FB2D07" w:rsidP="00D938EE">
      <w:pPr>
        <w:pStyle w:val="Akapitzlist"/>
        <w:numPr>
          <w:ilvl w:val="0"/>
          <w:numId w:val="22"/>
        </w:numPr>
        <w:rPr>
          <w:rFonts w:cstheme="minorHAnsi"/>
        </w:rPr>
      </w:pPr>
      <w:r w:rsidRPr="00B17A54">
        <w:rPr>
          <w:rFonts w:cstheme="minorHAnsi"/>
        </w:rPr>
        <w:t>Instytucja kontrolująca</w:t>
      </w:r>
      <w:r w:rsidR="002E211E" w:rsidRPr="00B17A54">
        <w:rPr>
          <w:rFonts w:cstheme="minorHAnsi"/>
        </w:rPr>
        <w:t xml:space="preserve"> </w:t>
      </w:r>
      <w:r w:rsidR="00563974" w:rsidRPr="00B17A54">
        <w:rPr>
          <w:rFonts w:cstheme="minorHAnsi"/>
        </w:rPr>
        <w:t xml:space="preserve">ma prawo poprawienia w informacji pokontrolnej oraz w ostatecznej informacji pokontrolnej, w każdym czasie, z urzędu lub na wniosek </w:t>
      </w:r>
      <w:r w:rsidR="00A672B5" w:rsidRPr="00B17A54">
        <w:rPr>
          <w:rFonts w:cstheme="minorHAnsi"/>
        </w:rPr>
        <w:t>Beneficjenta</w:t>
      </w:r>
      <w:r w:rsidR="00563974" w:rsidRPr="00B17A54">
        <w:rPr>
          <w:rFonts w:cstheme="minorHAnsi"/>
        </w:rPr>
        <w:t>, oczywistych omyłek. In</w:t>
      </w:r>
      <w:r w:rsidR="0013794F" w:rsidRPr="00B17A54">
        <w:rPr>
          <w:rFonts w:cstheme="minorHAnsi"/>
        </w:rPr>
        <w:t xml:space="preserve">stytucja </w:t>
      </w:r>
      <w:r w:rsidRPr="00B17A54">
        <w:rPr>
          <w:rFonts w:cstheme="minorHAnsi"/>
        </w:rPr>
        <w:t>kontrolująca</w:t>
      </w:r>
      <w:r w:rsidR="0013794F" w:rsidRPr="00B17A54">
        <w:rPr>
          <w:rFonts w:cstheme="minorHAnsi"/>
        </w:rPr>
        <w:t xml:space="preserve"> przekazuje </w:t>
      </w:r>
      <w:r w:rsidR="00C3517E" w:rsidRPr="00B17A54">
        <w:rPr>
          <w:rFonts w:cstheme="minorHAnsi"/>
        </w:rPr>
        <w:t>B</w:t>
      </w:r>
      <w:r w:rsidR="0013794F" w:rsidRPr="00B17A54">
        <w:rPr>
          <w:rFonts w:cstheme="minorHAnsi"/>
        </w:rPr>
        <w:t>eneficjentowi in</w:t>
      </w:r>
      <w:r w:rsidR="00563974" w:rsidRPr="00B17A54">
        <w:rPr>
          <w:rFonts w:cstheme="minorHAnsi"/>
        </w:rPr>
        <w:t>formację o zakresie sprostowania bez zbędnej zwłoki.</w:t>
      </w:r>
    </w:p>
    <w:p w14:paraId="74D576AE" w14:textId="77777777" w:rsidR="002E211E" w:rsidRPr="00B17A54" w:rsidRDefault="00940DEF" w:rsidP="00D938EE">
      <w:pPr>
        <w:pStyle w:val="Akapitzlist"/>
        <w:numPr>
          <w:ilvl w:val="0"/>
          <w:numId w:val="22"/>
        </w:numPr>
        <w:rPr>
          <w:rFonts w:cstheme="minorHAnsi"/>
        </w:rPr>
      </w:pPr>
      <w:r w:rsidRPr="00B17A54">
        <w:rPr>
          <w:rFonts w:cstheme="minorHAnsi"/>
        </w:rPr>
        <w:lastRenderedPageBreak/>
        <w:t xml:space="preserve">Instytucja </w:t>
      </w:r>
      <w:r w:rsidR="00FB2D07" w:rsidRPr="00B17A54">
        <w:rPr>
          <w:rFonts w:cstheme="minorHAnsi"/>
        </w:rPr>
        <w:t>kontrolująca</w:t>
      </w:r>
      <w:r w:rsidRPr="00B17A54">
        <w:rPr>
          <w:rFonts w:cstheme="minorHAnsi"/>
        </w:rPr>
        <w:t xml:space="preserve"> rozpatruje z</w:t>
      </w:r>
      <w:r w:rsidR="002E211E" w:rsidRPr="00B17A54">
        <w:rPr>
          <w:rFonts w:cstheme="minorHAnsi"/>
        </w:rPr>
        <w:t xml:space="preserve">astrzeżenia do informacji pokontrolnej w terminie nie dłuższym niż </w:t>
      </w:r>
      <w:r w:rsidR="002E211E" w:rsidRPr="00B17A54">
        <w:rPr>
          <w:rFonts w:cstheme="minorHAnsi"/>
          <w:b/>
        </w:rPr>
        <w:t>14 dni</w:t>
      </w:r>
      <w:r w:rsidR="002E211E" w:rsidRPr="00B17A54">
        <w:rPr>
          <w:rFonts w:cstheme="minorHAnsi"/>
        </w:rPr>
        <w:t xml:space="preserve"> od dnia </w:t>
      </w:r>
      <w:r w:rsidR="008404D7" w:rsidRPr="00B17A54">
        <w:rPr>
          <w:rFonts w:cstheme="minorHAnsi"/>
        </w:rPr>
        <w:t>otrzymania</w:t>
      </w:r>
      <w:r w:rsidR="002E211E" w:rsidRPr="00B17A54">
        <w:rPr>
          <w:rFonts w:cstheme="minorHAnsi"/>
        </w:rPr>
        <w:t xml:space="preserve"> tych zastrzeżeń. Podjęcie przez </w:t>
      </w:r>
      <w:r w:rsidR="00BB09F5" w:rsidRPr="00B17A54">
        <w:rPr>
          <w:rFonts w:cstheme="minorHAnsi"/>
        </w:rPr>
        <w:t>i</w:t>
      </w:r>
      <w:r w:rsidR="002E211E" w:rsidRPr="00B17A54">
        <w:rPr>
          <w:rFonts w:cstheme="minorHAnsi"/>
        </w:rPr>
        <w:t xml:space="preserve">nstytucję </w:t>
      </w:r>
      <w:r w:rsidR="00FB2D07" w:rsidRPr="00B17A54">
        <w:rPr>
          <w:rFonts w:cstheme="minorHAnsi"/>
        </w:rPr>
        <w:t>kontrolującą</w:t>
      </w:r>
      <w:r w:rsidR="002E211E" w:rsidRPr="00B17A54">
        <w:rPr>
          <w:rFonts w:cstheme="minorHAnsi"/>
        </w:rPr>
        <w:t xml:space="preserve"> w trakcie rozpatrywania zastrzeżeń czynności lub działań, o których mowa w </w:t>
      </w:r>
      <w:r w:rsidR="002E211E" w:rsidRPr="00B17A54">
        <w:rPr>
          <w:rFonts w:cstheme="minorHAnsi"/>
          <w:b/>
        </w:rPr>
        <w:t>ust.</w:t>
      </w:r>
      <w:r w:rsidR="002E211E" w:rsidRPr="00B17A54">
        <w:rPr>
          <w:rFonts w:cstheme="minorHAnsi"/>
        </w:rPr>
        <w:t> </w:t>
      </w:r>
      <w:r w:rsidR="008404D7" w:rsidRPr="00B17A54">
        <w:rPr>
          <w:rFonts w:cstheme="minorHAnsi"/>
          <w:b/>
        </w:rPr>
        <w:t>8</w:t>
      </w:r>
      <w:r w:rsidR="002E211E" w:rsidRPr="00B17A54">
        <w:rPr>
          <w:rFonts w:cstheme="minorHAnsi"/>
        </w:rPr>
        <w:t xml:space="preserve">, każdorazowo przerywa bieg </w:t>
      </w:r>
      <w:r w:rsidR="008404D7" w:rsidRPr="00B17A54">
        <w:rPr>
          <w:rFonts w:cstheme="minorHAnsi"/>
        </w:rPr>
        <w:t xml:space="preserve">tego </w:t>
      </w:r>
      <w:r w:rsidR="002E211E" w:rsidRPr="00B17A54">
        <w:rPr>
          <w:rFonts w:cstheme="minorHAnsi"/>
        </w:rPr>
        <w:t>terminu.</w:t>
      </w:r>
    </w:p>
    <w:p w14:paraId="3C36F4A3" w14:textId="77777777" w:rsidR="002E211E" w:rsidRPr="00B17A54" w:rsidRDefault="002E211E" w:rsidP="00D938EE">
      <w:pPr>
        <w:pStyle w:val="Akapitzlist"/>
        <w:numPr>
          <w:ilvl w:val="0"/>
          <w:numId w:val="22"/>
        </w:numPr>
        <w:rPr>
          <w:rFonts w:cstheme="minorHAnsi"/>
        </w:rPr>
      </w:pPr>
      <w:r w:rsidRPr="00B17A54">
        <w:rPr>
          <w:rFonts w:cstheme="minorHAnsi"/>
        </w:rPr>
        <w:t xml:space="preserve">Zastrzeżenia, o których mowa w </w:t>
      </w:r>
      <w:r w:rsidRPr="00B17A54">
        <w:rPr>
          <w:rFonts w:cstheme="minorHAnsi"/>
          <w:b/>
        </w:rPr>
        <w:t>ust.</w:t>
      </w:r>
      <w:r w:rsidRPr="00B17A54">
        <w:rPr>
          <w:rFonts w:cstheme="minorHAnsi"/>
        </w:rPr>
        <w:t> </w:t>
      </w:r>
      <w:r w:rsidR="00A672B5" w:rsidRPr="00B17A54">
        <w:rPr>
          <w:rFonts w:cstheme="minorHAnsi"/>
          <w:b/>
        </w:rPr>
        <w:t>6</w:t>
      </w:r>
      <w:r w:rsidRPr="00B17A54">
        <w:rPr>
          <w:rFonts w:cstheme="minorHAnsi"/>
        </w:rPr>
        <w:t>, mogą zostać w każdym czasie wycofane. Zastrzeżenia, które zostały wycofane</w:t>
      </w:r>
      <w:r w:rsidR="00C3517E" w:rsidRPr="00B17A54">
        <w:rPr>
          <w:rFonts w:cstheme="minorHAnsi"/>
        </w:rPr>
        <w:t xml:space="preserve"> </w:t>
      </w:r>
      <w:r w:rsidRPr="00B17A54">
        <w:rPr>
          <w:rFonts w:cstheme="minorHAnsi"/>
        </w:rPr>
        <w:t>pozostawia się bez rozpatrzenia.</w:t>
      </w:r>
    </w:p>
    <w:p w14:paraId="2353DBC5" w14:textId="77777777" w:rsidR="002E211E" w:rsidRPr="00B17A54" w:rsidRDefault="002E211E" w:rsidP="00D938EE">
      <w:pPr>
        <w:pStyle w:val="Akapitzlist"/>
        <w:numPr>
          <w:ilvl w:val="0"/>
          <w:numId w:val="22"/>
        </w:numPr>
        <w:rPr>
          <w:rFonts w:cstheme="minorHAnsi"/>
        </w:rPr>
      </w:pPr>
      <w:r w:rsidRPr="00B17A54">
        <w:rPr>
          <w:rFonts w:cstheme="minorHAnsi"/>
        </w:rPr>
        <w:t xml:space="preserve">W trakcie rozpatrywania zastrzeżeń </w:t>
      </w:r>
      <w:r w:rsidR="00AC6EFA" w:rsidRPr="00B17A54">
        <w:rPr>
          <w:rFonts w:cstheme="minorHAnsi"/>
        </w:rPr>
        <w:t>i</w:t>
      </w:r>
      <w:r w:rsidRPr="00B17A54">
        <w:rPr>
          <w:rFonts w:cstheme="minorHAnsi"/>
        </w:rPr>
        <w:t xml:space="preserve">nstytucja </w:t>
      </w:r>
      <w:r w:rsidR="00FB2D07" w:rsidRPr="00B17A54">
        <w:rPr>
          <w:rFonts w:cstheme="minorHAnsi"/>
        </w:rPr>
        <w:t>kontrolująca</w:t>
      </w:r>
      <w:r w:rsidRPr="00B17A54">
        <w:rPr>
          <w:rFonts w:cstheme="minorHAnsi"/>
        </w:rPr>
        <w:t xml:space="preserve"> ma prawo przeprowadzić dodatkowe czynności kontrolne lub żądać przedstawienia dokumentów lub złożenia dodatkowych wyjaśnień.</w:t>
      </w:r>
    </w:p>
    <w:p w14:paraId="6322E423" w14:textId="77777777" w:rsidR="002E211E" w:rsidRPr="00B17A54" w:rsidRDefault="002E211E" w:rsidP="00D938EE">
      <w:pPr>
        <w:pStyle w:val="Akapitzlist"/>
        <w:numPr>
          <w:ilvl w:val="0"/>
          <w:numId w:val="22"/>
        </w:numPr>
        <w:rPr>
          <w:rFonts w:cstheme="minorHAnsi"/>
        </w:rPr>
      </w:pPr>
      <w:r w:rsidRPr="00B17A54">
        <w:rPr>
          <w:rFonts w:cstheme="minorHAnsi"/>
        </w:rPr>
        <w:t xml:space="preserve">Instytucja </w:t>
      </w:r>
      <w:r w:rsidR="00FB2D07" w:rsidRPr="00B17A54">
        <w:rPr>
          <w:rFonts w:cstheme="minorHAnsi"/>
        </w:rPr>
        <w:t>kontrolująca</w:t>
      </w:r>
      <w:r w:rsidRPr="00B17A54">
        <w:rPr>
          <w:rFonts w:cstheme="minorHAnsi"/>
        </w:rPr>
        <w:t xml:space="preserve">, po rozpatrzeniu zastrzeżeń, sporządza </w:t>
      </w:r>
      <w:r w:rsidR="00A672B5" w:rsidRPr="00B17A54">
        <w:rPr>
          <w:rFonts w:cstheme="minorHAnsi"/>
        </w:rPr>
        <w:t xml:space="preserve">w terminie nie dłuższym niż </w:t>
      </w:r>
      <w:r w:rsidR="00A672B5" w:rsidRPr="00B17A54">
        <w:rPr>
          <w:rFonts w:cstheme="minorHAnsi"/>
          <w:b/>
        </w:rPr>
        <w:t>10 dni</w:t>
      </w:r>
      <w:r w:rsidR="00A672B5" w:rsidRPr="00B17A54">
        <w:rPr>
          <w:rFonts w:cstheme="minorHAnsi"/>
        </w:rPr>
        <w:t xml:space="preserve"> </w:t>
      </w:r>
      <w:r w:rsidRPr="00B17A54">
        <w:rPr>
          <w:rFonts w:cstheme="minorHAnsi"/>
        </w:rPr>
        <w:t xml:space="preserve">ostateczną informację pokontrolną, zawierającą skorygowane ustalenia kontroli lub pisemne stanowisko wobec zgłoszonych zastrzeżeń wraz z uzasadnieniem odmowy skorygowania ustaleń. </w:t>
      </w:r>
      <w:r w:rsidRPr="00B17A54">
        <w:t xml:space="preserve">Ostateczna informacja pokontrolna </w:t>
      </w:r>
      <w:r w:rsidR="00A672B5" w:rsidRPr="00B17A54">
        <w:t xml:space="preserve">lub pisemne stanowisko wobec zgłoszonych zastrzeżeń są niezwłocznie doręczane </w:t>
      </w:r>
      <w:r w:rsidRPr="00B17A54">
        <w:t>Beneficjentowi.</w:t>
      </w:r>
    </w:p>
    <w:p w14:paraId="4C970F2C" w14:textId="77777777" w:rsidR="002E211E" w:rsidRPr="00B17A54" w:rsidRDefault="002E211E" w:rsidP="00D938EE">
      <w:pPr>
        <w:pStyle w:val="Akapitzlist"/>
        <w:numPr>
          <w:ilvl w:val="0"/>
          <w:numId w:val="22"/>
        </w:numPr>
        <w:rPr>
          <w:rFonts w:cstheme="minorHAnsi"/>
        </w:rPr>
      </w:pPr>
      <w:r w:rsidRPr="00B17A54">
        <w:rPr>
          <w:rFonts w:cstheme="minorHAnsi"/>
        </w:rPr>
        <w:t>Informację pokontrolną oraz ostateczną informację pokontrolną w razie potrzeby uzupełnia się o zalecenia pokontrolne.</w:t>
      </w:r>
    </w:p>
    <w:p w14:paraId="5A2DD982" w14:textId="77777777" w:rsidR="002E211E" w:rsidRPr="00B17A54" w:rsidRDefault="002E211E" w:rsidP="00D938EE">
      <w:pPr>
        <w:pStyle w:val="Akapitzlist"/>
        <w:numPr>
          <w:ilvl w:val="0"/>
          <w:numId w:val="22"/>
        </w:numPr>
        <w:rPr>
          <w:rFonts w:cstheme="minorHAnsi"/>
        </w:rPr>
      </w:pPr>
      <w:r w:rsidRPr="00B17A54">
        <w:rPr>
          <w:rFonts w:cstheme="minorHAnsi"/>
        </w:rPr>
        <w:t xml:space="preserve">Informacja pokontrolna </w:t>
      </w:r>
      <w:r w:rsidR="00A672B5" w:rsidRPr="00B17A54">
        <w:rPr>
          <w:rFonts w:cstheme="minorHAnsi"/>
        </w:rPr>
        <w:t xml:space="preserve">oraz ostateczna informacja pokontrolna </w:t>
      </w:r>
      <w:r w:rsidRPr="00B17A54">
        <w:rPr>
          <w:rFonts w:cstheme="minorHAnsi"/>
        </w:rPr>
        <w:t>zawiera</w:t>
      </w:r>
      <w:r w:rsidR="00AC6EFA" w:rsidRPr="00B17A54">
        <w:rPr>
          <w:rFonts w:cstheme="minorHAnsi"/>
        </w:rPr>
        <w:t>ją</w:t>
      </w:r>
      <w:r w:rsidRPr="00B17A54">
        <w:rPr>
          <w:rFonts w:cstheme="minorHAnsi"/>
        </w:rPr>
        <w:t xml:space="preserve"> termin przekazania </w:t>
      </w:r>
      <w:r w:rsidR="00AC6EFA" w:rsidRPr="00B17A54">
        <w:rPr>
          <w:rFonts w:cstheme="minorHAnsi"/>
        </w:rPr>
        <w:t>i</w:t>
      </w:r>
      <w:r w:rsidRPr="00B17A54">
        <w:rPr>
          <w:rFonts w:cstheme="minorHAnsi"/>
        </w:rPr>
        <w:t xml:space="preserve">nstytucji </w:t>
      </w:r>
      <w:r w:rsidR="00FB2D07" w:rsidRPr="00B17A54">
        <w:rPr>
          <w:rFonts w:cstheme="minorHAnsi"/>
        </w:rPr>
        <w:t>kontrolującej</w:t>
      </w:r>
      <w:r w:rsidRPr="00B17A54">
        <w:rPr>
          <w:rFonts w:cstheme="minorHAnsi"/>
        </w:rPr>
        <w:t xml:space="preserve"> informacji o sposobie wykonania zaleceń pokontrolnych, a także o podjętych działaniach lub przyczynach ich niepodjęcia. Termin wyznacza się uwzględniając charakter tych zaleceń lub rekomendacji.</w:t>
      </w:r>
    </w:p>
    <w:p w14:paraId="2BFE37DB" w14:textId="77777777" w:rsidR="002E211E" w:rsidRPr="00B17A54" w:rsidRDefault="002E211E" w:rsidP="00D938EE">
      <w:pPr>
        <w:pStyle w:val="Akapitzlist"/>
        <w:numPr>
          <w:ilvl w:val="0"/>
          <w:numId w:val="22"/>
        </w:numPr>
        <w:rPr>
          <w:rFonts w:cstheme="minorHAnsi"/>
        </w:rPr>
      </w:pPr>
      <w:r w:rsidRPr="00B17A54">
        <w:rPr>
          <w:rFonts w:cstheme="minorHAnsi"/>
        </w:rPr>
        <w:t xml:space="preserve">Do ostatecznej informacji pokontrolnej oraz do pisemnego stanowiska wobec zgłoszonych zastrzeżeń nie przysługuje </w:t>
      </w:r>
      <w:r w:rsidR="004F2088" w:rsidRPr="00B17A54">
        <w:rPr>
          <w:rFonts w:cstheme="minorHAnsi"/>
        </w:rPr>
        <w:t>prawo do</w:t>
      </w:r>
      <w:r w:rsidRPr="00B17A54">
        <w:rPr>
          <w:rFonts w:cstheme="minorHAnsi"/>
        </w:rPr>
        <w:t xml:space="preserve"> złożenia zastrzeżeń.</w:t>
      </w:r>
    </w:p>
    <w:p w14:paraId="52B1880D" w14:textId="77777777" w:rsidR="002E211E" w:rsidRPr="00B17A54" w:rsidRDefault="002E211E" w:rsidP="00D938EE">
      <w:pPr>
        <w:pStyle w:val="Akapitzlist"/>
        <w:numPr>
          <w:ilvl w:val="0"/>
          <w:numId w:val="22"/>
        </w:numPr>
        <w:rPr>
          <w:rFonts w:cstheme="minorHAnsi"/>
        </w:rPr>
      </w:pPr>
      <w:r w:rsidRPr="00B17A54">
        <w:rPr>
          <w:rFonts w:cstheme="minorHAnsi"/>
        </w:rPr>
        <w:t xml:space="preserve">Beneficjent w wyznaczonym terminie informuje </w:t>
      </w:r>
      <w:r w:rsidR="00FB2D07" w:rsidRPr="00B17A54">
        <w:rPr>
          <w:rFonts w:cstheme="minorHAnsi"/>
        </w:rPr>
        <w:t>i</w:t>
      </w:r>
      <w:r w:rsidRPr="00B17A54">
        <w:rPr>
          <w:rFonts w:cstheme="minorHAnsi"/>
        </w:rPr>
        <w:t xml:space="preserve">nstytucję </w:t>
      </w:r>
      <w:r w:rsidR="00FB2D07" w:rsidRPr="00B17A54">
        <w:rPr>
          <w:rFonts w:cstheme="minorHAnsi"/>
        </w:rPr>
        <w:t>kontrolującą</w:t>
      </w:r>
      <w:r w:rsidRPr="00B17A54">
        <w:rPr>
          <w:rFonts w:cstheme="minorHAnsi"/>
        </w:rPr>
        <w:t xml:space="preserve"> o sposobie wykonania zaleceń pokontrolnych</w:t>
      </w:r>
      <w:r w:rsidR="00823E92" w:rsidRPr="00B17A54">
        <w:rPr>
          <w:rFonts w:cstheme="minorHAnsi"/>
        </w:rPr>
        <w:t>.</w:t>
      </w:r>
    </w:p>
    <w:p w14:paraId="7FBD3D1A" w14:textId="77777777" w:rsidR="0080212B" w:rsidRPr="00DD42DA" w:rsidRDefault="0080212B" w:rsidP="00D938EE">
      <w:pPr>
        <w:pStyle w:val="Akapitzlist"/>
        <w:numPr>
          <w:ilvl w:val="0"/>
          <w:numId w:val="22"/>
        </w:numPr>
        <w:rPr>
          <w:rFonts w:cstheme="minorHAnsi"/>
        </w:rPr>
      </w:pPr>
      <w:r w:rsidRPr="00B17A54">
        <w:rPr>
          <w:rFonts w:cstheme="minorHAnsi"/>
        </w:rPr>
        <w:t xml:space="preserve">Tryb kontroli został szczegółowo uregulowany w art. </w:t>
      </w:r>
      <w:r w:rsidRPr="00DD42DA">
        <w:rPr>
          <w:rFonts w:cstheme="minorHAnsi"/>
        </w:rPr>
        <w:t>24-27 ustawy wdrożeniowej.</w:t>
      </w:r>
    </w:p>
    <w:p w14:paraId="19DDFB3E" w14:textId="77777777" w:rsidR="00AB0C46" w:rsidRPr="00B17A54" w:rsidRDefault="00AB0C46" w:rsidP="00D938EE">
      <w:pPr>
        <w:pStyle w:val="Akapitzlist"/>
        <w:numPr>
          <w:ilvl w:val="0"/>
          <w:numId w:val="22"/>
        </w:numPr>
        <w:rPr>
          <w:rFonts w:cstheme="minorHAnsi"/>
          <w:bCs/>
        </w:rPr>
      </w:pPr>
      <w:r w:rsidRPr="00DD42DA">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DD42DA">
        <w:rPr>
          <w:rFonts w:cstheme="minorHAnsi"/>
          <w:bCs/>
        </w:rPr>
        <w:t xml:space="preserve"> </w:t>
      </w:r>
      <w:r w:rsidRPr="00DD42DA">
        <w:rPr>
          <w:rFonts w:cstheme="minorHAnsi"/>
          <w:bCs/>
        </w:rPr>
        <w:t>8 lub ust. 10 ustawy wdrożeniowej, w przypadku</w:t>
      </w:r>
      <w:r w:rsidRPr="00B17A54">
        <w:rPr>
          <w:rFonts w:cstheme="minorHAnsi"/>
          <w:bCs/>
        </w:rPr>
        <w:t xml:space="preserve"> późniejszego stwierdzenia jej wystąpienia.</w:t>
      </w:r>
    </w:p>
    <w:p w14:paraId="309B7987" w14:textId="77777777" w:rsidR="00DE335A" w:rsidRPr="00B17A54" w:rsidRDefault="00DE335A" w:rsidP="00F10EEF">
      <w:pPr>
        <w:spacing w:before="200" w:after="60"/>
        <w:jc w:val="center"/>
        <w:rPr>
          <w:rFonts w:ascii="Calibri" w:hAnsi="Calibri" w:cs="Arial"/>
          <w:b/>
        </w:rPr>
      </w:pPr>
      <w:r w:rsidRPr="00B17A54">
        <w:rPr>
          <w:rFonts w:ascii="Calibri" w:hAnsi="Calibri" w:cs="Arial"/>
          <w:b/>
        </w:rPr>
        <w:t xml:space="preserve">Informacje, wyjaśnienia </w:t>
      </w:r>
    </w:p>
    <w:p w14:paraId="57921079" w14:textId="77777777" w:rsidR="00DE335A" w:rsidRPr="00B17A54" w:rsidRDefault="00DE335A" w:rsidP="00DE335A">
      <w:pPr>
        <w:spacing w:after="60"/>
        <w:jc w:val="center"/>
        <w:rPr>
          <w:rFonts w:ascii="Calibri" w:hAnsi="Calibri" w:cs="Arial"/>
          <w:b/>
        </w:rPr>
      </w:pPr>
      <w:r w:rsidRPr="00B17A54">
        <w:rPr>
          <w:rFonts w:ascii="Calibri" w:hAnsi="Calibri" w:cs="Arial"/>
          <w:b/>
        </w:rPr>
        <w:t>§ 2</w:t>
      </w:r>
      <w:r w:rsidR="0086007E" w:rsidRPr="00B17A54">
        <w:rPr>
          <w:rFonts w:ascii="Calibri" w:hAnsi="Calibri" w:cs="Arial"/>
          <w:b/>
        </w:rPr>
        <w:t>4</w:t>
      </w:r>
    </w:p>
    <w:p w14:paraId="198EE965" w14:textId="77777777" w:rsidR="00DE335A" w:rsidRPr="00B17A54" w:rsidRDefault="00DE335A" w:rsidP="00C52572">
      <w:pPr>
        <w:numPr>
          <w:ilvl w:val="0"/>
          <w:numId w:val="74"/>
        </w:numPr>
        <w:ind w:left="357" w:hanging="357"/>
        <w:rPr>
          <w:rFonts w:ascii="Calibri" w:hAnsi="Calibri" w:cs="Arial"/>
        </w:rPr>
      </w:pPr>
      <w:r w:rsidRPr="00B17A54">
        <w:rPr>
          <w:rFonts w:ascii="Calibri" w:hAnsi="Calibri" w:cs="Arial"/>
        </w:rPr>
        <w:t xml:space="preserve">Beneficjent zobowiązuje się do przedstawiania na wezwanie Instytucji </w:t>
      </w:r>
      <w:r w:rsidR="003A55E0" w:rsidRPr="00B17A54">
        <w:rPr>
          <w:rFonts w:cstheme="minorHAnsi"/>
        </w:rPr>
        <w:t>Pośredniczą</w:t>
      </w:r>
      <w:r w:rsidRPr="00B17A54">
        <w:rPr>
          <w:rFonts w:ascii="Calibri" w:hAnsi="Calibri" w:cs="Arial"/>
        </w:rPr>
        <w:t>cej FEWiM 2021-2027 wszelkich informacji i wyjaśnień związanych z realizacją Projektu, w terminie określonym w wezwaniu, jednak nie krótszym niż 5 dni roboczych.</w:t>
      </w:r>
    </w:p>
    <w:p w14:paraId="1A9C8FB3" w14:textId="77777777" w:rsidR="00DE335A" w:rsidRPr="00B17A54" w:rsidRDefault="00DE335A" w:rsidP="00C52572">
      <w:pPr>
        <w:numPr>
          <w:ilvl w:val="0"/>
          <w:numId w:val="74"/>
        </w:numPr>
        <w:ind w:left="357" w:hanging="357"/>
        <w:rPr>
          <w:rFonts w:ascii="Calibri" w:hAnsi="Calibri" w:cs="Arial"/>
        </w:rPr>
      </w:pPr>
      <w:r w:rsidRPr="00B17A54">
        <w:rPr>
          <w:rFonts w:ascii="Calibri" w:hAnsi="Calibri" w:cs="Arial"/>
        </w:rPr>
        <w:t xml:space="preserve">Postanowienia </w:t>
      </w:r>
      <w:r w:rsidRPr="00B17A54">
        <w:rPr>
          <w:rFonts w:ascii="Calibri" w:hAnsi="Calibri" w:cs="Arial"/>
          <w:b/>
        </w:rPr>
        <w:t xml:space="preserve">ust. 1 </w:t>
      </w:r>
      <w:r w:rsidRPr="00B17A54">
        <w:rPr>
          <w:rFonts w:ascii="Calibri" w:hAnsi="Calibri" w:cs="Arial"/>
        </w:rPr>
        <w:t xml:space="preserve">stosuje się w okresie realizacji Projektu, o którym mowa w </w:t>
      </w:r>
      <w:r w:rsidRPr="00B17A54">
        <w:rPr>
          <w:rFonts w:ascii="Calibri" w:hAnsi="Calibri" w:cs="Arial"/>
          <w:b/>
        </w:rPr>
        <w:t>§</w:t>
      </w:r>
      <w:r w:rsidR="00D53658" w:rsidRPr="00B17A54">
        <w:rPr>
          <w:rFonts w:ascii="Calibri" w:hAnsi="Calibri" w:cs="Arial"/>
          <w:b/>
        </w:rPr>
        <w:t xml:space="preserve"> </w:t>
      </w:r>
      <w:r w:rsidRPr="00B17A54">
        <w:rPr>
          <w:rFonts w:ascii="Calibri" w:hAnsi="Calibri" w:cs="Arial"/>
          <w:b/>
        </w:rPr>
        <w:t>3</w:t>
      </w:r>
      <w:r w:rsidRPr="00B17A54">
        <w:rPr>
          <w:rFonts w:ascii="Calibri" w:hAnsi="Calibri" w:cs="Arial"/>
        </w:rPr>
        <w:t>,</w:t>
      </w:r>
      <w:r w:rsidRPr="00B17A54">
        <w:rPr>
          <w:rFonts w:ascii="Calibri" w:hAnsi="Calibri" w:cs="Arial"/>
          <w:b/>
        </w:rPr>
        <w:t xml:space="preserve"> </w:t>
      </w:r>
      <w:r w:rsidRPr="00B17A54">
        <w:rPr>
          <w:rFonts w:ascii="Calibri" w:hAnsi="Calibri" w:cs="Arial"/>
        </w:rPr>
        <w:t xml:space="preserve">oraz w okresie wskazanym w </w:t>
      </w:r>
      <w:r w:rsidR="00D53658" w:rsidRPr="00B17A54">
        <w:rPr>
          <w:rFonts w:ascii="Calibri" w:hAnsi="Calibri" w:cs="Arial"/>
          <w:b/>
        </w:rPr>
        <w:t>§ 27</w:t>
      </w:r>
      <w:r w:rsidRPr="00B17A54">
        <w:rPr>
          <w:rFonts w:ascii="Calibri" w:hAnsi="Calibri" w:cs="Arial"/>
          <w:b/>
        </w:rPr>
        <w:t>.</w:t>
      </w:r>
    </w:p>
    <w:p w14:paraId="03418EDD" w14:textId="36C65758" w:rsidR="00DE335A" w:rsidRPr="00B17A54" w:rsidRDefault="00DE335A" w:rsidP="00C52572">
      <w:pPr>
        <w:numPr>
          <w:ilvl w:val="0"/>
          <w:numId w:val="74"/>
        </w:numPr>
        <w:ind w:left="357" w:hanging="357"/>
        <w:rPr>
          <w:rFonts w:ascii="Calibri" w:hAnsi="Calibri" w:cs="Arial"/>
        </w:rPr>
      </w:pPr>
      <w:r w:rsidRPr="00B17A54">
        <w:rPr>
          <w:rFonts w:ascii="Calibri" w:hAnsi="Calibri" w:cs="Arial"/>
        </w:rPr>
        <w:t xml:space="preserve">Beneficjent jest zobowiązany do współpracy z podmiotami zewnętrznymi, realizującymi badanie ewaluacyjne na zlecenie Instytucji Zarządzającej FEWiM 2021-2027, lub innego podmiotu, który zawarł umowę lub porozumienie z Instytucją Zarządzającą FEWiM 2021-2027 na realizację ewaluacji lub realizuje badanie ewaluacyjne na podstawie </w:t>
      </w:r>
      <w:r w:rsidRPr="00B17A54">
        <w:rPr>
          <w:rFonts w:ascii="Calibri" w:hAnsi="Calibri" w:cs="Arial"/>
          <w:i/>
        </w:rPr>
        <w:t>Wytyczn</w:t>
      </w:r>
      <w:r w:rsidR="00EF3302" w:rsidRPr="00B17A54">
        <w:rPr>
          <w:rFonts w:ascii="Calibri" w:hAnsi="Calibri" w:cs="Arial"/>
          <w:i/>
        </w:rPr>
        <w:t>ych dotyczących</w:t>
      </w:r>
      <w:r w:rsidRPr="00B17A54">
        <w:rPr>
          <w:rFonts w:ascii="Calibri" w:hAnsi="Calibri" w:cs="Arial"/>
          <w:i/>
        </w:rPr>
        <w:t xml:space="preserve"> monitorowania postępu rzeczowego realizacji programów na lata 2021-2027 </w:t>
      </w:r>
      <w:r w:rsidRPr="00B17A54">
        <w:rPr>
          <w:rFonts w:ascii="Calibri" w:hAnsi="Calibri" w:cs="Arial"/>
        </w:rPr>
        <w:t xml:space="preserve">lub </w:t>
      </w:r>
      <w:r w:rsidRPr="00B17A54">
        <w:rPr>
          <w:rFonts w:ascii="Calibri" w:hAnsi="Calibri" w:cs="Arial"/>
          <w:i/>
        </w:rPr>
        <w:t>Wytyczn</w:t>
      </w:r>
      <w:r w:rsidR="00EF3302" w:rsidRPr="00B17A54">
        <w:rPr>
          <w:rFonts w:ascii="Calibri" w:hAnsi="Calibri" w:cs="Arial"/>
          <w:i/>
        </w:rPr>
        <w:t>ych dotyczących</w:t>
      </w:r>
      <w:r w:rsidRPr="00B17A54">
        <w:rPr>
          <w:rFonts w:ascii="Calibri" w:hAnsi="Calibri" w:cs="Arial"/>
          <w:i/>
        </w:rPr>
        <w:t xml:space="preserve"> ewaluacji polityki spójności na lata 2021-2027</w:t>
      </w:r>
      <w:r w:rsidRPr="00B17A54">
        <w:rPr>
          <w:rFonts w:ascii="Calibri" w:hAnsi="Calibri" w:cs="Arial"/>
        </w:rPr>
        <w:t>. Beneficjent jest zobowiązany każdorazowo</w:t>
      </w:r>
      <w:r w:rsidR="003039E8">
        <w:rPr>
          <w:rFonts w:ascii="Calibri" w:hAnsi="Calibri" w:cs="Arial"/>
        </w:rPr>
        <w:t>,</w:t>
      </w:r>
      <w:r w:rsidRPr="00B17A54">
        <w:rPr>
          <w:rFonts w:ascii="Calibri" w:hAnsi="Calibri" w:cs="Arial"/>
        </w:rPr>
        <w:t xml:space="preserve"> na wniosek tych podmiotów, </w:t>
      </w:r>
      <w:r w:rsidR="003039E8">
        <w:rPr>
          <w:rFonts w:ascii="Calibri" w:hAnsi="Calibri" w:cs="Arial"/>
        </w:rPr>
        <w:t xml:space="preserve">do przekazywania </w:t>
      </w:r>
      <w:r w:rsidRPr="00B17A54">
        <w:rPr>
          <w:rFonts w:ascii="Calibri" w:hAnsi="Calibri" w:cs="Arial"/>
        </w:rPr>
        <w:t xml:space="preserve">dokumentów i </w:t>
      </w:r>
      <w:r w:rsidR="003039E8">
        <w:rPr>
          <w:rFonts w:ascii="Calibri" w:hAnsi="Calibri" w:cs="Arial"/>
        </w:rPr>
        <w:t xml:space="preserve">udzielania </w:t>
      </w:r>
      <w:r w:rsidRPr="00B17A54">
        <w:rPr>
          <w:rFonts w:ascii="Calibri" w:hAnsi="Calibri" w:cs="Arial"/>
        </w:rPr>
        <w:t>informacji na temat realizacji Projektu, niezbędnych do przeprowadzenia badania ewaluacyjnego.</w:t>
      </w:r>
    </w:p>
    <w:p w14:paraId="2B941300" w14:textId="77777777" w:rsidR="00DE335A" w:rsidRPr="00B17A54" w:rsidRDefault="00DE335A" w:rsidP="00F10EEF">
      <w:pPr>
        <w:keepNext/>
        <w:spacing w:before="200" w:after="60"/>
        <w:jc w:val="center"/>
        <w:rPr>
          <w:rFonts w:ascii="Calibri" w:hAnsi="Calibri" w:cs="Arial"/>
          <w:b/>
        </w:rPr>
      </w:pPr>
      <w:r w:rsidRPr="00B17A54">
        <w:rPr>
          <w:rFonts w:ascii="Calibri" w:hAnsi="Calibri" w:cs="Arial"/>
          <w:b/>
        </w:rPr>
        <w:lastRenderedPageBreak/>
        <w:t>Udzielanie zamówień w ramach Projektu</w:t>
      </w:r>
    </w:p>
    <w:p w14:paraId="6AA9C3E6" w14:textId="77777777" w:rsidR="00DE335A" w:rsidRPr="00B17A54" w:rsidRDefault="00DE335A" w:rsidP="004C6CB0">
      <w:pPr>
        <w:keepNext/>
        <w:jc w:val="center"/>
        <w:rPr>
          <w:rFonts w:ascii="Calibri" w:hAnsi="Calibri" w:cs="Arial"/>
          <w:b/>
        </w:rPr>
      </w:pPr>
      <w:r w:rsidRPr="00B17A54">
        <w:rPr>
          <w:rFonts w:ascii="Calibri" w:hAnsi="Calibri" w:cs="Arial"/>
          <w:b/>
        </w:rPr>
        <w:t>§ 2</w:t>
      </w:r>
      <w:r w:rsidR="0086007E" w:rsidRPr="00B17A54">
        <w:rPr>
          <w:rFonts w:ascii="Calibri" w:hAnsi="Calibri" w:cs="Arial"/>
          <w:b/>
        </w:rPr>
        <w:t>5</w:t>
      </w:r>
      <w:r w:rsidRPr="00B17A54">
        <w:rPr>
          <w:rStyle w:val="Odwoanieprzypisudolnego"/>
          <w:rFonts w:ascii="Calibri" w:hAnsi="Calibri"/>
          <w:b/>
        </w:rPr>
        <w:footnoteReference w:id="67"/>
      </w:r>
    </w:p>
    <w:p w14:paraId="0DCD4881" w14:textId="333B7AF4" w:rsidR="00F109FD" w:rsidRPr="00A604EB" w:rsidRDefault="00DE335A" w:rsidP="003B3103">
      <w:pPr>
        <w:pStyle w:val="Akapitzlist"/>
        <w:numPr>
          <w:ilvl w:val="0"/>
          <w:numId w:val="75"/>
        </w:numPr>
        <w:tabs>
          <w:tab w:val="clear" w:pos="360"/>
          <w:tab w:val="num" w:pos="426"/>
        </w:tabs>
        <w:ind w:left="357" w:hanging="357"/>
      </w:pPr>
      <w:r w:rsidRPr="00B17A54">
        <w:rPr>
          <w:rFonts w:ascii="Calibri" w:hAnsi="Calibri" w:cs="Arial"/>
          <w:szCs w:val="22"/>
        </w:rPr>
        <w:t xml:space="preserve">Beneficjent udziela zamówień w ramach Projektu zgodnie z </w:t>
      </w:r>
      <w:r w:rsidR="000C4864" w:rsidRPr="00B17A54">
        <w:rPr>
          <w:rFonts w:ascii="Calibri" w:hAnsi="Calibri" w:cs="Arial"/>
          <w:i/>
          <w:szCs w:val="22"/>
        </w:rPr>
        <w:t>u</w:t>
      </w:r>
      <w:r w:rsidRPr="00B17A54">
        <w:rPr>
          <w:rFonts w:ascii="Calibri" w:hAnsi="Calibri" w:cs="Arial"/>
          <w:i/>
          <w:szCs w:val="22"/>
        </w:rPr>
        <w:t>stawą Prawo zamówień publicznych</w:t>
      </w:r>
      <w:r w:rsidRPr="00B17A54">
        <w:rPr>
          <w:rFonts w:ascii="Calibri" w:hAnsi="Calibri" w:cs="Arial"/>
          <w:szCs w:val="22"/>
        </w:rPr>
        <w:t xml:space="preserve"> albo zasadą konkurencyjności na warunkach określonych w </w:t>
      </w:r>
      <w:r w:rsidRPr="00B17A54">
        <w:rPr>
          <w:rFonts w:ascii="Calibri" w:hAnsi="Calibri" w:cs="Arial"/>
          <w:i/>
          <w:szCs w:val="22"/>
        </w:rPr>
        <w:t>Wytycznych dotyczących kwalifikowalności wydatków na lata 2021-2027</w:t>
      </w:r>
      <w:r w:rsidRPr="00B17A54">
        <w:rPr>
          <w:rFonts w:ascii="Calibri" w:hAnsi="Calibri" w:cs="Arial"/>
          <w:szCs w:val="22"/>
        </w:rPr>
        <w:t xml:space="preserve">, w szczególności zobowiązuje się do upubliczniania zapytań </w:t>
      </w:r>
      <w:r w:rsidRPr="00A604EB">
        <w:rPr>
          <w:rFonts w:ascii="Calibri" w:hAnsi="Calibri" w:cs="Arial"/>
          <w:szCs w:val="22"/>
        </w:rPr>
        <w:t xml:space="preserve">ofertowych </w:t>
      </w:r>
      <w:bookmarkStart w:id="3" w:name="_Hlk122425022"/>
      <w:r w:rsidRPr="00A604EB">
        <w:rPr>
          <w:rFonts w:ascii="Calibri" w:hAnsi="Calibri" w:cs="Arial"/>
          <w:szCs w:val="22"/>
        </w:rPr>
        <w:t>za pośrednictwem Bazy Konkurencyjności 2021 (BK2021)</w:t>
      </w:r>
      <w:bookmarkEnd w:id="3"/>
      <w:r w:rsidRPr="00A604EB">
        <w:rPr>
          <w:rFonts w:ascii="Calibri" w:hAnsi="Calibri" w:cs="Arial"/>
          <w:szCs w:val="22"/>
        </w:rPr>
        <w:t xml:space="preserve"> w przypadkach określonych w ww. </w:t>
      </w:r>
      <w:r w:rsidRPr="00A604EB">
        <w:rPr>
          <w:rFonts w:ascii="Calibri" w:hAnsi="Calibri" w:cs="Arial"/>
          <w:i/>
          <w:szCs w:val="22"/>
        </w:rPr>
        <w:t>Wytycznych</w:t>
      </w:r>
      <w:r w:rsidRPr="00A604EB">
        <w:rPr>
          <w:rFonts w:ascii="Calibri" w:hAnsi="Calibri" w:cs="Arial"/>
          <w:szCs w:val="22"/>
        </w:rPr>
        <w:t xml:space="preserve">. </w:t>
      </w:r>
    </w:p>
    <w:p w14:paraId="4BB7BF87" w14:textId="77777777" w:rsidR="003B3103" w:rsidRPr="00D524A6" w:rsidRDefault="003B3103" w:rsidP="003B3103">
      <w:pPr>
        <w:pStyle w:val="Akapitzlist"/>
        <w:numPr>
          <w:ilvl w:val="0"/>
          <w:numId w:val="75"/>
        </w:numPr>
        <w:contextualSpacing/>
        <w:rPr>
          <w:rFonts w:ascii="Calibri" w:hAnsi="Calibri" w:cs="Arial"/>
        </w:rPr>
      </w:pPr>
      <w:r w:rsidRPr="00B83143">
        <w:rPr>
          <w:rFonts w:ascii="Calibri" w:hAnsi="Calibri" w:cs="Arial"/>
        </w:rPr>
        <w:t>Przy udzielaniu zamówień Beneficjent zobowiązany jest stosować preferencje dla podmiotów ekonomii społecznej,</w:t>
      </w:r>
      <w:r w:rsidRPr="00B83143">
        <w:rPr>
          <w:rFonts w:ascii="Calibri" w:eastAsia="Calibri" w:hAnsi="Calibri"/>
          <w:iCs/>
          <w:lang w:eastAsia="en-US"/>
        </w:rPr>
        <w:t xml:space="preserve"> o których mowa w art. 2 pkt 5</w:t>
      </w:r>
      <w:r w:rsidRPr="00D524A6">
        <w:rPr>
          <w:rFonts w:ascii="Calibri" w:eastAsia="Calibri" w:hAnsi="Calibri"/>
          <w:i/>
          <w:iCs/>
          <w:lang w:eastAsia="en-US"/>
        </w:rPr>
        <w:t xml:space="preserve"> ustawy z dnia 5 sierpnia 2022 r. o ekonomii społecznej. </w:t>
      </w:r>
      <w:r w:rsidRPr="00D524A6">
        <w:rPr>
          <w:rFonts w:ascii="Calibri" w:hAnsi="Calibri" w:cs="Arial"/>
        </w:rPr>
        <w:t>Preferencje mogą być realizowane m.in. poprzez:</w:t>
      </w:r>
    </w:p>
    <w:p w14:paraId="16ABD820" w14:textId="1CCF6AC0" w:rsidR="005666E5" w:rsidRDefault="003B3103" w:rsidP="00B72DA2">
      <w:pPr>
        <w:pStyle w:val="Akapitzlist"/>
        <w:numPr>
          <w:ilvl w:val="0"/>
          <w:numId w:val="98"/>
        </w:numPr>
        <w:ind w:left="714" w:hanging="357"/>
        <w:contextualSpacing/>
        <w:rPr>
          <w:rFonts w:ascii="Calibri" w:hAnsi="Calibri" w:cs="Arial"/>
          <w:szCs w:val="22"/>
        </w:rPr>
      </w:pPr>
      <w:r w:rsidRPr="00406391">
        <w:rPr>
          <w:rFonts w:ascii="Calibri" w:hAnsi="Calibri" w:cs="Arial"/>
          <w:szCs w:val="22"/>
        </w:rPr>
        <w:t xml:space="preserve">zlecanie zadań na zasadach określonych w </w:t>
      </w:r>
      <w:r w:rsidRPr="00B83143">
        <w:rPr>
          <w:rFonts w:ascii="Calibri" w:hAnsi="Calibri" w:cs="Arial"/>
          <w:i/>
          <w:szCs w:val="22"/>
        </w:rPr>
        <w:t>ustawie z dnia 24 kwietnia 2003 r. o działalności pożytku publicznego i o wolontariacie</w:t>
      </w:r>
      <w:r w:rsidRPr="00406391">
        <w:rPr>
          <w:rFonts w:ascii="Calibri" w:hAnsi="Calibri" w:cs="Arial"/>
          <w:szCs w:val="22"/>
        </w:rPr>
        <w:t xml:space="preserve"> lub stosowani</w:t>
      </w:r>
      <w:r>
        <w:rPr>
          <w:rFonts w:ascii="Calibri" w:hAnsi="Calibri" w:cs="Arial"/>
          <w:szCs w:val="22"/>
        </w:rPr>
        <w:t>a</w:t>
      </w:r>
      <w:r w:rsidRPr="00406391">
        <w:rPr>
          <w:rFonts w:ascii="Calibri" w:hAnsi="Calibri" w:cs="Arial"/>
          <w:szCs w:val="22"/>
        </w:rPr>
        <w:t xml:space="preserve"> innych przewidzianych prawem trybów, w tym z ustawy</w:t>
      </w:r>
      <w:r>
        <w:rPr>
          <w:rFonts w:ascii="Calibri" w:hAnsi="Calibri" w:cs="Arial"/>
          <w:szCs w:val="22"/>
        </w:rPr>
        <w:t xml:space="preserve"> </w:t>
      </w:r>
      <w:r w:rsidRPr="00B83143">
        <w:rPr>
          <w:i/>
          <w:iCs/>
        </w:rPr>
        <w:t>z dnia 5 sierpnia 2022 r.</w:t>
      </w:r>
      <w:r w:rsidRPr="00B83143">
        <w:rPr>
          <w:rFonts w:ascii="Calibri" w:hAnsi="Calibri" w:cs="Arial"/>
          <w:i/>
          <w:szCs w:val="22"/>
        </w:rPr>
        <w:t xml:space="preserve"> o ekonomii społecznej</w:t>
      </w:r>
      <w:r w:rsidRPr="00406391">
        <w:rPr>
          <w:rFonts w:ascii="Calibri" w:hAnsi="Calibri" w:cs="Arial"/>
          <w:szCs w:val="22"/>
        </w:rPr>
        <w:t xml:space="preserve"> czy </w:t>
      </w:r>
      <w:r w:rsidRPr="00B83143">
        <w:rPr>
          <w:rFonts w:ascii="Calibri" w:hAnsi="Calibri" w:cs="Arial"/>
          <w:i/>
          <w:szCs w:val="22"/>
        </w:rPr>
        <w:t xml:space="preserve">ustawy </w:t>
      </w:r>
      <w:r w:rsidRPr="00B83143">
        <w:rPr>
          <w:i/>
          <w:iCs/>
        </w:rPr>
        <w:t>z dnia 27 kwietnia 2006 r.</w:t>
      </w:r>
      <w:r w:rsidRPr="00B83143">
        <w:rPr>
          <w:rFonts w:ascii="Calibri" w:hAnsi="Calibri" w:cs="Arial"/>
          <w:i/>
          <w:szCs w:val="22"/>
        </w:rPr>
        <w:t xml:space="preserve"> o spółdzielniach socjalnych</w:t>
      </w:r>
      <w:r w:rsidRPr="00406391">
        <w:rPr>
          <w:rFonts w:ascii="Calibri" w:hAnsi="Calibri" w:cs="Arial"/>
          <w:szCs w:val="22"/>
        </w:rPr>
        <w:t>,</w:t>
      </w:r>
    </w:p>
    <w:p w14:paraId="0F647730" w14:textId="1CBCEBB9" w:rsidR="003B3103" w:rsidRPr="003B3103" w:rsidRDefault="003B3103" w:rsidP="00B72DA2">
      <w:pPr>
        <w:pStyle w:val="Akapitzlist"/>
        <w:numPr>
          <w:ilvl w:val="0"/>
          <w:numId w:val="98"/>
        </w:numPr>
        <w:ind w:left="714" w:hanging="357"/>
        <w:contextualSpacing/>
        <w:rPr>
          <w:rFonts w:ascii="Calibri" w:hAnsi="Calibri" w:cs="Arial"/>
          <w:szCs w:val="22"/>
        </w:rPr>
      </w:pPr>
      <w:r w:rsidRPr="00D524A6">
        <w:rPr>
          <w:rFonts w:ascii="Calibri" w:hAnsi="Calibri" w:cs="Arial"/>
          <w:szCs w:val="22"/>
        </w:rPr>
        <w:t xml:space="preserve">zlecanie zadań na podstawie </w:t>
      </w:r>
      <w:r w:rsidRPr="00B83143">
        <w:rPr>
          <w:rFonts w:ascii="Calibri" w:hAnsi="Calibri" w:cs="Arial"/>
          <w:i/>
          <w:szCs w:val="22"/>
        </w:rPr>
        <w:t>ustawy Prawo zamówień publicznych</w:t>
      </w:r>
      <w:r w:rsidRPr="00D524A6">
        <w:rPr>
          <w:rFonts w:ascii="Calibri" w:hAnsi="Calibri" w:cs="Arial"/>
          <w:szCs w:val="22"/>
        </w:rPr>
        <w:t xml:space="preserve"> z wykorzystaniem klauzul społecznych</w:t>
      </w:r>
      <w:r>
        <w:rPr>
          <w:rFonts w:ascii="Calibri" w:hAnsi="Calibri" w:cs="Arial"/>
          <w:szCs w:val="22"/>
        </w:rPr>
        <w:t>.</w:t>
      </w:r>
    </w:p>
    <w:p w14:paraId="7DC541AA" w14:textId="176D4504" w:rsidR="00DE335A" w:rsidRPr="00B17A54" w:rsidRDefault="00DE335A" w:rsidP="003B3103">
      <w:pPr>
        <w:pStyle w:val="Akapitzlist"/>
        <w:numPr>
          <w:ilvl w:val="0"/>
          <w:numId w:val="75"/>
        </w:numPr>
        <w:tabs>
          <w:tab w:val="clear" w:pos="360"/>
          <w:tab w:val="num" w:pos="426"/>
        </w:tabs>
        <w:ind w:left="357" w:hanging="357"/>
        <w:rPr>
          <w:rFonts w:ascii="Calibri" w:hAnsi="Calibri" w:cs="Arial"/>
          <w:szCs w:val="22"/>
        </w:rPr>
      </w:pPr>
      <w:r w:rsidRPr="00A604EB">
        <w:rPr>
          <w:rFonts w:ascii="Calibri" w:hAnsi="Calibri" w:cs="Arial"/>
        </w:rPr>
        <w:t xml:space="preserve">Instytucja </w:t>
      </w:r>
      <w:r w:rsidR="00071286" w:rsidRPr="00A604EB">
        <w:rPr>
          <w:rFonts w:ascii="Calibri" w:hAnsi="Calibri" w:cs="Arial"/>
        </w:rPr>
        <w:t>Pośredniczą</w:t>
      </w:r>
      <w:r w:rsidRPr="00A604EB">
        <w:rPr>
          <w:rFonts w:ascii="Calibri" w:hAnsi="Calibri" w:cs="Arial"/>
        </w:rPr>
        <w:t>ca</w:t>
      </w:r>
      <w:r w:rsidRPr="00B17A54">
        <w:rPr>
          <w:rFonts w:ascii="Calibri" w:hAnsi="Calibri" w:cs="Arial"/>
        </w:rPr>
        <w:t xml:space="preserve"> FEWiM 2021-2027 w przypadku stwierdzenia naruszenia przez Beneficjenta zapisów </w:t>
      </w:r>
      <w:r w:rsidRPr="00B17A54">
        <w:rPr>
          <w:rFonts w:ascii="Calibri" w:hAnsi="Calibri" w:cs="Arial"/>
          <w:b/>
        </w:rPr>
        <w:t>ust. 1</w:t>
      </w:r>
      <w:r w:rsidRPr="00B17A54">
        <w:rPr>
          <w:rFonts w:ascii="Calibri" w:hAnsi="Calibri" w:cs="Arial"/>
        </w:rPr>
        <w:t xml:space="preserve"> </w:t>
      </w:r>
      <w:r w:rsidR="00604C30" w:rsidRPr="00B17A54">
        <w:rPr>
          <w:rFonts w:ascii="Calibri" w:hAnsi="Calibri" w:cs="Arial"/>
        </w:rPr>
        <w:t>dokonuje</w:t>
      </w:r>
      <w:r w:rsidRPr="00B17A54">
        <w:rPr>
          <w:rFonts w:ascii="Calibri" w:hAnsi="Calibri" w:cs="Arial"/>
        </w:rPr>
        <w:t xml:space="preserve"> korekt finansowych, zgodnie </w:t>
      </w:r>
      <w:r w:rsidR="000C4864" w:rsidRPr="001C7B59">
        <w:rPr>
          <w:rFonts w:ascii="Calibri" w:hAnsi="Calibri" w:cs="Arial"/>
        </w:rPr>
        <w:t xml:space="preserve">z </w:t>
      </w:r>
      <w:r w:rsidR="00604C30" w:rsidRPr="001C7B59">
        <w:rPr>
          <w:rFonts w:ascii="Calibri" w:hAnsi="Calibri" w:cs="Arial"/>
        </w:rPr>
        <w:t>art. 26 ustawy wdrożeniowej</w:t>
      </w:r>
      <w:r w:rsidR="00604C30" w:rsidRPr="00B17A54">
        <w:rPr>
          <w:rFonts w:ascii="Calibri" w:hAnsi="Calibri" w:cs="Arial"/>
        </w:rPr>
        <w:t xml:space="preserve"> oraz </w:t>
      </w:r>
      <w:r w:rsidR="000C4864" w:rsidRPr="00B17A54">
        <w:rPr>
          <w:rFonts w:ascii="Calibri" w:hAnsi="Calibri" w:cs="Arial"/>
          <w:i/>
        </w:rPr>
        <w:t xml:space="preserve">Wytycznymi dotyczącymi sposobu korygowania </w:t>
      </w:r>
      <w:r w:rsidR="003B3103">
        <w:rPr>
          <w:rFonts w:ascii="Calibri" w:hAnsi="Calibri" w:cs="Arial"/>
          <w:i/>
        </w:rPr>
        <w:t>nieprawidłowości</w:t>
      </w:r>
      <w:r w:rsidR="000C4864" w:rsidRPr="00B17A54">
        <w:rPr>
          <w:rFonts w:ascii="Calibri" w:hAnsi="Calibri" w:cs="Arial"/>
          <w:i/>
        </w:rPr>
        <w:t xml:space="preserve"> na lata 2021-2027</w:t>
      </w:r>
      <w:r w:rsidR="000C4864" w:rsidRPr="00B17A54">
        <w:rPr>
          <w:rFonts w:ascii="Calibri" w:hAnsi="Calibri" w:cs="Arial"/>
        </w:rPr>
        <w:t xml:space="preserve">, zamieszczonymi na </w:t>
      </w:r>
      <w:r w:rsidR="00C63A19" w:rsidRPr="00B17A54">
        <w:rPr>
          <w:rFonts w:ascii="Calibri" w:hAnsi="Calibri" w:cs="Arial"/>
        </w:rPr>
        <w:t>stronie internetowej</w:t>
      </w:r>
      <w:r w:rsidR="003754B1" w:rsidRPr="00B17A54">
        <w:rPr>
          <w:rFonts w:ascii="Calibri" w:hAnsi="Calibri" w:cs="Arial"/>
        </w:rPr>
        <w:t xml:space="preserve"> Programu.</w:t>
      </w:r>
    </w:p>
    <w:p w14:paraId="13751850" w14:textId="77777777" w:rsidR="00DE335A" w:rsidRPr="00B17A54" w:rsidRDefault="00DE335A" w:rsidP="004A5CEC">
      <w:pPr>
        <w:numPr>
          <w:ilvl w:val="0"/>
          <w:numId w:val="75"/>
        </w:numPr>
        <w:tabs>
          <w:tab w:val="clear" w:pos="360"/>
          <w:tab w:val="num" w:pos="426"/>
        </w:tabs>
        <w:ind w:left="357" w:hanging="357"/>
        <w:rPr>
          <w:rFonts w:ascii="Calibri" w:hAnsi="Calibri" w:cs="Arial"/>
        </w:rPr>
      </w:pPr>
      <w:r w:rsidRPr="00B17A54">
        <w:rPr>
          <w:rFonts w:ascii="Calibri" w:hAnsi="Calibri" w:cs="Arial"/>
        </w:rPr>
        <w:t xml:space="preserve">Za nienależyte wykonanie zamówień, o których mowa w </w:t>
      </w:r>
      <w:r w:rsidRPr="00B17A54">
        <w:rPr>
          <w:rFonts w:ascii="Calibri" w:hAnsi="Calibri" w:cs="Arial"/>
          <w:b/>
        </w:rPr>
        <w:t>ust. 1</w:t>
      </w:r>
      <w:r w:rsidRPr="00B17A54">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w:t>
      </w:r>
      <w:r w:rsidR="00071286" w:rsidRPr="00B17A54">
        <w:rPr>
          <w:rFonts w:ascii="Calibri" w:hAnsi="Calibri" w:cs="Arial"/>
        </w:rPr>
        <w:t>Pośredniczą</w:t>
      </w:r>
      <w:r w:rsidRPr="00B17A54">
        <w:rPr>
          <w:rFonts w:ascii="Calibri" w:hAnsi="Calibri" w:cs="Arial"/>
        </w:rPr>
        <w:t>ca FEWiM 2021-2027 może uznać część wydatków związanych z tym zamówieniem za niekwalifikowalne.</w:t>
      </w:r>
    </w:p>
    <w:p w14:paraId="3F3783ED" w14:textId="77777777" w:rsidR="00DE335A" w:rsidRPr="00B17A54" w:rsidRDefault="00DE335A" w:rsidP="00F10EEF">
      <w:pPr>
        <w:tabs>
          <w:tab w:val="left" w:pos="0"/>
          <w:tab w:val="left" w:pos="4294"/>
        </w:tabs>
        <w:spacing w:before="200" w:after="60"/>
        <w:jc w:val="center"/>
        <w:rPr>
          <w:rFonts w:ascii="Calibri" w:hAnsi="Calibri" w:cs="Arial"/>
          <w:b/>
        </w:rPr>
      </w:pPr>
      <w:r w:rsidRPr="00B17A54">
        <w:rPr>
          <w:rFonts w:ascii="Calibri" w:hAnsi="Calibri" w:cs="Arial"/>
          <w:b/>
        </w:rPr>
        <w:t>Prawa autorskie</w:t>
      </w:r>
    </w:p>
    <w:p w14:paraId="4FCCEBF2" w14:textId="77777777" w:rsidR="00DE335A" w:rsidRPr="00B17A54" w:rsidRDefault="00DE335A" w:rsidP="00776EBF">
      <w:pPr>
        <w:tabs>
          <w:tab w:val="left" w:pos="0"/>
          <w:tab w:val="left" w:pos="4294"/>
        </w:tabs>
        <w:spacing w:after="60"/>
        <w:jc w:val="center"/>
        <w:rPr>
          <w:rFonts w:ascii="Calibri" w:hAnsi="Calibri" w:cs="Arial"/>
          <w:b/>
        </w:rPr>
      </w:pPr>
      <w:r w:rsidRPr="00B17A54">
        <w:rPr>
          <w:rFonts w:ascii="Calibri" w:hAnsi="Calibri" w:cs="Arial"/>
          <w:b/>
        </w:rPr>
        <w:t>§ 2</w:t>
      </w:r>
      <w:r w:rsidR="0086007E" w:rsidRPr="00B17A54">
        <w:rPr>
          <w:rFonts w:ascii="Calibri" w:hAnsi="Calibri" w:cs="Arial"/>
          <w:b/>
        </w:rPr>
        <w:t>6</w:t>
      </w:r>
    </w:p>
    <w:p w14:paraId="03847C62" w14:textId="77777777" w:rsidR="00DE335A" w:rsidRPr="00B17A54" w:rsidRDefault="00DE335A" w:rsidP="004A5CEC">
      <w:pPr>
        <w:numPr>
          <w:ilvl w:val="0"/>
          <w:numId w:val="76"/>
        </w:numPr>
        <w:tabs>
          <w:tab w:val="left" w:pos="142"/>
          <w:tab w:val="left" w:pos="426"/>
        </w:tabs>
        <w:ind w:left="357" w:hanging="357"/>
        <w:rPr>
          <w:rFonts w:ascii="Calibri" w:hAnsi="Calibri" w:cs="Arial"/>
        </w:rPr>
      </w:pPr>
      <w:r w:rsidRPr="00B17A54">
        <w:rPr>
          <w:rFonts w:ascii="Calibri" w:hAnsi="Calibri" w:cs="Arial"/>
        </w:rPr>
        <w:t xml:space="preserve">Beneficjent zobowiązuje się do zawarcia z Instytucją </w:t>
      </w:r>
      <w:r w:rsidR="00071286" w:rsidRPr="00B17A54">
        <w:rPr>
          <w:rFonts w:ascii="Calibri" w:hAnsi="Calibri" w:cs="Arial"/>
        </w:rPr>
        <w:t>Pośredniczą</w:t>
      </w:r>
      <w:r w:rsidRPr="00B17A54">
        <w:rPr>
          <w:rFonts w:ascii="Calibri" w:hAnsi="Calibri" w:cs="Arial"/>
        </w:rPr>
        <w:t xml:space="preserve">cą FEWiM 2021-2027 odrębnej umowy przeniesienia autorskich praw majątkowych do utworów wytworzonych w ramach Projektu łącznie z udzieleniem wyłącznego prawa do zezwalania na wykonywanie zależnego prawa autorskiego, obejmującej jednocześnie udzielenie licencji przez Instytucję </w:t>
      </w:r>
      <w:r w:rsidR="00071286" w:rsidRPr="00B17A54">
        <w:rPr>
          <w:rFonts w:ascii="Calibri" w:hAnsi="Calibri" w:cs="Arial"/>
        </w:rPr>
        <w:t>Pośredniczą</w:t>
      </w:r>
      <w:r w:rsidRPr="00B17A54">
        <w:rPr>
          <w:rFonts w:ascii="Calibri" w:hAnsi="Calibri" w:cs="Arial"/>
        </w:rPr>
        <w:t xml:space="preserve">cą FEWiM 2021-2027 na rzecz Beneficjenta w celu korzystania z ww. utworów. </w:t>
      </w:r>
      <w:r w:rsidRPr="00B17A54">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w:t>
      </w:r>
      <w:r w:rsidR="00071286" w:rsidRPr="00B17A54">
        <w:rPr>
          <w:rFonts w:ascii="Calibri" w:hAnsi="Calibri" w:cs="Arial"/>
        </w:rPr>
        <w:t>Pośredniczą</w:t>
      </w:r>
      <w:r w:rsidRPr="00B17A54">
        <w:rPr>
          <w:rFonts w:ascii="Calibri" w:hAnsi="Calibri"/>
        </w:rPr>
        <w:t xml:space="preserve">cą FEWiM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B17A54">
        <w:rPr>
          <w:rFonts w:ascii="Calibri" w:hAnsi="Calibri" w:cs="Arial"/>
        </w:rPr>
        <w:t xml:space="preserve">Umowa, o której mowa w zdaniu pierwszym, zawierana jest na pisemny wniosek Instytucji </w:t>
      </w:r>
      <w:r w:rsidR="00071286" w:rsidRPr="00B17A54">
        <w:rPr>
          <w:rFonts w:ascii="Calibri" w:hAnsi="Calibri" w:cs="Arial"/>
        </w:rPr>
        <w:t>Pośredniczą</w:t>
      </w:r>
      <w:r w:rsidRPr="00B17A54">
        <w:rPr>
          <w:rFonts w:ascii="Calibri" w:hAnsi="Calibri" w:cs="Arial"/>
        </w:rPr>
        <w:t>cej FEWiM 2021-2027 w ramach przyznanej Beneficjentowi kwoty dofinansowania.</w:t>
      </w:r>
    </w:p>
    <w:p w14:paraId="0CA46A6F" w14:textId="77777777" w:rsidR="00DE335A" w:rsidRPr="00B17A54" w:rsidRDefault="00DE335A" w:rsidP="004A5CEC">
      <w:pPr>
        <w:numPr>
          <w:ilvl w:val="0"/>
          <w:numId w:val="76"/>
        </w:numPr>
        <w:tabs>
          <w:tab w:val="left" w:pos="142"/>
          <w:tab w:val="left" w:pos="426"/>
        </w:tabs>
        <w:ind w:left="357" w:hanging="357"/>
        <w:rPr>
          <w:rFonts w:ascii="Calibri" w:hAnsi="Calibri"/>
        </w:rPr>
      </w:pPr>
      <w:r w:rsidRPr="00B17A54">
        <w:rPr>
          <w:rFonts w:ascii="Calibri" w:hAnsi="Calibri"/>
        </w:rPr>
        <w:lastRenderedPageBreak/>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1A93EBF5" w14:textId="77777777" w:rsidR="00DE335A" w:rsidRPr="00B17A54" w:rsidRDefault="00DE335A" w:rsidP="004A5CEC">
      <w:pPr>
        <w:numPr>
          <w:ilvl w:val="0"/>
          <w:numId w:val="76"/>
        </w:numPr>
        <w:tabs>
          <w:tab w:val="left" w:pos="142"/>
          <w:tab w:val="left" w:pos="426"/>
        </w:tabs>
        <w:ind w:left="357" w:hanging="357"/>
        <w:rPr>
          <w:rFonts w:ascii="Calibri" w:hAnsi="Calibri" w:cs="Arial"/>
        </w:rPr>
      </w:pPr>
      <w:r w:rsidRPr="00B17A54">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w:t>
      </w:r>
      <w:r w:rsidR="00071286" w:rsidRPr="00B17A54">
        <w:rPr>
          <w:rFonts w:ascii="Calibri" w:hAnsi="Calibri" w:cs="Arial"/>
        </w:rPr>
        <w:t>Pośredniczą</w:t>
      </w:r>
      <w:r w:rsidRPr="00B17A54">
        <w:rPr>
          <w:rFonts w:ascii="Calibri" w:hAnsi="Calibri" w:cs="Arial"/>
        </w:rPr>
        <w:t>cą FEWiM 2021-2027.</w:t>
      </w:r>
    </w:p>
    <w:p w14:paraId="37CFE25B" w14:textId="77777777" w:rsidR="00DE335A" w:rsidRPr="00B17A54" w:rsidRDefault="00DE335A" w:rsidP="004A5CEC">
      <w:pPr>
        <w:numPr>
          <w:ilvl w:val="0"/>
          <w:numId w:val="76"/>
        </w:numPr>
        <w:tabs>
          <w:tab w:val="left" w:pos="142"/>
          <w:tab w:val="left" w:pos="426"/>
        </w:tabs>
        <w:ind w:left="357" w:hanging="357"/>
        <w:rPr>
          <w:rFonts w:ascii="Calibri" w:hAnsi="Calibri" w:cs="Arial"/>
        </w:rPr>
      </w:pPr>
      <w:r w:rsidRPr="00B17A54">
        <w:rPr>
          <w:rFonts w:ascii="Calibri" w:hAnsi="Calibri" w:cs="Arial"/>
        </w:rPr>
        <w:t xml:space="preserve">Instytucja </w:t>
      </w:r>
      <w:r w:rsidR="00071286" w:rsidRPr="00B17A54">
        <w:rPr>
          <w:rFonts w:ascii="Calibri" w:hAnsi="Calibri" w:cs="Arial"/>
        </w:rPr>
        <w:t>Pośredniczą</w:t>
      </w:r>
      <w:r w:rsidRPr="00B17A54">
        <w:rPr>
          <w:rFonts w:ascii="Calibri" w:hAnsi="Calibri" w:cs="Arial"/>
        </w:rPr>
        <w:t>ca FEWiM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3D2B9A6B" w14:textId="77777777" w:rsidR="00DE335A" w:rsidRPr="00B17A54" w:rsidRDefault="00DE335A" w:rsidP="004A5CEC">
      <w:pPr>
        <w:numPr>
          <w:ilvl w:val="0"/>
          <w:numId w:val="76"/>
        </w:numPr>
        <w:tabs>
          <w:tab w:val="left" w:pos="142"/>
          <w:tab w:val="left" w:pos="426"/>
        </w:tabs>
        <w:ind w:left="357" w:hanging="357"/>
        <w:rPr>
          <w:rFonts w:ascii="Calibri" w:hAnsi="Calibri" w:cs="Arial"/>
          <w:b/>
        </w:rPr>
      </w:pPr>
      <w:r w:rsidRPr="00B17A54">
        <w:rPr>
          <w:rFonts w:ascii="Calibri" w:hAnsi="Calibri" w:cs="Arial"/>
        </w:rPr>
        <w:t xml:space="preserve">Umowy, o których mowa w </w:t>
      </w:r>
      <w:r w:rsidRPr="00B17A54">
        <w:rPr>
          <w:rFonts w:ascii="Calibri" w:hAnsi="Calibri" w:cs="Arial"/>
          <w:b/>
        </w:rPr>
        <w:t>ust. 1-3</w:t>
      </w:r>
      <w:r w:rsidRPr="00B17A54">
        <w:rPr>
          <w:rFonts w:ascii="Calibri" w:hAnsi="Calibri" w:cs="Arial"/>
        </w:rPr>
        <w:t xml:space="preserve">, są sporządzane z poszanowaniem powszechnie obowiązujących przepisów prawa, w tym w szczególności </w:t>
      </w:r>
      <w:r w:rsidRPr="00B17A54">
        <w:rPr>
          <w:rFonts w:ascii="Calibri" w:hAnsi="Calibri" w:cs="Arial"/>
          <w:i/>
        </w:rPr>
        <w:t>ustawy z dnia 4 lutego 1994 r. o prawie autorskim i prawach pokrewnych</w:t>
      </w:r>
      <w:r w:rsidRPr="00B17A54">
        <w:rPr>
          <w:rFonts w:ascii="Calibri" w:hAnsi="Calibri" w:cs="Arial"/>
        </w:rPr>
        <w:t>.</w:t>
      </w:r>
    </w:p>
    <w:p w14:paraId="5DFD4652" w14:textId="77777777" w:rsidR="007066FD" w:rsidRPr="00B17A54" w:rsidRDefault="007066FD" w:rsidP="00BA7ACF">
      <w:pPr>
        <w:pStyle w:val="Akapitzlist"/>
        <w:spacing w:before="200" w:after="120" w:line="240" w:lineRule="auto"/>
        <w:ind w:left="0"/>
        <w:jc w:val="center"/>
        <w:rPr>
          <w:rFonts w:cstheme="minorHAnsi"/>
        </w:rPr>
      </w:pPr>
      <w:r w:rsidRPr="00B17A54">
        <w:rPr>
          <w:rFonts w:cstheme="minorHAnsi"/>
          <w:b/>
          <w:bCs/>
        </w:rPr>
        <w:t>Archiwizacja</w:t>
      </w:r>
    </w:p>
    <w:p w14:paraId="587F979F" w14:textId="77777777" w:rsidR="007066FD" w:rsidRPr="00B17A54" w:rsidRDefault="007066FD" w:rsidP="00BA7ACF">
      <w:pPr>
        <w:pStyle w:val="Tekstpodstawowy"/>
        <w:spacing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27</w:t>
      </w:r>
    </w:p>
    <w:p w14:paraId="31E894D1" w14:textId="4FC99ECC" w:rsidR="007066FD" w:rsidRPr="00B17A54" w:rsidRDefault="007066FD" w:rsidP="00D938EE">
      <w:pPr>
        <w:pStyle w:val="Akapitzlist"/>
        <w:numPr>
          <w:ilvl w:val="0"/>
          <w:numId w:val="23"/>
        </w:numPr>
        <w:rPr>
          <w:rFonts w:cstheme="minorHAnsi"/>
        </w:rPr>
      </w:pPr>
      <w:r w:rsidRPr="00B17A54">
        <w:rPr>
          <w:rFonts w:cstheme="minorHAnsi"/>
        </w:rPr>
        <w:t xml:space="preserve">Beneficjent </w:t>
      </w:r>
      <w:r w:rsidR="00DE4D11" w:rsidRPr="00B17A54">
        <w:rPr>
          <w:rFonts w:cstheme="minorHAnsi"/>
        </w:rPr>
        <w:t xml:space="preserve">bez uszczerbku dla zasad pomocy państwa </w:t>
      </w:r>
      <w:r w:rsidRPr="00B17A54">
        <w:rPr>
          <w:rFonts w:cstheme="minorHAnsi"/>
        </w:rPr>
        <w:t xml:space="preserve">zobowiązuje się do przechowywania wszelkiej dokumentacji związanej z realizacją Projektu przez okres </w:t>
      </w:r>
      <w:r w:rsidR="008B708F" w:rsidRPr="00B17A54">
        <w:rPr>
          <w:rFonts w:cstheme="minorHAnsi"/>
        </w:rPr>
        <w:t>5</w:t>
      </w:r>
      <w:r w:rsidRPr="00B17A54">
        <w:rPr>
          <w:rFonts w:cstheme="minorHAnsi"/>
        </w:rPr>
        <w:t xml:space="preserve"> lat od dnia 31 grudnia </w:t>
      </w:r>
      <w:r w:rsidR="008B708F" w:rsidRPr="00B17A54">
        <w:t xml:space="preserve">roku, w którym Instytucja </w:t>
      </w:r>
      <w:r w:rsidR="00071286" w:rsidRPr="00B17A54">
        <w:rPr>
          <w:rFonts w:ascii="Calibri" w:hAnsi="Calibri" w:cs="Arial"/>
        </w:rPr>
        <w:t>Pośredniczą</w:t>
      </w:r>
      <w:r w:rsidR="008B708F" w:rsidRPr="00B17A54">
        <w:t>ca FEWiM</w:t>
      </w:r>
      <w:r w:rsidR="00CE70B5" w:rsidRPr="00B17A54">
        <w:t xml:space="preserve"> 2021-2027</w:t>
      </w:r>
      <w:r w:rsidR="008B708F" w:rsidRPr="00B17A54">
        <w:t xml:space="preserve"> dokonała ostatniej płatności na rzecz Beneficjenta</w:t>
      </w:r>
      <w:r w:rsidRPr="00B17A54">
        <w:rPr>
          <w:rFonts w:cstheme="minorHAnsi"/>
        </w:rPr>
        <w:t xml:space="preserve">, z zastrzeżeniem </w:t>
      </w:r>
      <w:r w:rsidRPr="00B17A54">
        <w:rPr>
          <w:rFonts w:cstheme="minorHAnsi"/>
          <w:b/>
        </w:rPr>
        <w:t>ust. 2</w:t>
      </w:r>
      <w:r w:rsidR="00940DEF" w:rsidRPr="00B17A54">
        <w:rPr>
          <w:rFonts w:cstheme="minorHAnsi"/>
          <w:b/>
        </w:rPr>
        <w:t xml:space="preserve"> </w:t>
      </w:r>
      <w:r w:rsidR="00940DEF" w:rsidRPr="00B17A54">
        <w:rPr>
          <w:rFonts w:cstheme="minorHAnsi"/>
        </w:rPr>
        <w:t xml:space="preserve">i przepisów </w:t>
      </w:r>
      <w:r w:rsidR="003F2646" w:rsidRPr="00B17A54">
        <w:rPr>
          <w:rFonts w:cstheme="minorHAnsi"/>
        </w:rPr>
        <w:t xml:space="preserve">prawa odnoszących się do </w:t>
      </w:r>
      <w:r w:rsidR="00816BCA" w:rsidRPr="00B17A54">
        <w:rPr>
          <w:rFonts w:cstheme="minorHAnsi"/>
        </w:rPr>
        <w:t xml:space="preserve">zasad i </w:t>
      </w:r>
      <w:r w:rsidR="003F2646" w:rsidRPr="00B17A54">
        <w:rPr>
          <w:rFonts w:cstheme="minorHAnsi"/>
        </w:rPr>
        <w:t xml:space="preserve">terminów przechowywania dokumentacji związanej z realizacją </w:t>
      </w:r>
      <w:r w:rsidR="000163A4" w:rsidRPr="00B17A54">
        <w:rPr>
          <w:rFonts w:cstheme="minorHAnsi"/>
        </w:rPr>
        <w:t>Projektu</w:t>
      </w:r>
      <w:r w:rsidR="003F2646" w:rsidRPr="00B17A54">
        <w:rPr>
          <w:rFonts w:cstheme="minorHAnsi"/>
        </w:rPr>
        <w:t xml:space="preserve"> lub jej określonej kategorii</w:t>
      </w:r>
      <w:r w:rsidRPr="00B17A54">
        <w:rPr>
          <w:rFonts w:cstheme="minorHAnsi"/>
        </w:rPr>
        <w:t>.</w:t>
      </w:r>
    </w:p>
    <w:p w14:paraId="42A1D88A" w14:textId="02D7FBD2" w:rsidR="007066FD" w:rsidRPr="00B17A54" w:rsidRDefault="008B708F" w:rsidP="00D938EE">
      <w:pPr>
        <w:pStyle w:val="Akapitzlist"/>
        <w:numPr>
          <w:ilvl w:val="0"/>
          <w:numId w:val="23"/>
        </w:numPr>
        <w:rPr>
          <w:rFonts w:cstheme="minorHAnsi"/>
        </w:rPr>
      </w:pPr>
      <w:r w:rsidRPr="00B17A54">
        <w:rPr>
          <w:rFonts w:cstheme="minorHAnsi"/>
        </w:rPr>
        <w:t>Bieg o</w:t>
      </w:r>
      <w:r w:rsidR="007066FD" w:rsidRPr="00B17A54">
        <w:rPr>
          <w:rFonts w:cstheme="minorHAnsi"/>
        </w:rPr>
        <w:t>kres</w:t>
      </w:r>
      <w:r w:rsidRPr="00B17A54">
        <w:rPr>
          <w:rFonts w:cstheme="minorHAnsi"/>
        </w:rPr>
        <w:t>u</w:t>
      </w:r>
      <w:r w:rsidR="007066FD" w:rsidRPr="00B17A54">
        <w:rPr>
          <w:rFonts w:cstheme="minorHAnsi"/>
        </w:rPr>
        <w:t xml:space="preserve">, o którym mowa w </w:t>
      </w:r>
      <w:r w:rsidR="007066FD" w:rsidRPr="00B17A54">
        <w:rPr>
          <w:rFonts w:cstheme="minorHAnsi"/>
          <w:b/>
        </w:rPr>
        <w:t>ust. 1</w:t>
      </w:r>
      <w:r w:rsidR="007066FD" w:rsidRPr="00B17A54">
        <w:rPr>
          <w:rFonts w:cstheme="minorHAnsi"/>
        </w:rPr>
        <w:t xml:space="preserve">, zostaje </w:t>
      </w:r>
      <w:r w:rsidR="00DB59BB" w:rsidRPr="00B17A54">
        <w:rPr>
          <w:rFonts w:cstheme="minorHAnsi"/>
        </w:rPr>
        <w:t xml:space="preserve">wstrzymany </w:t>
      </w:r>
      <w:r w:rsidR="007066FD" w:rsidRPr="00B17A54">
        <w:rPr>
          <w:rFonts w:cstheme="minorHAnsi"/>
        </w:rPr>
        <w:t>w przypadku wszczęcia postępowania prawnego albo na wniosek Komisji Europejskiej.</w:t>
      </w:r>
    </w:p>
    <w:p w14:paraId="55FCEBF7" w14:textId="77777777" w:rsidR="00506666" w:rsidRPr="00B17A54" w:rsidRDefault="00506666" w:rsidP="00D938EE">
      <w:pPr>
        <w:pStyle w:val="Akapitzlist"/>
        <w:numPr>
          <w:ilvl w:val="0"/>
          <w:numId w:val="23"/>
        </w:numPr>
        <w:rPr>
          <w:rFonts w:cstheme="minorHAnsi"/>
        </w:rPr>
      </w:pPr>
      <w:r w:rsidRPr="00B17A54">
        <w:rPr>
          <w:rFonts w:cstheme="minorHAnsi"/>
        </w:rPr>
        <w:t>W przypadku gdy z obowiązujących przepisów prawa wynikają różne terminy obowiązkowego przechowywania dokumentacji lub ich określonej kategorii, stosuje się termin najdłuższy.</w:t>
      </w:r>
    </w:p>
    <w:p w14:paraId="62F547A8" w14:textId="77777777" w:rsidR="007066FD" w:rsidRPr="00B17A54" w:rsidRDefault="007066FD" w:rsidP="00D938EE">
      <w:pPr>
        <w:pStyle w:val="Akapitzlist"/>
        <w:numPr>
          <w:ilvl w:val="0"/>
          <w:numId w:val="23"/>
        </w:numPr>
        <w:rPr>
          <w:rFonts w:cstheme="minorHAnsi"/>
        </w:rPr>
      </w:pPr>
      <w:r w:rsidRPr="00B17A54">
        <w:rPr>
          <w:rFonts w:cstheme="minorHAnsi"/>
        </w:rPr>
        <w:t>Beneficjent</w:t>
      </w:r>
      <w:r w:rsidR="00C370CE" w:rsidRPr="00B17A54">
        <w:rPr>
          <w:rFonts w:cstheme="minorHAnsi"/>
        </w:rPr>
        <w:t xml:space="preserve"> </w:t>
      </w:r>
      <w:r w:rsidRPr="00B17A54">
        <w:rPr>
          <w:rFonts w:cstheme="minorHAnsi"/>
        </w:rPr>
        <w:t xml:space="preserve">przechowuje dokumentację związaną z realizacją Projektu w sposób zapewniający dostępność, poufność i bezpieczeństwo oraz jest zobowiązany do poinformowania Instytucji </w:t>
      </w:r>
      <w:r w:rsidR="00E57728" w:rsidRPr="00B17A54">
        <w:rPr>
          <w:rFonts w:cstheme="minorHAnsi"/>
        </w:rPr>
        <w:t>Pośredniczą</w:t>
      </w:r>
      <w:r w:rsidRPr="00B17A54">
        <w:rPr>
          <w:rFonts w:cstheme="minorHAnsi"/>
        </w:rPr>
        <w:t xml:space="preserve">cej </w:t>
      </w:r>
      <w:r w:rsidR="00C370CE" w:rsidRPr="00B17A54">
        <w:rPr>
          <w:rFonts w:cstheme="minorHAnsi"/>
        </w:rPr>
        <w:t>FE</w:t>
      </w:r>
      <w:r w:rsidRPr="00B17A54">
        <w:rPr>
          <w:rFonts w:cstheme="minorHAnsi"/>
        </w:rPr>
        <w:t>WiM</w:t>
      </w:r>
      <w:r w:rsidR="00CE70B5" w:rsidRPr="00B17A54">
        <w:rPr>
          <w:rFonts w:cstheme="minorHAnsi"/>
        </w:rPr>
        <w:t xml:space="preserve"> 2021-2027</w:t>
      </w:r>
      <w:r w:rsidRPr="00B17A54">
        <w:rPr>
          <w:rFonts w:cstheme="minorHAnsi"/>
        </w:rPr>
        <w:t xml:space="preserve"> o miejscu jej przechowywania.</w:t>
      </w:r>
    </w:p>
    <w:p w14:paraId="76CAEB91" w14:textId="77777777" w:rsidR="00666FB7" w:rsidRPr="00B17A54" w:rsidRDefault="007066FD" w:rsidP="00D938EE">
      <w:pPr>
        <w:pStyle w:val="Akapitzlist"/>
        <w:numPr>
          <w:ilvl w:val="0"/>
          <w:numId w:val="23"/>
        </w:numPr>
        <w:rPr>
          <w:rFonts w:cstheme="minorHAnsi"/>
        </w:rPr>
      </w:pPr>
      <w:r w:rsidRPr="00B17A54">
        <w:rPr>
          <w:rFonts w:cstheme="minorHAnsi"/>
        </w:rPr>
        <w:t xml:space="preserve">W przypadku zmiany miejsca przechowywania dokumentów oraz w przypadku zawieszenia lub zaprzestania przez Beneficjenta działalności przed </w:t>
      </w:r>
      <w:r w:rsidR="00C370CE" w:rsidRPr="00B17A54">
        <w:rPr>
          <w:rFonts w:cstheme="minorHAnsi"/>
        </w:rPr>
        <w:t>końcem okresu</w:t>
      </w:r>
      <w:r w:rsidRPr="00B17A54">
        <w:rPr>
          <w:rFonts w:cstheme="minorHAnsi"/>
        </w:rPr>
        <w:t xml:space="preserve">, o którym mowa w </w:t>
      </w:r>
      <w:r w:rsidRPr="00B17A54">
        <w:rPr>
          <w:rFonts w:cstheme="minorHAnsi"/>
          <w:b/>
        </w:rPr>
        <w:t>ust. 1</w:t>
      </w:r>
      <w:r w:rsidRPr="00B17A54">
        <w:rPr>
          <w:rFonts w:cstheme="minorHAnsi"/>
        </w:rPr>
        <w:t xml:space="preserve">, Beneficjent zobowiązuje się niezwłocznie na piśmie poinformować Instytucję </w:t>
      </w:r>
      <w:r w:rsidR="00071286" w:rsidRPr="00B17A54">
        <w:rPr>
          <w:rFonts w:ascii="Calibri" w:hAnsi="Calibri" w:cs="Arial"/>
        </w:rPr>
        <w:t>Pośredniczą</w:t>
      </w:r>
      <w:r w:rsidRPr="00B17A54">
        <w:rPr>
          <w:rFonts w:cstheme="minorHAnsi"/>
        </w:rPr>
        <w:t xml:space="preserve">cą </w:t>
      </w:r>
      <w:r w:rsidR="008B708F" w:rsidRPr="00B17A54">
        <w:rPr>
          <w:rFonts w:cstheme="minorHAnsi"/>
        </w:rPr>
        <w:t>FE</w:t>
      </w:r>
      <w:r w:rsidRPr="00B17A54">
        <w:rPr>
          <w:rFonts w:cstheme="minorHAnsi"/>
        </w:rPr>
        <w:t>WiM</w:t>
      </w:r>
      <w:r w:rsidR="0023117B" w:rsidRPr="00B17A54">
        <w:rPr>
          <w:rFonts w:cstheme="minorHAnsi"/>
        </w:rPr>
        <w:t xml:space="preserve"> 2021-2027</w:t>
      </w:r>
      <w:r w:rsidRPr="00B17A54">
        <w:rPr>
          <w:rFonts w:cstheme="minorHAnsi"/>
        </w:rPr>
        <w:t xml:space="preserve"> o miejscu przechowywania dokumentów związanych z realizowanym Projektem.</w:t>
      </w:r>
    </w:p>
    <w:p w14:paraId="61BC1D53" w14:textId="77777777" w:rsidR="00DC3384" w:rsidRPr="00B17A54" w:rsidRDefault="00DC3384" w:rsidP="00BA7ACF">
      <w:pPr>
        <w:spacing w:before="200" w:after="120" w:line="240" w:lineRule="auto"/>
        <w:jc w:val="center"/>
        <w:rPr>
          <w:b/>
        </w:rPr>
      </w:pPr>
      <w:r w:rsidRPr="00B17A54">
        <w:rPr>
          <w:b/>
        </w:rPr>
        <w:t xml:space="preserve">Siła </w:t>
      </w:r>
      <w:r w:rsidR="00F03A02" w:rsidRPr="00B17A54">
        <w:rPr>
          <w:b/>
        </w:rPr>
        <w:t>w</w:t>
      </w:r>
      <w:r w:rsidRPr="00B17A54">
        <w:rPr>
          <w:b/>
        </w:rPr>
        <w:t>yższa</w:t>
      </w:r>
    </w:p>
    <w:p w14:paraId="08BDD88A" w14:textId="77777777" w:rsidR="00DC3384" w:rsidRPr="00B17A54" w:rsidRDefault="0086007E" w:rsidP="00BA7ACF">
      <w:pPr>
        <w:keepNext/>
        <w:spacing w:after="120" w:line="240" w:lineRule="auto"/>
        <w:jc w:val="center"/>
        <w:rPr>
          <w:rFonts w:ascii="Calibri" w:hAnsi="Calibri" w:cs="Arial"/>
          <w:b/>
        </w:rPr>
      </w:pPr>
      <w:r w:rsidRPr="00B17A54">
        <w:rPr>
          <w:rFonts w:ascii="Calibri" w:hAnsi="Calibri" w:cs="Arial"/>
          <w:b/>
        </w:rPr>
        <w:t>§ 28</w:t>
      </w:r>
    </w:p>
    <w:p w14:paraId="7628E25F" w14:textId="77777777" w:rsidR="00DC3384" w:rsidRPr="00B17A54" w:rsidRDefault="00E22EB1" w:rsidP="004A5CEC">
      <w:pPr>
        <w:pStyle w:val="Akapitzlist"/>
        <w:numPr>
          <w:ilvl w:val="0"/>
          <w:numId w:val="80"/>
        </w:numPr>
        <w:ind w:left="357" w:hanging="357"/>
      </w:pPr>
      <w:r w:rsidRPr="00B17A54">
        <w:t xml:space="preserve">Strona </w:t>
      </w:r>
      <w:r w:rsidR="00DC3384" w:rsidRPr="00B17A54">
        <w:t>jest zobowiązan</w:t>
      </w:r>
      <w:r w:rsidRPr="00B17A54">
        <w:t>a</w:t>
      </w:r>
      <w:r w:rsidR="00DC3384" w:rsidRPr="00B17A54">
        <w:t xml:space="preserve"> niezwłocznie poinformować </w:t>
      </w:r>
      <w:r w:rsidRPr="00B17A54">
        <w:t xml:space="preserve">drugą Stronę </w:t>
      </w:r>
      <w:r w:rsidR="00DC3384" w:rsidRPr="00B17A54">
        <w:t>o wystąpieni</w:t>
      </w:r>
      <w:r w:rsidRPr="00B17A54">
        <w:t>u</w:t>
      </w:r>
      <w:r w:rsidR="00DC3384" w:rsidRPr="00B17A54">
        <w:t xml:space="preserve"> siły wyższej, udowodnić</w:t>
      </w:r>
      <w:r w:rsidRPr="00B17A54">
        <w:t>, a w przypadku braku możliwości udowodnienia co najmniej uprawdopodobnić</w:t>
      </w:r>
      <w:r w:rsidR="00DC3384" w:rsidRPr="00B17A54">
        <w:t xml:space="preserve"> okoliczności</w:t>
      </w:r>
      <w:r w:rsidRPr="00B17A54">
        <w:t xml:space="preserve"> jej</w:t>
      </w:r>
      <w:r w:rsidR="00DC3384" w:rsidRPr="00B17A54">
        <w:t xml:space="preserve"> wystąpieni</w:t>
      </w:r>
      <w:r w:rsidRPr="00B17A54">
        <w:t>a</w:t>
      </w:r>
      <w:r w:rsidR="00DC3384" w:rsidRPr="00B17A54">
        <w:t xml:space="preserve"> oraz wskazać zakres i wpływ, jaki m</w:t>
      </w:r>
      <w:r w:rsidRPr="00B17A54">
        <w:t>ają</w:t>
      </w:r>
      <w:r w:rsidR="00DC3384" w:rsidRPr="00B17A54">
        <w:t xml:space="preserve"> na realizacj</w:t>
      </w:r>
      <w:r w:rsidRPr="00B17A54">
        <w:t>ę</w:t>
      </w:r>
      <w:r w:rsidR="00282004" w:rsidRPr="00B17A54">
        <w:t xml:space="preserve"> </w:t>
      </w:r>
      <w:r w:rsidRPr="00B17A54">
        <w:t>Umowy.</w:t>
      </w:r>
    </w:p>
    <w:p w14:paraId="19815837" w14:textId="460E918F" w:rsidR="00052E72" w:rsidRPr="00B17A54" w:rsidRDefault="00E22EB1" w:rsidP="004A5CEC">
      <w:pPr>
        <w:pStyle w:val="Akapitzlist"/>
        <w:numPr>
          <w:ilvl w:val="0"/>
          <w:numId w:val="80"/>
        </w:numPr>
        <w:ind w:left="357" w:hanging="357"/>
      </w:pPr>
      <w:r w:rsidRPr="00B17A54">
        <w:lastRenderedPageBreak/>
        <w:t>Z</w:t>
      </w:r>
      <w:r w:rsidR="00DC3384" w:rsidRPr="00B17A54">
        <w:t>awiadomieni</w:t>
      </w:r>
      <w:r w:rsidRPr="00B17A54">
        <w:t xml:space="preserve">e, o którym mowa w </w:t>
      </w:r>
      <w:r w:rsidRPr="00B17A54">
        <w:rPr>
          <w:b/>
        </w:rPr>
        <w:t>ust. 1</w:t>
      </w:r>
      <w:r w:rsidRPr="00B17A54">
        <w:t>,</w:t>
      </w:r>
      <w:r w:rsidR="00052E72" w:rsidRPr="00B17A54">
        <w:t xml:space="preserve"> powinno zostać doręczone w formie pisemnej</w:t>
      </w:r>
      <w:r w:rsidRPr="00B17A54">
        <w:t xml:space="preserve"> </w:t>
      </w:r>
      <w:r w:rsidR="00DC3384" w:rsidRPr="00B17A54">
        <w:t>drugiej Stron</w:t>
      </w:r>
      <w:r w:rsidR="00052E72" w:rsidRPr="00B17A54">
        <w:t>ie niezwłocznie, a w przypadku braku takiej możliwości w jakiejkolwiek innej dostępnej formie</w:t>
      </w:r>
      <w:r w:rsidR="00DC3384" w:rsidRPr="00B17A54">
        <w:t>.</w:t>
      </w:r>
    </w:p>
    <w:p w14:paraId="1221F9A5" w14:textId="77777777" w:rsidR="00DC3384" w:rsidRPr="00B17A54" w:rsidRDefault="00DC3384" w:rsidP="004A5CEC">
      <w:pPr>
        <w:pStyle w:val="Akapitzlist"/>
        <w:numPr>
          <w:ilvl w:val="0"/>
          <w:numId w:val="80"/>
        </w:numPr>
        <w:ind w:left="357" w:hanging="357"/>
      </w:pPr>
      <w:r w:rsidRPr="00B17A54">
        <w:t>Umow</w:t>
      </w:r>
      <w:r w:rsidR="00052E72" w:rsidRPr="00B17A54">
        <w:t>a powinna być</w:t>
      </w:r>
      <w:r w:rsidRPr="00B17A54">
        <w:t xml:space="preserve"> kontynuowa</w:t>
      </w:r>
      <w:r w:rsidR="00052E72" w:rsidRPr="00B17A54">
        <w:t>na</w:t>
      </w:r>
      <w:r w:rsidRPr="00B17A54">
        <w:t xml:space="preserve"> w takim zakresie, w jakim jest to</w:t>
      </w:r>
      <w:r w:rsidR="00052E72" w:rsidRPr="00B17A54">
        <w:t xml:space="preserve"> faktycznie możliwe i</w:t>
      </w:r>
      <w:r w:rsidRPr="00B17A54">
        <w:t xml:space="preserve"> praktycznie uzasadnione</w:t>
      </w:r>
      <w:r w:rsidR="00052E72" w:rsidRPr="00B17A54">
        <w:t>, a Strona dotknięta siłą wyższą</w:t>
      </w:r>
      <w:r w:rsidRPr="00B17A54">
        <w:t xml:space="preserve"> </w:t>
      </w:r>
      <w:r w:rsidR="00052E72" w:rsidRPr="00B17A54">
        <w:t xml:space="preserve">zobowiązana jest do </w:t>
      </w:r>
      <w:r w:rsidR="005B05D6" w:rsidRPr="00B17A54">
        <w:t xml:space="preserve">podjęcia </w:t>
      </w:r>
      <w:r w:rsidRPr="00B17A54">
        <w:t>wszystki</w:t>
      </w:r>
      <w:r w:rsidR="005B05D6" w:rsidRPr="00B17A54">
        <w:t>ch</w:t>
      </w:r>
      <w:r w:rsidRPr="00B17A54">
        <w:t xml:space="preserve"> alternatywn</w:t>
      </w:r>
      <w:r w:rsidR="005B05D6" w:rsidRPr="00B17A54">
        <w:t xml:space="preserve">ych </w:t>
      </w:r>
      <w:r w:rsidRPr="00B17A54">
        <w:t>działa</w:t>
      </w:r>
      <w:r w:rsidR="005B05D6" w:rsidRPr="00B17A54">
        <w:t>ń</w:t>
      </w:r>
      <w:r w:rsidRPr="00B17A54">
        <w:t xml:space="preserve"> zmierzając</w:t>
      </w:r>
      <w:r w:rsidR="005B05D6" w:rsidRPr="00B17A54">
        <w:t>ych</w:t>
      </w:r>
      <w:r w:rsidR="00B513EC" w:rsidRPr="00B17A54">
        <w:t xml:space="preserve"> </w:t>
      </w:r>
      <w:r w:rsidRPr="00B17A54">
        <w:t>do wykonania Umowy.</w:t>
      </w:r>
    </w:p>
    <w:p w14:paraId="3C72E33E" w14:textId="7624331B" w:rsidR="00DC3384" w:rsidRPr="00B17A54" w:rsidRDefault="00DC3384" w:rsidP="004A5CEC">
      <w:pPr>
        <w:pStyle w:val="Akapitzlist"/>
        <w:numPr>
          <w:ilvl w:val="0"/>
          <w:numId w:val="80"/>
        </w:numPr>
        <w:ind w:left="357" w:hanging="357"/>
      </w:pPr>
      <w:r w:rsidRPr="00B17A54">
        <w:t xml:space="preserve">Na okres działania siły wyższej </w:t>
      </w:r>
      <w:r w:rsidR="005B05D6" w:rsidRPr="00B17A54">
        <w:t xml:space="preserve">prawa i </w:t>
      </w:r>
      <w:r w:rsidRPr="00B17A54">
        <w:t>obowiązki Stron ulegają zawieszeniu w zakresie</w:t>
      </w:r>
      <w:r w:rsidR="005B05D6" w:rsidRPr="00B17A54">
        <w:t>, w którym ich wykonanie nie jest możliwe</w:t>
      </w:r>
      <w:r w:rsidRPr="00B17A54">
        <w:t>.</w:t>
      </w:r>
    </w:p>
    <w:p w14:paraId="1E84931F" w14:textId="77777777" w:rsidR="00FE14F4" w:rsidRPr="00B17A54" w:rsidRDefault="00FE14F4" w:rsidP="00BA7ACF">
      <w:pPr>
        <w:spacing w:before="200" w:after="120" w:line="240" w:lineRule="auto"/>
        <w:jc w:val="center"/>
        <w:rPr>
          <w:b/>
        </w:rPr>
      </w:pPr>
      <w:r w:rsidRPr="00B17A54">
        <w:rPr>
          <w:b/>
        </w:rPr>
        <w:t xml:space="preserve">Zmiany </w:t>
      </w:r>
      <w:r w:rsidR="00393E87" w:rsidRPr="00B17A54">
        <w:rPr>
          <w:b/>
        </w:rPr>
        <w:t>Umow</w:t>
      </w:r>
      <w:r w:rsidR="003231B6" w:rsidRPr="00B17A54">
        <w:rPr>
          <w:b/>
        </w:rPr>
        <w:t>y</w:t>
      </w:r>
    </w:p>
    <w:p w14:paraId="5F0CDEAE" w14:textId="77777777" w:rsidR="007D3B20" w:rsidRPr="00B17A54" w:rsidRDefault="007D3B20" w:rsidP="00BA7ACF">
      <w:pPr>
        <w:keepNext/>
        <w:spacing w:after="120" w:line="240" w:lineRule="auto"/>
        <w:jc w:val="center"/>
        <w:rPr>
          <w:rFonts w:ascii="Calibri" w:hAnsi="Calibri" w:cs="Arial"/>
          <w:b/>
        </w:rPr>
      </w:pPr>
      <w:r w:rsidRPr="00B17A54">
        <w:rPr>
          <w:rFonts w:ascii="Calibri" w:hAnsi="Calibri" w:cs="Arial"/>
          <w:b/>
        </w:rPr>
        <w:t xml:space="preserve">§ </w:t>
      </w:r>
      <w:r w:rsidR="0086007E" w:rsidRPr="00B17A54">
        <w:rPr>
          <w:rFonts w:ascii="Calibri" w:hAnsi="Calibri" w:cs="Arial"/>
          <w:b/>
        </w:rPr>
        <w:t>29</w:t>
      </w:r>
    </w:p>
    <w:p w14:paraId="0BC7B1ED" w14:textId="77777777" w:rsidR="00FE14F4" w:rsidRPr="00B17A54" w:rsidRDefault="00FE14F4" w:rsidP="004A5CEC">
      <w:pPr>
        <w:pStyle w:val="Akapitzlist"/>
        <w:numPr>
          <w:ilvl w:val="0"/>
          <w:numId w:val="43"/>
        </w:numPr>
        <w:ind w:left="357" w:hanging="357"/>
      </w:pPr>
      <w:r w:rsidRPr="00B17A54">
        <w:t>Projekt może być zmieniony za zgodą I</w:t>
      </w:r>
      <w:r w:rsidR="007D3B20" w:rsidRPr="00B17A54">
        <w:t xml:space="preserve">nstytucji </w:t>
      </w:r>
      <w:r w:rsidR="00071286" w:rsidRPr="00B17A54">
        <w:rPr>
          <w:rFonts w:ascii="Calibri" w:hAnsi="Calibri" w:cs="Arial"/>
        </w:rPr>
        <w:t>Pośredniczą</w:t>
      </w:r>
      <w:r w:rsidR="007D3B20" w:rsidRPr="00B17A54">
        <w:t>cej</w:t>
      </w:r>
      <w:r w:rsidRPr="00B17A54">
        <w:t xml:space="preserve"> FEWiM 2021-2027, jeżeli:</w:t>
      </w:r>
    </w:p>
    <w:p w14:paraId="0701761E" w14:textId="77777777" w:rsidR="00FE14F4" w:rsidRPr="00B17A54" w:rsidRDefault="00FE14F4" w:rsidP="004A5CEC">
      <w:pPr>
        <w:pStyle w:val="Akapitzlist"/>
        <w:numPr>
          <w:ilvl w:val="2"/>
          <w:numId w:val="42"/>
        </w:numPr>
        <w:ind w:left="714" w:hanging="357"/>
      </w:pPr>
      <w:r w:rsidRPr="00B17A54">
        <w:t xml:space="preserve">zmiany nie wpłynęłyby na wynik oceny </w:t>
      </w:r>
      <w:r w:rsidR="00A900B7" w:rsidRPr="00B17A54">
        <w:t>P</w:t>
      </w:r>
      <w:r w:rsidRPr="00B17A54">
        <w:t xml:space="preserve">rojektu w sposób, który skutkowałby negatywną oceną </w:t>
      </w:r>
      <w:r w:rsidR="00A900B7" w:rsidRPr="00B17A54">
        <w:t>P</w:t>
      </w:r>
      <w:r w:rsidRPr="00B17A54">
        <w:t>rojektu, albo</w:t>
      </w:r>
    </w:p>
    <w:p w14:paraId="5E1D0608" w14:textId="77777777" w:rsidR="00FE14F4" w:rsidRPr="00B17A54" w:rsidRDefault="00FE14F4" w:rsidP="004A5CEC">
      <w:pPr>
        <w:pStyle w:val="Akapitzlist"/>
        <w:numPr>
          <w:ilvl w:val="2"/>
          <w:numId w:val="42"/>
        </w:numPr>
        <w:ind w:left="714" w:hanging="357"/>
      </w:pPr>
      <w:r w:rsidRPr="00B17A54">
        <w:t xml:space="preserve">zmiany wynikają z wystąpienia okoliczności niezależnych od Beneficjenta, których nie mógł przewidzieć, działając z należytą starannością, oraz zmieniony </w:t>
      </w:r>
      <w:r w:rsidR="00A900B7" w:rsidRPr="00B17A54">
        <w:t>P</w:t>
      </w:r>
      <w:r w:rsidRPr="00B17A54">
        <w:t xml:space="preserve">rojekt w wystarczającym stopniu będzie przyczyniał się do realizacji celów </w:t>
      </w:r>
      <w:r w:rsidR="007D3B20" w:rsidRPr="00B17A54">
        <w:t>P</w:t>
      </w:r>
      <w:r w:rsidRPr="00B17A54">
        <w:t>rogramu.</w:t>
      </w:r>
    </w:p>
    <w:p w14:paraId="1A7D5665" w14:textId="77777777" w:rsidR="00706ACF" w:rsidRPr="00B17A54" w:rsidRDefault="00FE14F4" w:rsidP="004A5CEC">
      <w:pPr>
        <w:pStyle w:val="Akapitzlist"/>
        <w:numPr>
          <w:ilvl w:val="0"/>
          <w:numId w:val="43"/>
        </w:numPr>
        <w:ind w:left="357" w:hanging="357"/>
      </w:pPr>
      <w:r w:rsidRPr="00B17A54">
        <w:t xml:space="preserve">Beneficjent </w:t>
      </w:r>
      <w:r w:rsidR="00776B6E" w:rsidRPr="00B17A54">
        <w:t xml:space="preserve">zgłasza Instytucji </w:t>
      </w:r>
      <w:r w:rsidR="00071286" w:rsidRPr="00B17A54">
        <w:rPr>
          <w:rFonts w:ascii="Calibri" w:hAnsi="Calibri" w:cs="Arial"/>
        </w:rPr>
        <w:t>Pośredniczą</w:t>
      </w:r>
      <w:r w:rsidR="00776B6E" w:rsidRPr="00B17A54">
        <w:t>cej FEWiM 2021-2027</w:t>
      </w:r>
      <w:r w:rsidR="00F130DF" w:rsidRPr="00B17A54">
        <w:t xml:space="preserve"> zamiar wprowadzenia zmian</w:t>
      </w:r>
      <w:r w:rsidR="00776B6E" w:rsidRPr="00B17A54">
        <w:t xml:space="preserve">, o których mowa w </w:t>
      </w:r>
      <w:r w:rsidR="00776B6E" w:rsidRPr="00B17A54">
        <w:rPr>
          <w:b/>
        </w:rPr>
        <w:t>ust. 1</w:t>
      </w:r>
      <w:r w:rsidR="00776B6E" w:rsidRPr="00B17A54">
        <w:t xml:space="preserve"> wraz z ich uzasadnieniem </w:t>
      </w:r>
      <w:r w:rsidRPr="00B17A54">
        <w:t>w formie pisemnej/za pośrednictwem CST2021</w:t>
      </w:r>
      <w:r w:rsidR="00776B6E" w:rsidRPr="00B17A54">
        <w:t>.</w:t>
      </w:r>
    </w:p>
    <w:p w14:paraId="55683356" w14:textId="77777777" w:rsidR="00FE14F4" w:rsidRPr="00B17A54" w:rsidRDefault="00776B6E" w:rsidP="004A5CEC">
      <w:pPr>
        <w:pStyle w:val="Akapitzlist"/>
        <w:numPr>
          <w:ilvl w:val="0"/>
          <w:numId w:val="43"/>
        </w:numPr>
        <w:ind w:left="357" w:hanging="357"/>
      </w:pPr>
      <w:r w:rsidRPr="00B17A54">
        <w:t xml:space="preserve">Instytucja </w:t>
      </w:r>
      <w:r w:rsidR="00071286" w:rsidRPr="00B17A54">
        <w:rPr>
          <w:rFonts w:ascii="Calibri" w:hAnsi="Calibri" w:cs="Arial"/>
        </w:rPr>
        <w:t>Pośredniczą</w:t>
      </w:r>
      <w:r w:rsidRPr="00B17A54">
        <w:t xml:space="preserve">ca FEWiM 2021-2027 informuje </w:t>
      </w:r>
      <w:r w:rsidR="00067D8B" w:rsidRPr="00B17A54">
        <w:t>B</w:t>
      </w:r>
      <w:r w:rsidRPr="00B17A54">
        <w:t xml:space="preserve">eneficjenta o wyrażeniu zgody lub jej braku </w:t>
      </w:r>
      <w:r w:rsidR="00FE14F4" w:rsidRPr="00B17A54">
        <w:t xml:space="preserve">w terminie nie dłuższym niż miesiąc od dnia zgłoszenia, z zastrzeżeniem </w:t>
      </w:r>
      <w:r w:rsidR="00FE14F4" w:rsidRPr="00B17A54">
        <w:rPr>
          <w:b/>
        </w:rPr>
        <w:t xml:space="preserve">ust. </w:t>
      </w:r>
      <w:r w:rsidR="00F130DF" w:rsidRPr="00B17A54">
        <w:rPr>
          <w:b/>
        </w:rPr>
        <w:t>4</w:t>
      </w:r>
      <w:r w:rsidR="00666FB7" w:rsidRPr="00B17A54">
        <w:rPr>
          <w:b/>
        </w:rPr>
        <w:t xml:space="preserve"> </w:t>
      </w:r>
      <w:r w:rsidR="00666FB7" w:rsidRPr="00B17A54">
        <w:t>i</w:t>
      </w:r>
      <w:r w:rsidR="00FE14F4" w:rsidRPr="00B17A54">
        <w:rPr>
          <w:b/>
        </w:rPr>
        <w:t xml:space="preserve"> ust. </w:t>
      </w:r>
      <w:r w:rsidR="00D05B7F" w:rsidRPr="00B17A54">
        <w:rPr>
          <w:b/>
        </w:rPr>
        <w:t>5.</w:t>
      </w:r>
      <w:r w:rsidR="00FE14F4" w:rsidRPr="00B17A54">
        <w:t xml:space="preserve"> </w:t>
      </w:r>
      <w:r w:rsidR="00DC7142" w:rsidRPr="00B17A54">
        <w:t xml:space="preserve">Brak zgody Instytucji </w:t>
      </w:r>
      <w:r w:rsidR="00071286" w:rsidRPr="00B17A54">
        <w:rPr>
          <w:rFonts w:ascii="Calibri" w:hAnsi="Calibri" w:cs="Arial"/>
        </w:rPr>
        <w:t>Pośredniczą</w:t>
      </w:r>
      <w:r w:rsidR="00DC7142" w:rsidRPr="00B17A54">
        <w:t>cej</w:t>
      </w:r>
      <w:r w:rsidR="0023117B" w:rsidRPr="00B17A54">
        <w:t xml:space="preserve"> FEWiM 2021-2027</w:t>
      </w:r>
      <w:r w:rsidR="00DC7142" w:rsidRPr="00B17A54">
        <w:t xml:space="preserve"> może skutkować uznaniem wydatków za niekwalifikowalne.</w:t>
      </w:r>
    </w:p>
    <w:p w14:paraId="1986517F" w14:textId="22307E90" w:rsidR="00BE6849" w:rsidRPr="00B17A54" w:rsidRDefault="00BE6849" w:rsidP="004A5CEC">
      <w:pPr>
        <w:pStyle w:val="Akapitzlist"/>
        <w:numPr>
          <w:ilvl w:val="0"/>
          <w:numId w:val="43"/>
        </w:numPr>
        <w:ind w:left="357" w:hanging="357"/>
      </w:pPr>
      <w:r w:rsidRPr="00B17A54">
        <w:t>Beneficjent</w:t>
      </w:r>
      <w:r w:rsidRPr="00B17A54">
        <w:rPr>
          <w:lang w:val="x-none"/>
        </w:rPr>
        <w:t xml:space="preserve"> może dokonywać przesunięć w budżecie Projektu określonym we Wniosku o dofinansowanie o sumie kontrolnej: ………………………………</w:t>
      </w:r>
      <w:r w:rsidRPr="00B17A54">
        <w:rPr>
          <w:vertAlign w:val="superscript"/>
        </w:rPr>
        <w:footnoteReference w:id="68"/>
      </w:r>
      <w:r w:rsidRPr="00B17A54">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B17A54">
        <w:rPr>
          <w:b/>
        </w:rPr>
        <w:t xml:space="preserve">ust. 2 </w:t>
      </w:r>
      <w:r w:rsidR="000C0749" w:rsidRPr="00B17A54">
        <w:t>i</w:t>
      </w:r>
      <w:r w:rsidR="000C0749" w:rsidRPr="00B17A54">
        <w:rPr>
          <w:b/>
        </w:rPr>
        <w:t xml:space="preserve"> 3.</w:t>
      </w:r>
      <w:r w:rsidRPr="00B17A54">
        <w:rPr>
          <w:lang w:val="x-none"/>
        </w:rPr>
        <w:t xml:space="preserve"> Przesunięcia, o których mowa w zdaniu pierwszym, nie mogą: </w:t>
      </w:r>
    </w:p>
    <w:p w14:paraId="50F13427" w14:textId="77777777" w:rsidR="00BE6849" w:rsidRPr="00B17A54" w:rsidRDefault="00BE6849" w:rsidP="004A5CEC">
      <w:pPr>
        <w:numPr>
          <w:ilvl w:val="1"/>
          <w:numId w:val="90"/>
        </w:numPr>
        <w:tabs>
          <w:tab w:val="clear" w:pos="607"/>
          <w:tab w:val="num" w:pos="709"/>
        </w:tabs>
        <w:ind w:left="714" w:hanging="357"/>
      </w:pPr>
      <w:r w:rsidRPr="00B17A54">
        <w:t>zwiększać łącznej wysokości wydatków dotyczących cross-financingu,</w:t>
      </w:r>
    </w:p>
    <w:p w14:paraId="506A8CCA" w14:textId="77777777" w:rsidR="00BE6849" w:rsidRPr="00B17A54" w:rsidRDefault="00BE6849" w:rsidP="004A5CEC">
      <w:pPr>
        <w:numPr>
          <w:ilvl w:val="1"/>
          <w:numId w:val="90"/>
        </w:numPr>
        <w:tabs>
          <w:tab w:val="clear" w:pos="607"/>
          <w:tab w:val="num" w:pos="709"/>
        </w:tabs>
        <w:ind w:left="714" w:hanging="357"/>
      </w:pPr>
      <w:r w:rsidRPr="00B17A54">
        <w:t>zwiększać łącznej wysokości wydatków ponoszonych poza terytorium kraju i UE,</w:t>
      </w:r>
    </w:p>
    <w:p w14:paraId="22A80C4F" w14:textId="77777777" w:rsidR="00BE6849" w:rsidRPr="00B17A54" w:rsidRDefault="00BE6849" w:rsidP="004A5CEC">
      <w:pPr>
        <w:numPr>
          <w:ilvl w:val="1"/>
          <w:numId w:val="90"/>
        </w:numPr>
        <w:tabs>
          <w:tab w:val="clear" w:pos="607"/>
          <w:tab w:val="num" w:pos="709"/>
        </w:tabs>
        <w:ind w:left="714" w:hanging="357"/>
      </w:pPr>
      <w:r w:rsidRPr="00B17A54">
        <w:t>wpływać na wysokość i przeznaczenie pomocy publicznej przyznanej Beneficjentowi</w:t>
      </w:r>
      <w:r w:rsidRPr="00B17A54">
        <w:rPr>
          <w:vertAlign w:val="superscript"/>
        </w:rPr>
        <w:footnoteReference w:id="69"/>
      </w:r>
      <w:r w:rsidRPr="00B17A54">
        <w:t>,</w:t>
      </w:r>
    </w:p>
    <w:p w14:paraId="23ECEDE5" w14:textId="77777777" w:rsidR="00BE6849" w:rsidRPr="00B17A54" w:rsidRDefault="00BE6849" w:rsidP="004A5CEC">
      <w:pPr>
        <w:numPr>
          <w:ilvl w:val="1"/>
          <w:numId w:val="90"/>
        </w:numPr>
        <w:tabs>
          <w:tab w:val="clear" w:pos="607"/>
          <w:tab w:val="num" w:pos="709"/>
        </w:tabs>
        <w:ind w:left="714" w:hanging="357"/>
      </w:pPr>
      <w:r w:rsidRPr="00B17A54">
        <w:t>dotyczyć kosztów rozliczanych ryczałtowo.</w:t>
      </w:r>
    </w:p>
    <w:p w14:paraId="536F30B3" w14:textId="0B67E19C" w:rsidR="00BE6849" w:rsidRPr="00B17A54" w:rsidRDefault="00BE6849" w:rsidP="004A5CEC">
      <w:pPr>
        <w:pStyle w:val="Akapitzlist"/>
        <w:numPr>
          <w:ilvl w:val="0"/>
          <w:numId w:val="43"/>
        </w:numPr>
        <w:ind w:left="357" w:hanging="357"/>
        <w:rPr>
          <w:lang w:val="x-none"/>
        </w:rPr>
      </w:pPr>
      <w:r w:rsidRPr="00B17A54">
        <w:rPr>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w:t>
      </w:r>
      <w:r w:rsidR="00071286" w:rsidRPr="00B17A54">
        <w:rPr>
          <w:rFonts w:ascii="Calibri" w:hAnsi="Calibri" w:cs="Arial"/>
        </w:rPr>
        <w:t>Pośredniczącej</w:t>
      </w:r>
      <w:r w:rsidR="00071286" w:rsidRPr="00B17A54">
        <w:t xml:space="preserve"> </w:t>
      </w:r>
      <w:r w:rsidRPr="00B17A54">
        <w:t>FEWiM 2021-2027</w:t>
      </w:r>
      <w:r w:rsidRPr="00B17A54">
        <w:rPr>
          <w:lang w:val="x-none"/>
        </w:rPr>
        <w:t xml:space="preserve">. Warunkiem wyrażenia zgody przez Instytucję </w:t>
      </w:r>
      <w:r w:rsidR="00071286" w:rsidRPr="00B17A54">
        <w:rPr>
          <w:rFonts w:ascii="Calibri" w:hAnsi="Calibri" w:cs="Arial"/>
        </w:rPr>
        <w:t>Pośredniczącą</w:t>
      </w:r>
      <w:r w:rsidRPr="00B17A54">
        <w:rPr>
          <w:lang w:val="x-none"/>
        </w:rPr>
        <w:t xml:space="preserve"> </w:t>
      </w:r>
      <w:r w:rsidRPr="00B17A54">
        <w:t xml:space="preserve">FEWiM 2021-2027 </w:t>
      </w:r>
      <w:r w:rsidRPr="00B17A54">
        <w:rPr>
          <w:lang w:val="x-none"/>
        </w:rPr>
        <w:t>będzie zwiększenie wartości wskaźników odnoszących się do celów Projektu określonych we Wniosku o dofinansowanie</w:t>
      </w:r>
      <w:r w:rsidR="00601B6C" w:rsidRPr="00B17A54">
        <w:rPr>
          <w:rStyle w:val="Odwoanieprzypisudolnego"/>
          <w:lang w:val="x-none"/>
        </w:rPr>
        <w:footnoteReference w:id="70"/>
      </w:r>
      <w:r w:rsidRPr="00B17A54">
        <w:rPr>
          <w:lang w:val="x-none"/>
        </w:rPr>
        <w:t xml:space="preserve">, chyba że Beneficjent wykaże konieczność przeznaczenia oszczędności na pokrycie wydatków poniesionych w wysokości wyższej niż zaplanowana w wyniku znaczącego wzrostu cen. Instytucja </w:t>
      </w:r>
      <w:r w:rsidR="00071286" w:rsidRPr="00B17A54">
        <w:rPr>
          <w:rFonts w:ascii="Calibri" w:hAnsi="Calibri" w:cs="Arial"/>
        </w:rPr>
        <w:t>Pośredniczą</w:t>
      </w:r>
      <w:r w:rsidRPr="00B17A54">
        <w:rPr>
          <w:lang w:val="x-none"/>
        </w:rPr>
        <w:t xml:space="preserve">ca </w:t>
      </w:r>
      <w:r w:rsidRPr="00B17A54">
        <w:t xml:space="preserve">FEWiM 2021-2027 </w:t>
      </w:r>
      <w:r w:rsidRPr="00B17A54">
        <w:rPr>
          <w:lang w:val="x-none"/>
        </w:rPr>
        <w:t>może również wyrazić zgodę na wykorzystanie oszczędności</w:t>
      </w:r>
      <w:r w:rsidRPr="00B17A54">
        <w:t>,</w:t>
      </w:r>
      <w:r w:rsidRPr="00B17A54">
        <w:rPr>
          <w:lang w:val="x-none"/>
        </w:rPr>
        <w:t xml:space="preserve"> w </w:t>
      </w:r>
      <w:r w:rsidRPr="00B17A54">
        <w:rPr>
          <w:lang w:val="x-none"/>
        </w:rPr>
        <w:lastRenderedPageBreak/>
        <w:t xml:space="preserve">przypadku gdy Beneficjent wykaże nowe rezultaty w Projekcie, które mają wpływ na określone przez Instytucję </w:t>
      </w:r>
      <w:r w:rsidR="00071286" w:rsidRPr="00B17A54">
        <w:rPr>
          <w:rFonts w:ascii="Calibri" w:hAnsi="Calibri" w:cs="Arial"/>
        </w:rPr>
        <w:t>Pośredniczą</w:t>
      </w:r>
      <w:r w:rsidR="00960110" w:rsidRPr="00B17A54">
        <w:rPr>
          <w:rFonts w:ascii="Calibri" w:hAnsi="Calibri" w:cs="Arial"/>
        </w:rPr>
        <w:t>cą</w:t>
      </w:r>
      <w:r w:rsidRPr="00B17A54">
        <w:rPr>
          <w:lang w:val="x-none"/>
        </w:rPr>
        <w:t xml:space="preserve"> </w:t>
      </w:r>
      <w:r w:rsidRPr="00B17A54">
        <w:t xml:space="preserve">FEWiM 2021-2027 </w:t>
      </w:r>
      <w:r w:rsidRPr="00B17A54">
        <w:rPr>
          <w:lang w:val="x-none"/>
        </w:rPr>
        <w:t>wskaźniki dla Programu.</w:t>
      </w:r>
    </w:p>
    <w:p w14:paraId="6BAC19F1" w14:textId="77777777" w:rsidR="00FE14F4" w:rsidRPr="00B17A54" w:rsidRDefault="00BE6849" w:rsidP="004A5CEC">
      <w:pPr>
        <w:pStyle w:val="Akapitzlist"/>
        <w:numPr>
          <w:ilvl w:val="0"/>
          <w:numId w:val="43"/>
        </w:numPr>
        <w:ind w:left="357" w:hanging="357"/>
      </w:pPr>
      <w:r w:rsidRPr="00B17A54">
        <w:t>W przypadku zmian w prawie krajowym lub unijnym wpływających na wysokość wydatków kwalifikowalnych w Projekcie Strony mogą wnioskować o renegocjacje Umowy.</w:t>
      </w:r>
    </w:p>
    <w:p w14:paraId="446C275D" w14:textId="77777777" w:rsidR="00E03CD7" w:rsidRPr="00B17A54" w:rsidRDefault="0086007E" w:rsidP="00F10EEF">
      <w:pPr>
        <w:spacing w:before="200" w:after="120" w:line="240" w:lineRule="auto"/>
        <w:jc w:val="center"/>
        <w:rPr>
          <w:b/>
        </w:rPr>
      </w:pPr>
      <w:r w:rsidRPr="00B17A54">
        <w:rPr>
          <w:b/>
        </w:rPr>
        <w:t>§ 30</w:t>
      </w:r>
    </w:p>
    <w:p w14:paraId="042EFB86" w14:textId="77777777" w:rsidR="00E03CD7" w:rsidRPr="00B17A54" w:rsidRDefault="00E03CD7" w:rsidP="004A5CEC">
      <w:pPr>
        <w:pStyle w:val="Akapitzlist"/>
        <w:numPr>
          <w:ilvl w:val="0"/>
          <w:numId w:val="41"/>
        </w:numPr>
        <w:ind w:left="357" w:hanging="357"/>
      </w:pPr>
      <w:r w:rsidRPr="00B17A54">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w:t>
      </w:r>
      <w:r w:rsidR="00071286" w:rsidRPr="00B17A54">
        <w:rPr>
          <w:rFonts w:ascii="Calibri" w:hAnsi="Calibri" w:cs="Arial"/>
        </w:rPr>
        <w:t>Pośredniczą</w:t>
      </w:r>
      <w:r w:rsidRPr="00B17A54">
        <w:t>cej FEWiM 2021-2027.</w:t>
      </w:r>
    </w:p>
    <w:p w14:paraId="1973E3E7" w14:textId="6A12D704" w:rsidR="00E03CD7" w:rsidRPr="00B17A54" w:rsidRDefault="00E03CD7" w:rsidP="004A5CEC">
      <w:pPr>
        <w:pStyle w:val="Akapitzlist"/>
        <w:numPr>
          <w:ilvl w:val="0"/>
          <w:numId w:val="41"/>
        </w:numPr>
        <w:ind w:left="357" w:hanging="357"/>
      </w:pPr>
      <w:r w:rsidRPr="00B17A54">
        <w:t xml:space="preserve">Prawa i obowiązki Beneficjenta wynikające z Umowy nie mogą być przenoszone na rzecz osób trzecich bez zgody Instytucji </w:t>
      </w:r>
      <w:r w:rsidR="00071286" w:rsidRPr="00B17A54">
        <w:rPr>
          <w:rFonts w:ascii="Calibri" w:hAnsi="Calibri" w:cs="Arial"/>
        </w:rPr>
        <w:t>Pośredniczą</w:t>
      </w:r>
      <w:r w:rsidRPr="00B17A54">
        <w:t>cej FEWiM 2021-2027, wyrażonej w formie pisemnej pod rygorem nieważności.</w:t>
      </w:r>
    </w:p>
    <w:p w14:paraId="0DFACC71" w14:textId="77777777" w:rsidR="00E03CD7" w:rsidRPr="00B17A54" w:rsidRDefault="00E03CD7" w:rsidP="004A5CEC">
      <w:pPr>
        <w:pStyle w:val="Akapitzlist"/>
        <w:numPr>
          <w:ilvl w:val="0"/>
          <w:numId w:val="41"/>
        </w:numPr>
        <w:ind w:left="357" w:hanging="357"/>
      </w:pPr>
      <w:r w:rsidRPr="00B17A54">
        <w:t xml:space="preserve">Przeniesienie praw z Umowy (cesja wierzytelności) wymaga zgody Instytucji </w:t>
      </w:r>
      <w:r w:rsidR="00071286" w:rsidRPr="00B17A54">
        <w:rPr>
          <w:rFonts w:ascii="Calibri" w:hAnsi="Calibri" w:cs="Arial"/>
        </w:rPr>
        <w:t>Pośredniczą</w:t>
      </w:r>
      <w:r w:rsidRPr="00B17A54">
        <w:t>cej FEWiM 2021-2027 wyrażonej w formie pisemnej. W przypadku dokonania cesji wierzytelności, dofinansowanie nie może być przekazywane Beneficjentowi w formie zaliczki.</w:t>
      </w:r>
    </w:p>
    <w:p w14:paraId="6981D561" w14:textId="77777777" w:rsidR="007A590D" w:rsidRPr="00B17A54" w:rsidRDefault="00E03CD7" w:rsidP="004A5CEC">
      <w:pPr>
        <w:pStyle w:val="Akapitzlist"/>
        <w:numPr>
          <w:ilvl w:val="0"/>
          <w:numId w:val="41"/>
        </w:numPr>
        <w:autoSpaceDE w:val="0"/>
        <w:autoSpaceDN w:val="0"/>
        <w:ind w:left="357" w:hanging="357"/>
        <w:rPr>
          <w:rFonts w:ascii="Calibri" w:hAnsi="Calibri" w:cs="Arial"/>
          <w:iCs/>
        </w:rPr>
      </w:pPr>
      <w:r w:rsidRPr="00B17A54">
        <w:rPr>
          <w:rFonts w:ascii="Calibri" w:hAnsi="Calibri" w:cs="Arial"/>
        </w:rPr>
        <w:t>Wskaźniki, o których mowa w</w:t>
      </w:r>
      <w:r w:rsidRPr="00B17A54">
        <w:rPr>
          <w:rFonts w:ascii="Calibri" w:hAnsi="Calibri" w:cs="Arial"/>
          <w:b/>
        </w:rPr>
        <w:t xml:space="preserve"> </w:t>
      </w:r>
      <w:r w:rsidRPr="00B17A54">
        <w:rPr>
          <w:rFonts w:ascii="Calibri" w:hAnsi="Calibri" w:cs="Calibri"/>
          <w:b/>
        </w:rPr>
        <w:t>§</w:t>
      </w:r>
      <w:r w:rsidRPr="00B17A54">
        <w:rPr>
          <w:rFonts w:ascii="Calibri" w:hAnsi="Calibri" w:cs="Arial"/>
          <w:b/>
        </w:rPr>
        <w:t xml:space="preserve"> </w:t>
      </w:r>
      <w:r w:rsidR="00581306" w:rsidRPr="00B17A54">
        <w:rPr>
          <w:rFonts w:ascii="Calibri" w:hAnsi="Calibri" w:cs="Arial"/>
          <w:b/>
        </w:rPr>
        <w:t>11</w:t>
      </w:r>
      <w:r w:rsidRPr="00B17A54">
        <w:rPr>
          <w:rFonts w:ascii="Calibri" w:hAnsi="Calibri" w:cs="Arial"/>
          <w:b/>
        </w:rPr>
        <w:t xml:space="preserve"> ust. 4</w:t>
      </w:r>
      <w:r w:rsidRPr="00B17A54">
        <w:rPr>
          <w:rFonts w:ascii="Calibri" w:hAnsi="Calibri" w:cs="Arial"/>
        </w:rPr>
        <w:t xml:space="preserve">, będące podstawą rozliczania kwot ryczałtowych mogą podlegać zmianie w szczególnie uzasadnionych przypadkach po zatwierdzeniu przez Instytucję </w:t>
      </w:r>
      <w:r w:rsidR="00071286" w:rsidRPr="00B17A54">
        <w:rPr>
          <w:rFonts w:ascii="Calibri" w:hAnsi="Calibri" w:cs="Arial"/>
        </w:rPr>
        <w:t>Pośredniczą</w:t>
      </w:r>
      <w:r w:rsidRPr="00B17A54">
        <w:rPr>
          <w:rFonts w:ascii="Calibri" w:hAnsi="Calibri" w:cs="Arial"/>
        </w:rPr>
        <w:t>cą FEWiM 2021-2027.</w:t>
      </w:r>
    </w:p>
    <w:p w14:paraId="34E3CB45" w14:textId="77777777" w:rsidR="00FE14F4" w:rsidRPr="00B17A54" w:rsidRDefault="00FE14F4" w:rsidP="004A5CEC">
      <w:pPr>
        <w:pStyle w:val="Akapitzlist"/>
        <w:numPr>
          <w:ilvl w:val="0"/>
          <w:numId w:val="41"/>
        </w:numPr>
        <w:ind w:left="357" w:hanging="357"/>
      </w:pPr>
      <w:r w:rsidRPr="00B17A54">
        <w:t xml:space="preserve">Aktualizacja harmonogramu </w:t>
      </w:r>
      <w:r w:rsidR="00986C03" w:rsidRPr="00B17A54">
        <w:t xml:space="preserve">płatności, o którym mowa w </w:t>
      </w:r>
      <w:r w:rsidR="00986C03" w:rsidRPr="00B17A54">
        <w:rPr>
          <w:rFonts w:cstheme="minorHAnsi"/>
          <w:b/>
        </w:rPr>
        <w:t>§</w:t>
      </w:r>
      <w:r w:rsidR="00986C03" w:rsidRPr="00B17A54">
        <w:rPr>
          <w:b/>
        </w:rPr>
        <w:t xml:space="preserve"> </w:t>
      </w:r>
      <w:r w:rsidR="00581306" w:rsidRPr="00B17A54">
        <w:rPr>
          <w:b/>
        </w:rPr>
        <w:t>13</w:t>
      </w:r>
      <w:r w:rsidR="00986C03" w:rsidRPr="00B17A54">
        <w:rPr>
          <w:b/>
        </w:rPr>
        <w:t xml:space="preserve"> ust. </w:t>
      </w:r>
      <w:r w:rsidR="00581306" w:rsidRPr="00B17A54">
        <w:rPr>
          <w:b/>
        </w:rPr>
        <w:t>1</w:t>
      </w:r>
      <w:r w:rsidR="00F25EF2" w:rsidRPr="00B17A54">
        <w:rPr>
          <w:b/>
        </w:rPr>
        <w:t>,</w:t>
      </w:r>
      <w:r w:rsidR="00986C03" w:rsidRPr="00B17A54">
        <w:t xml:space="preserve"> </w:t>
      </w:r>
      <w:r w:rsidRPr="00B17A54">
        <w:t>wymaga akceptacji I</w:t>
      </w:r>
      <w:r w:rsidR="00C0023B" w:rsidRPr="00B17A54">
        <w:t xml:space="preserve">nstytucji </w:t>
      </w:r>
      <w:r w:rsidR="00071286" w:rsidRPr="00B17A54">
        <w:rPr>
          <w:rFonts w:ascii="Calibri" w:hAnsi="Calibri" w:cs="Arial"/>
        </w:rPr>
        <w:t>Pośredniczą</w:t>
      </w:r>
      <w:r w:rsidR="00C0023B" w:rsidRPr="00B17A54">
        <w:t>cej</w:t>
      </w:r>
      <w:r w:rsidRPr="00B17A54">
        <w:t xml:space="preserve"> FEWiM 2021-2027.</w:t>
      </w:r>
    </w:p>
    <w:p w14:paraId="21F9F886" w14:textId="77777777" w:rsidR="00F25EF2" w:rsidRPr="00B17A54" w:rsidRDefault="00F25EF2" w:rsidP="004A5CEC">
      <w:pPr>
        <w:pStyle w:val="Akapitzlist"/>
        <w:numPr>
          <w:ilvl w:val="0"/>
          <w:numId w:val="41"/>
        </w:numPr>
        <w:ind w:left="357" w:hanging="357"/>
      </w:pPr>
      <w:r w:rsidRPr="00B17A54">
        <w:t xml:space="preserve">W przypadku zmiany na stanowisku koordynatora/kierownika Projektu Beneficjent zobowiązany jest do niezwłocznego dostarczenia do Instytucji </w:t>
      </w:r>
      <w:r w:rsidR="00071286" w:rsidRPr="00B17A54">
        <w:rPr>
          <w:rFonts w:ascii="Calibri" w:hAnsi="Calibri" w:cs="Arial"/>
        </w:rPr>
        <w:t>Pośredniczą</w:t>
      </w:r>
      <w:r w:rsidRPr="00B17A54">
        <w:t xml:space="preserve">cej FEWiM 2021-2027 aktualnego </w:t>
      </w:r>
      <w:r w:rsidR="00413AA6" w:rsidRPr="00B17A54">
        <w:rPr>
          <w:b/>
        </w:rPr>
        <w:t>z</w:t>
      </w:r>
      <w:r w:rsidRPr="00B17A54">
        <w:rPr>
          <w:b/>
        </w:rPr>
        <w:t xml:space="preserve">ałącznika </w:t>
      </w:r>
      <w:r w:rsidR="001A6343" w:rsidRPr="00B17A54">
        <w:rPr>
          <w:b/>
        </w:rPr>
        <w:t xml:space="preserve">nr </w:t>
      </w:r>
      <w:r w:rsidR="00413AA6" w:rsidRPr="00B17A54">
        <w:rPr>
          <w:b/>
        </w:rPr>
        <w:t>4</w:t>
      </w:r>
      <w:r w:rsidR="001A6343" w:rsidRPr="00B17A54">
        <w:t xml:space="preserve"> </w:t>
      </w:r>
      <w:r w:rsidR="00DF761B" w:rsidRPr="00B17A54">
        <w:t>Oświadczenie dotyczące zapewnienia koordynatora/kierownika Projektu</w:t>
      </w:r>
      <w:r w:rsidRPr="00B17A54">
        <w:t>.</w:t>
      </w:r>
    </w:p>
    <w:p w14:paraId="0DBFFA16" w14:textId="77777777" w:rsidR="00FE14F4" w:rsidRPr="00B17A54" w:rsidRDefault="0086007E" w:rsidP="00F10EEF">
      <w:pPr>
        <w:spacing w:before="200" w:after="120" w:line="240" w:lineRule="auto"/>
        <w:jc w:val="center"/>
        <w:rPr>
          <w:b/>
        </w:rPr>
      </w:pPr>
      <w:r w:rsidRPr="00B17A54">
        <w:rPr>
          <w:b/>
        </w:rPr>
        <w:t>§ 31</w:t>
      </w:r>
    </w:p>
    <w:p w14:paraId="18E9C376" w14:textId="7E47A007" w:rsidR="00FE14F4" w:rsidRPr="00B17A54" w:rsidRDefault="00FE14F4" w:rsidP="001A257D">
      <w:pPr>
        <w:pStyle w:val="Akapitzlist"/>
        <w:numPr>
          <w:ilvl w:val="0"/>
          <w:numId w:val="28"/>
        </w:numPr>
      </w:pPr>
      <w:r w:rsidRPr="00B17A54">
        <w:t>Zmiany Umowy wymagają zawarcia aneksu do Umowy w</w:t>
      </w:r>
      <w:r w:rsidR="0061795E">
        <w:t xml:space="preserve"> </w:t>
      </w:r>
      <w:r w:rsidRPr="00B17A54">
        <w:t xml:space="preserve">formie pisemnej pod rygorem nieważności, z zastrzeżeniem </w:t>
      </w:r>
      <w:r w:rsidRPr="00B17A54">
        <w:rPr>
          <w:b/>
        </w:rPr>
        <w:t>ust. 2</w:t>
      </w:r>
      <w:r w:rsidRPr="00B17A54">
        <w:t>.</w:t>
      </w:r>
    </w:p>
    <w:p w14:paraId="5AFC3273" w14:textId="77777777" w:rsidR="00FE14F4" w:rsidRPr="00B17A54" w:rsidRDefault="00FE14F4" w:rsidP="001A257D">
      <w:pPr>
        <w:pStyle w:val="Akapitzlist"/>
        <w:numPr>
          <w:ilvl w:val="0"/>
          <w:numId w:val="28"/>
        </w:numPr>
      </w:pPr>
      <w:r w:rsidRPr="00B17A54">
        <w:t>Następujące zmiany nie wymagają zawarcia aneksu:</w:t>
      </w:r>
    </w:p>
    <w:p w14:paraId="1828428B" w14:textId="77777777" w:rsidR="00FE14F4" w:rsidRPr="00B17A54" w:rsidRDefault="00FE14F4" w:rsidP="001A257D">
      <w:pPr>
        <w:pStyle w:val="numerowanie12"/>
        <w:numPr>
          <w:ilvl w:val="0"/>
          <w:numId w:val="44"/>
        </w:numPr>
      </w:pPr>
      <w:r w:rsidRPr="00B17A54">
        <w:t xml:space="preserve">aktualizacja </w:t>
      </w:r>
      <w:r w:rsidR="00413AA6" w:rsidRPr="00B17A54">
        <w:rPr>
          <w:b/>
        </w:rPr>
        <w:t>z</w:t>
      </w:r>
      <w:r w:rsidR="00F729BD" w:rsidRPr="00B17A54">
        <w:rPr>
          <w:b/>
        </w:rPr>
        <w:t xml:space="preserve">ałącznika </w:t>
      </w:r>
      <w:r w:rsidR="001A6343" w:rsidRPr="00B17A54">
        <w:rPr>
          <w:b/>
        </w:rPr>
        <w:t xml:space="preserve">nr </w:t>
      </w:r>
      <w:r w:rsidR="00413AA6" w:rsidRPr="00B17A54">
        <w:rPr>
          <w:b/>
        </w:rPr>
        <w:t>3</w:t>
      </w:r>
      <w:r w:rsidR="001A6343" w:rsidRPr="00B17A54">
        <w:t xml:space="preserve"> </w:t>
      </w:r>
      <w:r w:rsidR="00F729BD" w:rsidRPr="00B17A54">
        <w:t>H</w:t>
      </w:r>
      <w:r w:rsidRPr="00B17A54">
        <w:t xml:space="preserve">armonogram </w:t>
      </w:r>
      <w:r w:rsidR="00625D38" w:rsidRPr="00B17A54">
        <w:t>płatności</w:t>
      </w:r>
      <w:r w:rsidRPr="00B17A54">
        <w:t>,</w:t>
      </w:r>
    </w:p>
    <w:p w14:paraId="5B8D7D06" w14:textId="77777777" w:rsidR="00FE14F4" w:rsidRPr="00B17A54" w:rsidRDefault="00FE14F4" w:rsidP="00FE14F4">
      <w:pPr>
        <w:pStyle w:val="numerowanie12"/>
      </w:pPr>
      <w:r w:rsidRPr="00B17A54">
        <w:t>zaakceptowa</w:t>
      </w:r>
      <w:r w:rsidR="00392D71" w:rsidRPr="00B17A54">
        <w:t>ne</w:t>
      </w:r>
      <w:r w:rsidRPr="00B17A54">
        <w:t xml:space="preserve"> przez Instytucję </w:t>
      </w:r>
      <w:r w:rsidR="00F57449" w:rsidRPr="00B17A54">
        <w:t>Pośredniczą</w:t>
      </w:r>
      <w:r w:rsidRPr="00B17A54">
        <w:t>cą FEWiM</w:t>
      </w:r>
      <w:r w:rsidR="0023117B" w:rsidRPr="00B17A54">
        <w:t xml:space="preserve"> 2021-2027</w:t>
      </w:r>
      <w:r w:rsidRPr="00B17A54">
        <w:t xml:space="preserve"> zmian</w:t>
      </w:r>
      <w:r w:rsidR="00392D71" w:rsidRPr="00B17A54">
        <w:t>y</w:t>
      </w:r>
      <w:r w:rsidRPr="00B17A54">
        <w:t xml:space="preserve"> Projektu, o których mowa w </w:t>
      </w:r>
      <w:r w:rsidRPr="00B17A54">
        <w:rPr>
          <w:b/>
        </w:rPr>
        <w:t>§</w:t>
      </w:r>
      <w:r w:rsidR="00AA2087" w:rsidRPr="00B17A54">
        <w:rPr>
          <w:b/>
        </w:rPr>
        <w:t xml:space="preserve"> </w:t>
      </w:r>
      <w:r w:rsidR="00581306" w:rsidRPr="00B17A54">
        <w:rPr>
          <w:b/>
        </w:rPr>
        <w:t>29</w:t>
      </w:r>
      <w:r w:rsidRPr="00B17A54">
        <w:t>,</w:t>
      </w:r>
      <w:r w:rsidR="0017603A" w:rsidRPr="00B17A54">
        <w:t xml:space="preserve"> o</w:t>
      </w:r>
      <w:r w:rsidRPr="00B17A54">
        <w:t xml:space="preserve"> ile nie mają wpływu na postanowienia Umowy,</w:t>
      </w:r>
    </w:p>
    <w:p w14:paraId="5E0247AA" w14:textId="77777777" w:rsidR="00261B5A" w:rsidRPr="00B17A54" w:rsidRDefault="00FE14F4" w:rsidP="00FE14F4">
      <w:pPr>
        <w:pStyle w:val="numerowanie12"/>
      </w:pPr>
      <w:r w:rsidRPr="00B17A54">
        <w:t>zmiany, o któr</w:t>
      </w:r>
      <w:r w:rsidR="002543C0" w:rsidRPr="00B17A54">
        <w:t>ych</w:t>
      </w:r>
      <w:r w:rsidRPr="00B17A54">
        <w:t xml:space="preserve"> mowa w </w:t>
      </w:r>
      <w:r w:rsidRPr="00B17A54">
        <w:rPr>
          <w:b/>
        </w:rPr>
        <w:t xml:space="preserve">§ </w:t>
      </w:r>
      <w:r w:rsidR="00581306" w:rsidRPr="00B17A54">
        <w:rPr>
          <w:b/>
        </w:rPr>
        <w:t>17</w:t>
      </w:r>
      <w:r w:rsidRPr="00B17A54">
        <w:rPr>
          <w:b/>
        </w:rPr>
        <w:t xml:space="preserve"> ust. 8</w:t>
      </w:r>
      <w:r w:rsidR="00261B5A" w:rsidRPr="00B17A54">
        <w:t>,</w:t>
      </w:r>
    </w:p>
    <w:p w14:paraId="18842199" w14:textId="4E292517" w:rsidR="00FE14F4" w:rsidRPr="00B17A54" w:rsidRDefault="002543C0" w:rsidP="00FE14F4">
      <w:pPr>
        <w:pStyle w:val="numerowanie12"/>
      </w:pPr>
      <w:r w:rsidRPr="00B17A54">
        <w:t>zmiany, o których</w:t>
      </w:r>
      <w:r w:rsidR="00261B5A" w:rsidRPr="00B17A54">
        <w:t xml:space="preserve"> mowa </w:t>
      </w:r>
      <w:r w:rsidR="00C87916" w:rsidRPr="00B17A54">
        <w:t xml:space="preserve">w </w:t>
      </w:r>
      <w:r w:rsidR="005B07C7">
        <w:t>pkt</w:t>
      </w:r>
      <w:r w:rsidR="00C87916" w:rsidRPr="00B17A54">
        <w:t xml:space="preserve"> 7</w:t>
      </w:r>
      <w:r w:rsidR="00C87916" w:rsidRPr="00B17A54">
        <w:rPr>
          <w:b/>
        </w:rPr>
        <w:t xml:space="preserve"> </w:t>
      </w:r>
      <w:r w:rsidR="00413AA6" w:rsidRPr="00B17A54">
        <w:rPr>
          <w:b/>
        </w:rPr>
        <w:t>z</w:t>
      </w:r>
      <w:r w:rsidR="00C87916" w:rsidRPr="00B17A54">
        <w:rPr>
          <w:b/>
        </w:rPr>
        <w:t>ałącznika</w:t>
      </w:r>
      <w:r w:rsidR="00F95A48" w:rsidRPr="00B17A54">
        <w:rPr>
          <w:b/>
        </w:rPr>
        <w:t xml:space="preserve"> nr </w:t>
      </w:r>
      <w:r w:rsidR="00413AA6" w:rsidRPr="00B17A54">
        <w:rPr>
          <w:b/>
        </w:rPr>
        <w:t>6</w:t>
      </w:r>
      <w:r w:rsidR="00C87916" w:rsidRPr="00B17A54">
        <w:t xml:space="preserve"> </w:t>
      </w:r>
      <w:r w:rsidR="00E33A99" w:rsidRPr="00B17A54">
        <w:t>Obowiązki informac</w:t>
      </w:r>
      <w:r w:rsidR="00C87916" w:rsidRPr="00B17A54">
        <w:t>y</w:t>
      </w:r>
      <w:r w:rsidR="00E33A99" w:rsidRPr="00B17A54">
        <w:t>j</w:t>
      </w:r>
      <w:r w:rsidR="00C87916" w:rsidRPr="00B17A54">
        <w:t>ne i promocyjne dotyczące wsparcia z U</w:t>
      </w:r>
      <w:r w:rsidR="00734DB2" w:rsidRPr="00B17A54">
        <w:t xml:space="preserve">nii </w:t>
      </w:r>
      <w:r w:rsidR="00C87916" w:rsidRPr="00B17A54">
        <w:t>E</w:t>
      </w:r>
      <w:r w:rsidR="00734DB2" w:rsidRPr="00B17A54">
        <w:t>uropejskiej</w:t>
      </w:r>
      <w:r w:rsidR="0017603A" w:rsidRPr="00B17A54">
        <w:t>,</w:t>
      </w:r>
    </w:p>
    <w:p w14:paraId="2009A015" w14:textId="77777777" w:rsidR="00F729BD" w:rsidRPr="00B17A54" w:rsidRDefault="00FE14F4" w:rsidP="000D5379">
      <w:pPr>
        <w:pStyle w:val="numerowanie12"/>
      </w:pPr>
      <w:r w:rsidRPr="00B17A54">
        <w:t>zmiany</w:t>
      </w:r>
      <w:r w:rsidR="0003164F" w:rsidRPr="00B17A54">
        <w:t xml:space="preserve"> </w:t>
      </w:r>
      <w:r w:rsidR="00E33A99" w:rsidRPr="00B17A54">
        <w:t>Klauzuli informacyjnej dla osoby</w:t>
      </w:r>
      <w:r w:rsidRPr="00B17A54">
        <w:t>,</w:t>
      </w:r>
      <w:r w:rsidR="00E33A99" w:rsidRPr="00B17A54">
        <w:t xml:space="preserve"> której dane są przetwarzane w ramach realizacji Projektu,</w:t>
      </w:r>
      <w:r w:rsidR="0003164F" w:rsidRPr="00B17A54">
        <w:t xml:space="preserve"> </w:t>
      </w:r>
      <w:r w:rsidR="0017603A" w:rsidRPr="00B17A54">
        <w:t>zawartej w</w:t>
      </w:r>
      <w:r w:rsidR="0003164F" w:rsidRPr="00B17A54">
        <w:t xml:space="preserve"> </w:t>
      </w:r>
      <w:r w:rsidR="00413AA6" w:rsidRPr="00B17A54">
        <w:rPr>
          <w:b/>
        </w:rPr>
        <w:t>z</w:t>
      </w:r>
      <w:r w:rsidR="0003164F" w:rsidRPr="00B17A54">
        <w:rPr>
          <w:b/>
        </w:rPr>
        <w:t>ałącznik</w:t>
      </w:r>
      <w:r w:rsidR="0017603A" w:rsidRPr="00B17A54">
        <w:rPr>
          <w:b/>
        </w:rPr>
        <w:t>u</w:t>
      </w:r>
      <w:r w:rsidR="001A6343" w:rsidRPr="00B17A54">
        <w:rPr>
          <w:b/>
        </w:rPr>
        <w:t xml:space="preserve"> nr </w:t>
      </w:r>
      <w:r w:rsidR="00413AA6" w:rsidRPr="00B17A54">
        <w:rPr>
          <w:b/>
        </w:rPr>
        <w:t>5</w:t>
      </w:r>
      <w:r w:rsidR="00590821" w:rsidRPr="00B17A54">
        <w:t xml:space="preserve"> </w:t>
      </w:r>
      <w:r w:rsidR="00C87916" w:rsidRPr="00B17A54">
        <w:t>Ochrona danych osobowych</w:t>
      </w:r>
      <w:r w:rsidR="005D1E46" w:rsidRPr="00B17A54">
        <w:t>,</w:t>
      </w:r>
    </w:p>
    <w:p w14:paraId="2C4F13A1" w14:textId="77777777" w:rsidR="00FE14F4" w:rsidRPr="00B17A54" w:rsidRDefault="005D1E46" w:rsidP="000D5379">
      <w:pPr>
        <w:pStyle w:val="numerowanie12"/>
      </w:pPr>
      <w:r w:rsidRPr="00B17A54">
        <w:rPr>
          <w:rFonts w:eastAsiaTheme="minorHAnsi" w:cstheme="minorBidi"/>
          <w:lang w:eastAsia="en-US"/>
        </w:rPr>
        <w:t>zmiany adresu do doręczeń Beneficjenta</w:t>
      </w:r>
      <w:r w:rsidR="001E78A4" w:rsidRPr="00B17A54">
        <w:rPr>
          <w:rFonts w:eastAsiaTheme="minorHAnsi" w:cstheme="minorBidi"/>
          <w:lang w:eastAsia="en-US"/>
        </w:rPr>
        <w:t>,</w:t>
      </w:r>
    </w:p>
    <w:p w14:paraId="70B0E4B2" w14:textId="77777777" w:rsidR="00F729BD" w:rsidRPr="00B17A54" w:rsidRDefault="001E78A4" w:rsidP="00D57B69">
      <w:pPr>
        <w:pStyle w:val="numerowanie12"/>
      </w:pPr>
      <w:r w:rsidRPr="00B17A54">
        <w:t>zmiany adresu jednostki realizującej</w:t>
      </w:r>
      <w:r w:rsidR="00506314" w:rsidRPr="00B17A54">
        <w:t>/ Partnera</w:t>
      </w:r>
      <w:r w:rsidRPr="00B17A54">
        <w:t>, o któr</w:t>
      </w:r>
      <w:r w:rsidR="00506314" w:rsidRPr="00B17A54">
        <w:t>ym</w:t>
      </w:r>
      <w:r w:rsidRPr="00B17A54">
        <w:t xml:space="preserve"> mowa w </w:t>
      </w:r>
      <w:r w:rsidRPr="00B17A54">
        <w:rPr>
          <w:b/>
        </w:rPr>
        <w:t>§</w:t>
      </w:r>
      <w:r w:rsidRPr="00B17A54">
        <w:t xml:space="preserve"> </w:t>
      </w:r>
      <w:r w:rsidR="005A37A7" w:rsidRPr="00B17A54">
        <w:rPr>
          <w:b/>
        </w:rPr>
        <w:t>2</w:t>
      </w:r>
      <w:r w:rsidRPr="00B17A54">
        <w:rPr>
          <w:b/>
        </w:rPr>
        <w:t xml:space="preserve"> ust. </w:t>
      </w:r>
      <w:r w:rsidR="00DF28D6" w:rsidRPr="00B17A54">
        <w:rPr>
          <w:b/>
        </w:rPr>
        <w:t>2</w:t>
      </w:r>
      <w:r w:rsidR="00506314" w:rsidRPr="00B17A54">
        <w:rPr>
          <w:b/>
        </w:rPr>
        <w:t xml:space="preserve"> </w:t>
      </w:r>
      <w:r w:rsidR="00506314" w:rsidRPr="00B17A54">
        <w:t xml:space="preserve">i </w:t>
      </w:r>
      <w:r w:rsidR="00506314" w:rsidRPr="00B17A54">
        <w:rPr>
          <w:b/>
        </w:rPr>
        <w:t>ust. 3</w:t>
      </w:r>
      <w:r w:rsidR="00BE5273" w:rsidRPr="00B17A54">
        <w:t>,</w:t>
      </w:r>
    </w:p>
    <w:p w14:paraId="4D427F5E" w14:textId="666EEC83" w:rsidR="00BE5273" w:rsidRPr="00B17A54" w:rsidRDefault="00AB0BAA" w:rsidP="00D57B69">
      <w:pPr>
        <w:pStyle w:val="numerowanie12"/>
      </w:pPr>
      <w:r w:rsidRPr="00AB0BAA">
        <w:rPr>
          <w:lang w:bidi="pl-PL"/>
        </w:rPr>
        <w:t xml:space="preserve">zmiany adresów poczty elektronicznej oraz adresu strony internetowej, o których mowa odpowiednio w pkt 2 ppkt 5 i pkt 4 oraz pkt 1 </w:t>
      </w:r>
      <w:r w:rsidRPr="00AB0BAA">
        <w:rPr>
          <w:b/>
          <w:lang w:bidi="pl-PL"/>
        </w:rPr>
        <w:t>załącznika nr 6</w:t>
      </w:r>
      <w:r w:rsidRPr="00AB0BAA">
        <w:rPr>
          <w:lang w:bidi="pl-PL"/>
        </w:rPr>
        <w:t xml:space="preserve"> Obowiązki informacyjne i promocyjne dotyczące wsparcia z Unii Europejskiej</w:t>
      </w:r>
      <w:r w:rsidR="00BC6335" w:rsidRPr="00B17A54">
        <w:t>,</w:t>
      </w:r>
    </w:p>
    <w:p w14:paraId="0B1D18FC" w14:textId="77777777" w:rsidR="00BC6335" w:rsidRPr="00B17A54" w:rsidRDefault="00BC6335" w:rsidP="00BC6335">
      <w:pPr>
        <w:pStyle w:val="numerowanie12"/>
        <w:rPr>
          <w:b/>
        </w:rPr>
      </w:pPr>
      <w:r w:rsidRPr="00B17A54">
        <w:lastRenderedPageBreak/>
        <w:t>zmiany, o któr</w:t>
      </w:r>
      <w:r w:rsidR="002543C0" w:rsidRPr="00B17A54">
        <w:t>ych</w:t>
      </w:r>
      <w:r w:rsidRPr="00B17A54">
        <w:t xml:space="preserve"> mowa w </w:t>
      </w:r>
      <w:r w:rsidRPr="00B17A54">
        <w:rPr>
          <w:b/>
        </w:rPr>
        <w:t xml:space="preserve">§ </w:t>
      </w:r>
      <w:r w:rsidR="00D515EA" w:rsidRPr="00B17A54">
        <w:rPr>
          <w:b/>
        </w:rPr>
        <w:t>14</w:t>
      </w:r>
      <w:r w:rsidRPr="00B17A54">
        <w:rPr>
          <w:b/>
        </w:rPr>
        <w:t xml:space="preserve"> ust. </w:t>
      </w:r>
      <w:r w:rsidR="00D515EA" w:rsidRPr="00B17A54">
        <w:rPr>
          <w:b/>
        </w:rPr>
        <w:t>9</w:t>
      </w:r>
      <w:r w:rsidR="006F2EE5" w:rsidRPr="0061795E">
        <w:t>,</w:t>
      </w:r>
    </w:p>
    <w:p w14:paraId="76543B3C" w14:textId="77777777" w:rsidR="00BC6335" w:rsidRPr="00B17A54" w:rsidRDefault="00BC6335" w:rsidP="00BC6335">
      <w:pPr>
        <w:pStyle w:val="numerowanie12"/>
      </w:pPr>
      <w:r w:rsidRPr="00B17A54">
        <w:t xml:space="preserve">zmiany </w:t>
      </w:r>
      <w:r w:rsidRPr="00B17A54">
        <w:rPr>
          <w:b/>
        </w:rPr>
        <w:t>załączników</w:t>
      </w:r>
      <w:r w:rsidRPr="00B17A54">
        <w:t>:</w:t>
      </w:r>
      <w:r w:rsidRPr="00B17A54">
        <w:rPr>
          <w:b/>
        </w:rPr>
        <w:t xml:space="preserve"> nr 2</w:t>
      </w:r>
      <w:r w:rsidR="00F86891" w:rsidRPr="00B17A54">
        <w:rPr>
          <w:b/>
        </w:rPr>
        <w:t xml:space="preserve"> </w:t>
      </w:r>
      <w:r w:rsidRPr="00B17A54">
        <w:t xml:space="preserve">Oświadczenie o kwalifikowalności podatku VAT, </w:t>
      </w:r>
      <w:r w:rsidRPr="00B17A54">
        <w:rPr>
          <w:b/>
        </w:rPr>
        <w:t>nr 4</w:t>
      </w:r>
      <w:r w:rsidRPr="00B17A54">
        <w:t xml:space="preserve"> Oświadczenie dotyczące zapewnienia koordynatora/kierownika Projektu, </w:t>
      </w:r>
      <w:r w:rsidRPr="00B17A54">
        <w:rPr>
          <w:b/>
        </w:rPr>
        <w:t xml:space="preserve">nr 7 </w:t>
      </w:r>
      <w:r w:rsidRPr="00B17A54">
        <w:t xml:space="preserve">Wzór wykazu wydatków ujętych we wniosku o płatność, które są objęte </w:t>
      </w:r>
      <w:r w:rsidR="00413AA6" w:rsidRPr="00B17A54">
        <w:t xml:space="preserve">procedurą </w:t>
      </w:r>
      <w:r w:rsidRPr="00B17A54">
        <w:t>zasad</w:t>
      </w:r>
      <w:r w:rsidR="00413AA6" w:rsidRPr="00B17A54">
        <w:t>y</w:t>
      </w:r>
      <w:r w:rsidRPr="00B17A54">
        <w:t xml:space="preserve"> konkurencyjności, </w:t>
      </w:r>
      <w:r w:rsidRPr="00B17A54">
        <w:rPr>
          <w:b/>
        </w:rPr>
        <w:t>nr 8</w:t>
      </w:r>
      <w:r w:rsidRPr="00B17A54">
        <w:t xml:space="preserve"> Wzór oświadczenia w sprawie zachowania trwałości</w:t>
      </w:r>
      <w:r w:rsidR="00413AA6" w:rsidRPr="00B17A54">
        <w:t xml:space="preserve"> i kwalifikowalności podatku VAT</w:t>
      </w:r>
      <w:r w:rsidRPr="00B17A54">
        <w:t xml:space="preserve">, </w:t>
      </w:r>
      <w:r w:rsidRPr="00B17A54">
        <w:rPr>
          <w:b/>
        </w:rPr>
        <w:t xml:space="preserve">nr 9 </w:t>
      </w:r>
      <w:r w:rsidRPr="00B17A54">
        <w:t>Zasady obniżania stawki ryczałtowej kosztów pośrednich.</w:t>
      </w:r>
    </w:p>
    <w:p w14:paraId="4EF452D6" w14:textId="77777777" w:rsidR="00EF0AE1" w:rsidRPr="00B17A54" w:rsidRDefault="00EF0AE1" w:rsidP="00BA7ACF">
      <w:pPr>
        <w:spacing w:before="200" w:after="120" w:line="240" w:lineRule="auto"/>
        <w:jc w:val="center"/>
        <w:rPr>
          <w:b/>
        </w:rPr>
      </w:pPr>
      <w:r w:rsidRPr="00B17A54">
        <w:rPr>
          <w:b/>
        </w:rPr>
        <w:t>Rozwiązanie Umowy</w:t>
      </w:r>
    </w:p>
    <w:p w14:paraId="0E1AC7A4" w14:textId="77777777" w:rsidR="00EF0AE1" w:rsidRPr="00B17A54" w:rsidRDefault="00EF0AE1" w:rsidP="00BA7ACF">
      <w:pPr>
        <w:spacing w:after="120"/>
        <w:jc w:val="center"/>
        <w:rPr>
          <w:b/>
        </w:rPr>
      </w:pPr>
      <w:r w:rsidRPr="00B17A54">
        <w:rPr>
          <w:b/>
        </w:rPr>
        <w:t xml:space="preserve">§ </w:t>
      </w:r>
      <w:r w:rsidR="0086007E" w:rsidRPr="00B17A54">
        <w:rPr>
          <w:b/>
        </w:rPr>
        <w:t>32</w:t>
      </w:r>
    </w:p>
    <w:p w14:paraId="3469A7A2" w14:textId="77777777" w:rsidR="00EF0AE1" w:rsidRPr="00B17A54" w:rsidRDefault="00EF0AE1" w:rsidP="001A257D">
      <w:pPr>
        <w:pStyle w:val="Akapitzlist"/>
        <w:numPr>
          <w:ilvl w:val="0"/>
          <w:numId w:val="29"/>
        </w:numPr>
      </w:pPr>
      <w:r w:rsidRPr="00B17A54">
        <w:t xml:space="preserve">Instytucja </w:t>
      </w:r>
      <w:r w:rsidR="00EB2010" w:rsidRPr="00B17A54">
        <w:rPr>
          <w:rFonts w:ascii="Calibri" w:hAnsi="Calibri" w:cs="Arial"/>
        </w:rPr>
        <w:t>Pośredniczą</w:t>
      </w:r>
      <w:r w:rsidRPr="00B17A54">
        <w:t>ca FEWiM</w:t>
      </w:r>
      <w:r w:rsidR="0023117B" w:rsidRPr="00B17A54">
        <w:t xml:space="preserve"> 2021-2027</w:t>
      </w:r>
      <w:r w:rsidR="00DB7675" w:rsidRPr="00B17A54">
        <w:t xml:space="preserve"> </w:t>
      </w:r>
      <w:r w:rsidRPr="00B17A54">
        <w:t xml:space="preserve">może rozwiązać Umowę </w:t>
      </w:r>
      <w:bookmarkStart w:id="4" w:name="_Hlk124949445"/>
      <w:r w:rsidRPr="00B17A54">
        <w:t>z zachowaniem jednomiesięcznego okresu wypowiedzenia</w:t>
      </w:r>
      <w:bookmarkEnd w:id="4"/>
      <w:r w:rsidRPr="00B17A54">
        <w:t>, w przypadku gdy</w:t>
      </w:r>
      <w:r w:rsidR="0088729C" w:rsidRPr="00B17A54">
        <w:t xml:space="preserve"> Beneficjent</w:t>
      </w:r>
      <w:r w:rsidRPr="00B17A54">
        <w:t>:</w:t>
      </w:r>
    </w:p>
    <w:p w14:paraId="5450CF83" w14:textId="77777777" w:rsidR="00D9190D" w:rsidRPr="00B17A54" w:rsidRDefault="00D9190D" w:rsidP="001A257D">
      <w:pPr>
        <w:pStyle w:val="numerowanie12"/>
        <w:numPr>
          <w:ilvl w:val="0"/>
          <w:numId w:val="30"/>
        </w:numPr>
      </w:pPr>
      <w:r w:rsidRPr="00B17A54">
        <w:t>nie przed</w:t>
      </w:r>
      <w:r w:rsidR="009A27CA" w:rsidRPr="00B17A54">
        <w:t>łożył</w:t>
      </w:r>
      <w:r w:rsidRPr="00B17A54">
        <w:t xml:space="preserve"> zgodnie z Umową wniosków o płatność</w:t>
      </w:r>
      <w:r w:rsidR="00341FDA" w:rsidRPr="00B17A54">
        <w:t>,</w:t>
      </w:r>
      <w:r w:rsidRPr="00B17A54">
        <w:t xml:space="preserve"> </w:t>
      </w:r>
      <w:r w:rsidR="00341FDA" w:rsidRPr="00B17A54">
        <w:t xml:space="preserve">poprawek lub </w:t>
      </w:r>
      <w:r w:rsidRPr="00B17A54">
        <w:t xml:space="preserve">uzupełnień wniosku o płatność </w:t>
      </w:r>
      <w:r w:rsidR="00341FDA" w:rsidRPr="00B17A54">
        <w:t>oraz</w:t>
      </w:r>
      <w:r w:rsidRPr="00B17A54">
        <w:t xml:space="preserve"> wymaganych dokumentów</w:t>
      </w:r>
      <w:r w:rsidR="00747F38" w:rsidRPr="00B17A54">
        <w:t>,</w:t>
      </w:r>
    </w:p>
    <w:p w14:paraId="3B35B061" w14:textId="6EC3D2DC" w:rsidR="00D9190D" w:rsidRPr="00B17A54" w:rsidRDefault="00D9190D" w:rsidP="00D9190D">
      <w:pPr>
        <w:pStyle w:val="numerowanie12"/>
      </w:pPr>
      <w:bookmarkStart w:id="5" w:name="_Hlk124948885"/>
      <w:r w:rsidRPr="00B17A54">
        <w:t>nie rozliczy</w:t>
      </w:r>
      <w:r w:rsidR="009A27CA" w:rsidRPr="00B17A54">
        <w:t>ł</w:t>
      </w:r>
      <w:r w:rsidRPr="00B17A54">
        <w:t xml:space="preserve"> otrzymanej zaliczki</w:t>
      </w:r>
      <w:r w:rsidR="00341FDA" w:rsidRPr="00B17A54">
        <w:t xml:space="preserve"> w terminie i na warunkach określonych w Umowie</w:t>
      </w:r>
      <w:r w:rsidRPr="00B17A54">
        <w:t>,</w:t>
      </w:r>
    </w:p>
    <w:bookmarkEnd w:id="5"/>
    <w:p w14:paraId="15BC4046" w14:textId="77777777" w:rsidR="002936B3" w:rsidRPr="00B17A54" w:rsidRDefault="002936B3" w:rsidP="002936B3">
      <w:pPr>
        <w:pStyle w:val="numerowanie12"/>
      </w:pPr>
      <w:r w:rsidRPr="00B17A54">
        <w:t>nie przedstawi</w:t>
      </w:r>
      <w:r w:rsidR="00E119A2" w:rsidRPr="00B17A54">
        <w:t>ł</w:t>
      </w:r>
      <w:r w:rsidRPr="00B17A54">
        <w:t xml:space="preserve"> na wezwanie Instytucji </w:t>
      </w:r>
      <w:r w:rsidR="00EB2010" w:rsidRPr="00B17A54">
        <w:rPr>
          <w:rFonts w:ascii="Calibri" w:hAnsi="Calibri" w:cs="Arial"/>
        </w:rPr>
        <w:t>Pośredniczą</w:t>
      </w:r>
      <w:r w:rsidRPr="00B17A54">
        <w:t>cej FEWiM</w:t>
      </w:r>
      <w:r w:rsidR="0023117B" w:rsidRPr="00B17A54">
        <w:t xml:space="preserve"> 2021-2027</w:t>
      </w:r>
      <w:r w:rsidRPr="00B17A54">
        <w:t xml:space="preserve"> informacji i wyjaśnień związanych z realizacją Projektu w terminie określonym w wezwaniu,</w:t>
      </w:r>
    </w:p>
    <w:p w14:paraId="71FA7865" w14:textId="77777777" w:rsidR="00D9190D" w:rsidRPr="00B17A54" w:rsidRDefault="00D9190D" w:rsidP="00D9190D">
      <w:pPr>
        <w:pStyle w:val="numerowanie12"/>
      </w:pPr>
      <w:r w:rsidRPr="00B17A54">
        <w:t>nie doprowadzi</w:t>
      </w:r>
      <w:r w:rsidR="00E119A2" w:rsidRPr="00B17A54">
        <w:t>ł</w:t>
      </w:r>
      <w:r w:rsidRPr="00B17A54">
        <w:t xml:space="preserve"> do usunięcia stwierdzonych nieprawidłowości w ustalonym przez Instytucję </w:t>
      </w:r>
      <w:r w:rsidR="00E57728" w:rsidRPr="00B17A54">
        <w:t>Pośredniczą</w:t>
      </w:r>
      <w:r w:rsidRPr="00B17A54">
        <w:t>cą FEWiM</w:t>
      </w:r>
      <w:r w:rsidR="0023117B" w:rsidRPr="00B17A54">
        <w:t xml:space="preserve"> 2021-2027</w:t>
      </w:r>
      <w:r w:rsidR="00AA2087" w:rsidRPr="00B17A54">
        <w:t xml:space="preserve"> </w:t>
      </w:r>
      <w:r w:rsidRPr="00B17A54">
        <w:t>terminie</w:t>
      </w:r>
      <w:r w:rsidR="00747F38" w:rsidRPr="00B17A54">
        <w:t>,</w:t>
      </w:r>
    </w:p>
    <w:p w14:paraId="30E9B906" w14:textId="77777777" w:rsidR="00BA427E" w:rsidRPr="00B17A54" w:rsidRDefault="00BA427E" w:rsidP="00BA427E">
      <w:pPr>
        <w:pStyle w:val="numerowanie12"/>
      </w:pPr>
      <w:r w:rsidRPr="00B17A54">
        <w:t>nie wykonał zaleceń pokontrolnych,</w:t>
      </w:r>
    </w:p>
    <w:p w14:paraId="116BD840" w14:textId="11012440" w:rsidR="00BA427E" w:rsidRPr="00B17A54" w:rsidRDefault="00BA427E" w:rsidP="00BA427E">
      <w:pPr>
        <w:pStyle w:val="numerowanie12"/>
        <w:rPr>
          <w:b/>
        </w:rPr>
      </w:pPr>
      <w:r w:rsidRPr="00B17A54">
        <w:t xml:space="preserve">w sposób uporczywy uchyla się od wykonywania obowiązków, o których mowa w </w:t>
      </w:r>
      <w:r w:rsidR="005B07C7">
        <w:rPr>
          <w:bCs/>
        </w:rPr>
        <w:t>pkt</w:t>
      </w:r>
      <w:r w:rsidR="003B18F0" w:rsidRPr="00B17A54">
        <w:rPr>
          <w:bCs/>
        </w:rPr>
        <w:t xml:space="preserve"> 1-6 i </w:t>
      </w:r>
      <w:r w:rsidR="005B07C7">
        <w:rPr>
          <w:bCs/>
        </w:rPr>
        <w:t>pkt</w:t>
      </w:r>
      <w:r w:rsidR="003B18F0" w:rsidRPr="00B17A54">
        <w:rPr>
          <w:bCs/>
        </w:rPr>
        <w:t xml:space="preserve"> 8-11</w:t>
      </w:r>
      <w:r w:rsidRPr="00B17A54">
        <w:rPr>
          <w:bCs/>
        </w:rPr>
        <w:t xml:space="preserve"> </w:t>
      </w:r>
      <w:r w:rsidR="007027DF" w:rsidRPr="00B17A54">
        <w:rPr>
          <w:b/>
        </w:rPr>
        <w:t>z</w:t>
      </w:r>
      <w:r w:rsidRPr="00B17A54">
        <w:rPr>
          <w:b/>
        </w:rPr>
        <w:t>ałącznika</w:t>
      </w:r>
      <w:r w:rsidR="00F95A48" w:rsidRPr="00B17A54">
        <w:rPr>
          <w:b/>
        </w:rPr>
        <w:t xml:space="preserve"> nr </w:t>
      </w:r>
      <w:r w:rsidR="007027DF" w:rsidRPr="00B17A54">
        <w:rPr>
          <w:b/>
        </w:rPr>
        <w:t>6</w:t>
      </w:r>
      <w:r w:rsidR="00F95A48" w:rsidRPr="00B17A54">
        <w:t xml:space="preserve"> </w:t>
      </w:r>
      <w:r w:rsidRPr="00B17A54">
        <w:t>Obowiązki informacyjne i promocyjne dot</w:t>
      </w:r>
      <w:r w:rsidR="00985210" w:rsidRPr="00B17A54">
        <w:t>yczące</w:t>
      </w:r>
      <w:r w:rsidRPr="00B17A54">
        <w:t xml:space="preserve"> wsparcia z U</w:t>
      </w:r>
      <w:r w:rsidR="009C4006" w:rsidRPr="00B17A54">
        <w:t xml:space="preserve">nii </w:t>
      </w:r>
      <w:r w:rsidRPr="00B17A54">
        <w:t>E</w:t>
      </w:r>
      <w:r w:rsidR="009C4006" w:rsidRPr="00B17A54">
        <w:t>uropejskiej</w:t>
      </w:r>
      <w:r w:rsidRPr="00B17A54">
        <w:t>,</w:t>
      </w:r>
    </w:p>
    <w:p w14:paraId="7153C426" w14:textId="77777777" w:rsidR="00D9190D" w:rsidRPr="00B17A54" w:rsidRDefault="00D9190D" w:rsidP="00D9190D">
      <w:pPr>
        <w:pStyle w:val="numerowanie12"/>
      </w:pPr>
      <w:r w:rsidRPr="00B17A54">
        <w:t>nie osiągn</w:t>
      </w:r>
      <w:r w:rsidR="00BA427E" w:rsidRPr="00B17A54">
        <w:t>ął</w:t>
      </w:r>
      <w:r w:rsidRPr="00B17A54">
        <w:t xml:space="preserve"> założonych w Projekcie wskaźników</w:t>
      </w:r>
      <w:r w:rsidR="00747F38" w:rsidRPr="00B17A54">
        <w:t>,</w:t>
      </w:r>
    </w:p>
    <w:p w14:paraId="3598C8C9" w14:textId="77777777" w:rsidR="00746C32" w:rsidRPr="00B17A54" w:rsidRDefault="00746C32" w:rsidP="00746C32">
      <w:pPr>
        <w:pStyle w:val="numerowanie12"/>
      </w:pPr>
      <w:r w:rsidRPr="00B17A54">
        <w:t xml:space="preserve">dokonał zmian w Projekcie bez zgody Instytucji </w:t>
      </w:r>
      <w:r w:rsidR="00EB2010" w:rsidRPr="00B17A54">
        <w:rPr>
          <w:rFonts w:ascii="Calibri" w:hAnsi="Calibri" w:cs="Arial"/>
        </w:rPr>
        <w:t>Pośredniczą</w:t>
      </w:r>
      <w:r w:rsidRPr="00B17A54">
        <w:t>cej FEWiM</w:t>
      </w:r>
      <w:r w:rsidR="0023117B" w:rsidRPr="00B17A54">
        <w:t xml:space="preserve"> 2021-2027</w:t>
      </w:r>
      <w:r w:rsidRPr="00B17A54">
        <w:t>,</w:t>
      </w:r>
    </w:p>
    <w:p w14:paraId="415B9EE9" w14:textId="77777777" w:rsidR="00BC6335" w:rsidRPr="00B17A54" w:rsidRDefault="00BC6335" w:rsidP="00BC6335">
      <w:pPr>
        <w:pStyle w:val="numerowanie12"/>
      </w:pPr>
      <w:r w:rsidRPr="00B17A54">
        <w:t xml:space="preserve">dokonał zmian prawno-organizacyjnych bez zgody Instytucji </w:t>
      </w:r>
      <w:r w:rsidR="00EB2010" w:rsidRPr="00B17A54">
        <w:rPr>
          <w:rFonts w:ascii="Calibri" w:hAnsi="Calibri" w:cs="Arial"/>
        </w:rPr>
        <w:t>Pośredniczą</w:t>
      </w:r>
      <w:r w:rsidRPr="00B17A54">
        <w:t>cej FEWiM 2021-2027,</w:t>
      </w:r>
    </w:p>
    <w:p w14:paraId="72EC2CF4" w14:textId="77777777" w:rsidR="00A32080" w:rsidRPr="00B17A54" w:rsidRDefault="00A32080" w:rsidP="00BC6335">
      <w:pPr>
        <w:pStyle w:val="numerowanie12"/>
      </w:pPr>
      <w:r w:rsidRPr="00B17A54">
        <w:t>po ustaniu siły wyższej nie przystąpił niezwłocznie do wykonywania Umowy,</w:t>
      </w:r>
    </w:p>
    <w:p w14:paraId="69858473" w14:textId="1FB51414" w:rsidR="00A32080" w:rsidRPr="00B17A54" w:rsidRDefault="00A32080" w:rsidP="00BC6335">
      <w:pPr>
        <w:pStyle w:val="numerowanie12"/>
      </w:pPr>
      <w:r w:rsidRPr="00B17A54">
        <w:t xml:space="preserve">w sposób uporczywy uchyla się od wykonywania obowiązków, o których mowa w </w:t>
      </w:r>
      <w:r w:rsidRPr="00B17A54">
        <w:rPr>
          <w:b/>
        </w:rPr>
        <w:t>§ 2</w:t>
      </w:r>
      <w:r w:rsidR="00D515EA" w:rsidRPr="00B17A54">
        <w:rPr>
          <w:b/>
        </w:rPr>
        <w:t>4</w:t>
      </w:r>
      <w:r w:rsidRPr="00B17A54">
        <w:t xml:space="preserve">; </w:t>
      </w:r>
    </w:p>
    <w:p w14:paraId="42371AB3" w14:textId="77777777" w:rsidR="00D9190D" w:rsidRPr="00B17A54" w:rsidRDefault="00D9190D" w:rsidP="001A257D">
      <w:pPr>
        <w:pStyle w:val="Akapitzlist"/>
        <w:numPr>
          <w:ilvl w:val="0"/>
          <w:numId w:val="29"/>
        </w:numPr>
      </w:pPr>
      <w:r w:rsidRPr="00B17A54">
        <w:t xml:space="preserve">Instytucja </w:t>
      </w:r>
      <w:r w:rsidR="00EB2010" w:rsidRPr="00B17A54">
        <w:rPr>
          <w:rFonts w:ascii="Calibri" w:hAnsi="Calibri" w:cs="Arial"/>
        </w:rPr>
        <w:t>Pośredniczą</w:t>
      </w:r>
      <w:r w:rsidRPr="00B17A54">
        <w:t>ca FEWiM</w:t>
      </w:r>
      <w:r w:rsidR="0023117B" w:rsidRPr="00B17A54">
        <w:t xml:space="preserve"> 2021-2027</w:t>
      </w:r>
      <w:r w:rsidRPr="00B17A54">
        <w:t xml:space="preserve"> może rozwiązać Umowę </w:t>
      </w:r>
      <w:r w:rsidR="008D4277" w:rsidRPr="00B17A54">
        <w:t>bez wypowiedzenia</w:t>
      </w:r>
      <w:r w:rsidRPr="00B17A54">
        <w:t>, w przypadku gdy</w:t>
      </w:r>
      <w:r w:rsidR="00746C32" w:rsidRPr="00B17A54">
        <w:t xml:space="preserve"> Beneficjent</w:t>
      </w:r>
      <w:r w:rsidRPr="00B17A54">
        <w:t>:</w:t>
      </w:r>
    </w:p>
    <w:p w14:paraId="57082695" w14:textId="77777777" w:rsidR="00033618" w:rsidRPr="00B17A54" w:rsidRDefault="00033618" w:rsidP="001A257D">
      <w:pPr>
        <w:pStyle w:val="numerowanie12"/>
        <w:numPr>
          <w:ilvl w:val="0"/>
          <w:numId w:val="32"/>
        </w:numPr>
      </w:pPr>
      <w:r w:rsidRPr="00B17A54">
        <w:t>nie rozpoczął realizacji Projektu w ciągu 3 miesięcy od ustalonej we Wniosku o dofinansowanie</w:t>
      </w:r>
      <w:r w:rsidR="00C70682" w:rsidRPr="00B17A54">
        <w:t xml:space="preserve">, stanowiącym </w:t>
      </w:r>
      <w:r w:rsidR="00C70682" w:rsidRPr="00B17A54">
        <w:rPr>
          <w:b/>
        </w:rPr>
        <w:t>załącznik nr 1</w:t>
      </w:r>
      <w:r w:rsidR="00C70682" w:rsidRPr="00B17A54">
        <w:t xml:space="preserve"> do Umowy</w:t>
      </w:r>
      <w:r w:rsidR="00A32080" w:rsidRPr="00B17A54">
        <w:t>,</w:t>
      </w:r>
      <w:r w:rsidR="00BC0DE9" w:rsidRPr="00B17A54">
        <w:rPr>
          <w:rStyle w:val="Odwoanieprzypisudolnego"/>
        </w:rPr>
        <w:footnoteReference w:id="71"/>
      </w:r>
      <w:r w:rsidRPr="00B17A54">
        <w:t xml:space="preserve"> początkowej daty okresu realizacji Projektu</w:t>
      </w:r>
      <w:r w:rsidR="00EC02EB" w:rsidRPr="00B17A54">
        <w:t>,</w:t>
      </w:r>
    </w:p>
    <w:p w14:paraId="6EBD0EFF" w14:textId="77777777" w:rsidR="00EC02EB" w:rsidRPr="00B17A54" w:rsidRDefault="00EC02EB" w:rsidP="001A257D">
      <w:pPr>
        <w:pStyle w:val="numerowanie12"/>
        <w:numPr>
          <w:ilvl w:val="0"/>
          <w:numId w:val="32"/>
        </w:numPr>
      </w:pPr>
      <w:r w:rsidRPr="00B17A54">
        <w:t xml:space="preserve">rażąco opóźnia się w stosunku do harmonogramu </w:t>
      </w:r>
      <w:r w:rsidR="00943A74" w:rsidRPr="00B17A54">
        <w:t xml:space="preserve">określonego w punkcie </w:t>
      </w:r>
      <w:r w:rsidR="001E194B" w:rsidRPr="00B17A54">
        <w:t>„Harmonogram</w:t>
      </w:r>
      <w:r w:rsidR="00666FB7" w:rsidRPr="00B17A54">
        <w:t xml:space="preserve">” </w:t>
      </w:r>
      <w:r w:rsidR="00943A74" w:rsidRPr="00B17A54">
        <w:t>Wniosku o dofinansowanie</w:t>
      </w:r>
      <w:r w:rsidR="00943A74" w:rsidRPr="00B17A54">
        <w:rPr>
          <w:rStyle w:val="Odwoanieprzypisudolnego"/>
        </w:rPr>
        <w:footnoteReference w:id="72"/>
      </w:r>
      <w:r w:rsidRPr="00B17A54">
        <w:t>,</w:t>
      </w:r>
    </w:p>
    <w:p w14:paraId="65F549EA" w14:textId="77777777" w:rsidR="001F1BC2" w:rsidRPr="00B17A54" w:rsidRDefault="002936B3" w:rsidP="001A257D">
      <w:pPr>
        <w:pStyle w:val="numerowanie12"/>
        <w:numPr>
          <w:ilvl w:val="0"/>
          <w:numId w:val="32"/>
        </w:numPr>
      </w:pPr>
      <w:r w:rsidRPr="00B17A54">
        <w:t xml:space="preserve">realizuje </w:t>
      </w:r>
      <w:r w:rsidR="00D16D9B" w:rsidRPr="00B17A54">
        <w:t xml:space="preserve">zadania </w:t>
      </w:r>
      <w:r w:rsidRPr="00B17A54">
        <w:t>w znacznym stopniu odbiega</w:t>
      </w:r>
      <w:r w:rsidR="00D16D9B" w:rsidRPr="00B17A54">
        <w:t>jąc</w:t>
      </w:r>
      <w:r w:rsidRPr="00B17A54">
        <w:t xml:space="preserve"> od </w:t>
      </w:r>
      <w:r w:rsidR="00D16D9B" w:rsidRPr="00B17A54">
        <w:t>zapisów Wniosku o dofinansowanie</w:t>
      </w:r>
      <w:r w:rsidR="00601B6C" w:rsidRPr="00B17A54">
        <w:rPr>
          <w:rStyle w:val="Odwoanieprzypisudolnego"/>
        </w:rPr>
        <w:footnoteReference w:id="73"/>
      </w:r>
      <w:r w:rsidR="00D16D9B" w:rsidRPr="00B17A54">
        <w:t>,</w:t>
      </w:r>
    </w:p>
    <w:p w14:paraId="0E218AD3" w14:textId="77777777" w:rsidR="00EC02EB" w:rsidRPr="00B17A54" w:rsidRDefault="00EC02EB" w:rsidP="001A257D">
      <w:pPr>
        <w:pStyle w:val="numerowanie12"/>
        <w:numPr>
          <w:ilvl w:val="0"/>
          <w:numId w:val="32"/>
        </w:numPr>
      </w:pPr>
      <w:r w:rsidRPr="00B17A54">
        <w:t>zaprzestał realizacji Projektu,</w:t>
      </w:r>
    </w:p>
    <w:p w14:paraId="37D77AF3" w14:textId="77777777" w:rsidR="008D4277" w:rsidRPr="00B17A54" w:rsidRDefault="008D4277" w:rsidP="00105F32">
      <w:pPr>
        <w:pStyle w:val="numerowanie12"/>
      </w:pPr>
      <w:r w:rsidRPr="00B17A54">
        <w:t xml:space="preserve">wykorzystał przekazane środki finansowe, w całości lub w części, na cel inny niż określony w Projekcie, niezgodnie z Umową i systemem realizacji Programu, niezgodnie z przeznaczeniem, </w:t>
      </w:r>
      <w:r w:rsidRPr="00B17A54">
        <w:lastRenderedPageBreak/>
        <w:t xml:space="preserve">z naruszeniem procedur, o których mowa w </w:t>
      </w:r>
      <w:r w:rsidRPr="00F52D20">
        <w:t>art. 184 ustawy o finansach publicznych lub</w:t>
      </w:r>
      <w:r w:rsidRPr="00B17A54">
        <w:t xml:space="preserve"> pobrał środki nienależnie lub w nadmiernej wysokości</w:t>
      </w:r>
      <w:r w:rsidR="00747F38" w:rsidRPr="00B17A54">
        <w:t>,</w:t>
      </w:r>
    </w:p>
    <w:p w14:paraId="60947BE4" w14:textId="77777777" w:rsidR="00D9190D" w:rsidRPr="00B17A54" w:rsidRDefault="00D9190D" w:rsidP="00D9190D">
      <w:pPr>
        <w:pStyle w:val="numerowanie12"/>
      </w:pPr>
      <w:r w:rsidRPr="00B17A54">
        <w:t xml:space="preserve">złoży lub przedstawi Instytucji </w:t>
      </w:r>
      <w:r w:rsidR="00EB2010" w:rsidRPr="00B17A54">
        <w:rPr>
          <w:rFonts w:ascii="Calibri" w:hAnsi="Calibri" w:cs="Arial"/>
        </w:rPr>
        <w:t>Pośredniczą</w:t>
      </w:r>
      <w:r w:rsidRPr="00B17A54">
        <w:t xml:space="preserve">cej </w:t>
      </w:r>
      <w:r w:rsidR="00BA6FDB" w:rsidRPr="00B17A54">
        <w:t>FE</w:t>
      </w:r>
      <w:r w:rsidRPr="00B17A54">
        <w:t>WiM</w:t>
      </w:r>
      <w:r w:rsidR="0023117B" w:rsidRPr="00B17A54">
        <w:t xml:space="preserve"> 2021-2027</w:t>
      </w:r>
      <w:r w:rsidRPr="00B17A54">
        <w:t xml:space="preserve"> w toku wykonywanych czynności w ramach realizacji Projektu nieprawdziwe, podrobione, przerobione lub poświadczające nieprawdę albo niepełne dokumenty i informacje w</w:t>
      </w:r>
      <w:r w:rsidR="009658D3" w:rsidRPr="00B17A54">
        <w:t xml:space="preserve"> </w:t>
      </w:r>
      <w:r w:rsidRPr="00B17A54">
        <w:t>celu uzyskania dofinansowania w ramach Umowy</w:t>
      </w:r>
      <w:r w:rsidR="00747F38" w:rsidRPr="00B17A54">
        <w:t>,</w:t>
      </w:r>
    </w:p>
    <w:p w14:paraId="3B61BBD6" w14:textId="77777777" w:rsidR="00F87118" w:rsidRPr="00B17A54" w:rsidRDefault="002318A1" w:rsidP="00105F32">
      <w:pPr>
        <w:pStyle w:val="numerowanie12"/>
      </w:pPr>
      <w:r w:rsidRPr="00B17A54">
        <w:t>nie ustanowił zabezpieczenia Umowy</w:t>
      </w:r>
      <w:r w:rsidR="00F87118" w:rsidRPr="00B17A54">
        <w:t xml:space="preserve"> w terminie, w kwocie lub w formie określonej w Umowie,</w:t>
      </w:r>
    </w:p>
    <w:p w14:paraId="2F6FCAB3" w14:textId="77777777" w:rsidR="002318A1" w:rsidRPr="00B17A54" w:rsidRDefault="002318A1" w:rsidP="00BD50AC">
      <w:pPr>
        <w:pStyle w:val="numerowanie12"/>
      </w:pPr>
      <w:r w:rsidRPr="00B17A54">
        <w:t xml:space="preserve">utrudnia, uchyla się lub odmawia poddania się kontroli Instytucji </w:t>
      </w:r>
      <w:r w:rsidR="00EB2010" w:rsidRPr="00B17A54">
        <w:rPr>
          <w:rFonts w:ascii="Calibri" w:hAnsi="Calibri" w:cs="Arial"/>
        </w:rPr>
        <w:t>Pośredniczą</w:t>
      </w:r>
      <w:r w:rsidRPr="00B17A54">
        <w:t>cej FEWiM</w:t>
      </w:r>
      <w:r w:rsidR="0023117B" w:rsidRPr="00B17A54">
        <w:t xml:space="preserve"> 2021-2027</w:t>
      </w:r>
      <w:r w:rsidRPr="00B17A54">
        <w:t xml:space="preserve"> lub czynnościom kontrolnym/audytowym innych uprawnionych podmiotów</w:t>
      </w:r>
      <w:r w:rsidR="00747F38" w:rsidRPr="00B17A54">
        <w:t>,</w:t>
      </w:r>
    </w:p>
    <w:p w14:paraId="6EBFF337" w14:textId="77777777" w:rsidR="00265AD8" w:rsidRPr="00B17A54" w:rsidRDefault="00BA6FDB" w:rsidP="00265AD8">
      <w:pPr>
        <w:pStyle w:val="numerowanie12"/>
      </w:pPr>
      <w:r w:rsidRPr="00B17A54">
        <w:t>naruszył obowiązek zachowania trwałości</w:t>
      </w:r>
      <w:r w:rsidR="008D4277" w:rsidRPr="00B17A54">
        <w:t xml:space="preserve">, w tym trwałości </w:t>
      </w:r>
      <w:r w:rsidR="00EA6383" w:rsidRPr="00B17A54">
        <w:t>Projek</w:t>
      </w:r>
      <w:r w:rsidR="00D9190D" w:rsidRPr="00B17A54">
        <w:t>tu/rezultatów</w:t>
      </w:r>
      <w:r w:rsidR="00747F38" w:rsidRPr="00B17A54">
        <w:t>,</w:t>
      </w:r>
    </w:p>
    <w:p w14:paraId="54E27C0A" w14:textId="77777777" w:rsidR="00BC7293" w:rsidRPr="00B17A54" w:rsidRDefault="00BC7293" w:rsidP="00BC7293">
      <w:pPr>
        <w:pStyle w:val="numerowanie12"/>
      </w:pPr>
      <w:r w:rsidRPr="00B17A54">
        <w:t>pozostaje w stanie likwidacji lub podlega zarządowi komisarycznemu, bądź zawiesił swoją działalność lub prowadzone jest wobec niego inne postępowanie prawne o podobnym charakterze</w:t>
      </w:r>
      <w:r w:rsidR="00747F38" w:rsidRPr="00B17A54">
        <w:t>,</w:t>
      </w:r>
    </w:p>
    <w:p w14:paraId="0FBD7D9A" w14:textId="77777777" w:rsidR="00D9190D" w:rsidRPr="00B17A54" w:rsidRDefault="00BB0970" w:rsidP="00D938EE">
      <w:pPr>
        <w:pStyle w:val="numerowanie12"/>
      </w:pPr>
      <w:bookmarkStart w:id="6" w:name="_Hlk124949072"/>
      <w:r w:rsidRPr="00B17A54">
        <w:t>w sposób rażący nie wywiązuje się z obowiązków nałożonych na niego w Umowie</w:t>
      </w:r>
      <w:bookmarkEnd w:id="6"/>
      <w:r w:rsidR="00C83500" w:rsidRPr="00B17A54">
        <w:t>.</w:t>
      </w:r>
    </w:p>
    <w:p w14:paraId="73883AFC" w14:textId="44DC788A" w:rsidR="00A32080" w:rsidRPr="00B17A54" w:rsidRDefault="001A26DA" w:rsidP="001A257D">
      <w:pPr>
        <w:pStyle w:val="Akapitzlist"/>
        <w:numPr>
          <w:ilvl w:val="0"/>
          <w:numId w:val="29"/>
        </w:numPr>
      </w:pPr>
      <w:r w:rsidRPr="00B17A54">
        <w:t>Umowa może zostać rozwiązana na wniosek każdej ze Stron za porozumieniem Stron, pod warunkiem zwrotu przez Beneficjenta wypłaconego dofina</w:t>
      </w:r>
      <w:r w:rsidR="003B409E" w:rsidRPr="00B17A54">
        <w:t>n</w:t>
      </w:r>
      <w:r w:rsidRPr="00B17A54">
        <w:t>sowania wraz z odsetkami jak dla zaległości podatkowych od daty wypłaty do daty zwrotu</w:t>
      </w:r>
      <w:r w:rsidRPr="00B17A54">
        <w:rPr>
          <w:rStyle w:val="Odwoanieprzypisudolnego"/>
        </w:rPr>
        <w:footnoteReference w:id="74"/>
      </w:r>
      <w:r w:rsidR="00784E2F">
        <w:t>.</w:t>
      </w:r>
    </w:p>
    <w:p w14:paraId="10DEA055" w14:textId="77777777" w:rsidR="00A32080" w:rsidRPr="00B17A54" w:rsidRDefault="00A32080" w:rsidP="00F10EEF">
      <w:pPr>
        <w:spacing w:before="200" w:after="120"/>
        <w:jc w:val="center"/>
        <w:rPr>
          <w:rFonts w:ascii="Calibri" w:hAnsi="Calibri" w:cs="Arial"/>
          <w:b/>
        </w:rPr>
      </w:pPr>
      <w:r w:rsidRPr="00B17A54">
        <w:rPr>
          <w:rFonts w:ascii="Calibri" w:hAnsi="Calibri" w:cs="Arial"/>
          <w:b/>
        </w:rPr>
        <w:t>§ 3</w:t>
      </w:r>
      <w:r w:rsidR="0086007E" w:rsidRPr="00B17A54">
        <w:rPr>
          <w:rFonts w:ascii="Calibri" w:hAnsi="Calibri" w:cs="Arial"/>
          <w:b/>
        </w:rPr>
        <w:t>3</w:t>
      </w:r>
    </w:p>
    <w:p w14:paraId="47B99A2C" w14:textId="77777777" w:rsidR="00A32080" w:rsidRPr="00B17A54" w:rsidRDefault="00A32080" w:rsidP="001A257D">
      <w:pPr>
        <w:numPr>
          <w:ilvl w:val="0"/>
          <w:numId w:val="77"/>
        </w:numPr>
        <w:tabs>
          <w:tab w:val="num" w:pos="426"/>
        </w:tabs>
        <w:ind w:left="357" w:hanging="357"/>
        <w:rPr>
          <w:rFonts w:ascii="Calibri" w:hAnsi="Calibri" w:cs="Arial"/>
        </w:rPr>
      </w:pPr>
      <w:r w:rsidRPr="00B17A54">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365C53CA" w14:textId="77777777" w:rsidR="00A32080" w:rsidRPr="00B17A54" w:rsidRDefault="00A32080" w:rsidP="001A257D">
      <w:pPr>
        <w:numPr>
          <w:ilvl w:val="0"/>
          <w:numId w:val="77"/>
        </w:numPr>
        <w:tabs>
          <w:tab w:val="num" w:pos="426"/>
        </w:tabs>
        <w:ind w:left="357" w:hanging="357"/>
        <w:rPr>
          <w:rFonts w:ascii="Calibri" w:hAnsi="Calibri" w:cs="Arial"/>
        </w:rPr>
      </w:pPr>
      <w:r w:rsidRPr="00B17A54">
        <w:rPr>
          <w:rFonts w:ascii="Calibri" w:hAnsi="Calibri" w:cs="Arial"/>
        </w:rPr>
        <w:t xml:space="preserve">W przypadku rozwiązania Umowy na podstawie </w:t>
      </w:r>
      <w:r w:rsidRPr="00B17A54">
        <w:rPr>
          <w:rFonts w:ascii="Calibri" w:hAnsi="Calibri" w:cs="Arial"/>
          <w:b/>
        </w:rPr>
        <w:t>§ 3</w:t>
      </w:r>
      <w:r w:rsidR="00D515EA" w:rsidRPr="00B17A54">
        <w:rPr>
          <w:rFonts w:ascii="Calibri" w:hAnsi="Calibri" w:cs="Arial"/>
          <w:b/>
        </w:rPr>
        <w:t>2</w:t>
      </w:r>
      <w:r w:rsidRPr="00B17A54">
        <w:rPr>
          <w:rFonts w:ascii="Calibri" w:hAnsi="Calibri" w:cs="Arial"/>
          <w:b/>
        </w:rPr>
        <w:t xml:space="preserve"> ust. 1 </w:t>
      </w:r>
      <w:r w:rsidRPr="00B17A54">
        <w:rPr>
          <w:rFonts w:ascii="Calibri" w:hAnsi="Calibri" w:cs="Arial"/>
        </w:rPr>
        <w:t xml:space="preserve">i </w:t>
      </w:r>
      <w:r w:rsidRPr="00B17A54">
        <w:rPr>
          <w:rFonts w:ascii="Calibri" w:hAnsi="Calibri" w:cs="Arial"/>
          <w:b/>
        </w:rPr>
        <w:t>ust. 3</w:t>
      </w:r>
      <w:r w:rsidRPr="00B17A54">
        <w:rPr>
          <w:rFonts w:ascii="Calibri" w:hAnsi="Calibri" w:cs="Arial"/>
        </w:rPr>
        <w:t xml:space="preserve"> Instytucja </w:t>
      </w:r>
      <w:r w:rsidR="004C6D7F" w:rsidRPr="00B17A54">
        <w:rPr>
          <w:rFonts w:ascii="Calibri" w:hAnsi="Calibri" w:cs="Arial"/>
        </w:rPr>
        <w:t>Pośredniczą</w:t>
      </w:r>
      <w:r w:rsidRPr="00B17A54">
        <w:rPr>
          <w:rFonts w:ascii="Calibri" w:hAnsi="Calibri" w:cs="Arial"/>
        </w:rPr>
        <w:t>ca FEWiM 2021-2027 może wyrazić zgodę na wydatkowanie wyłącznie tej części otrzymanych transz dofinansowania</w:t>
      </w:r>
      <w:r w:rsidRPr="00B17A54">
        <w:rPr>
          <w:rFonts w:ascii="Calibri" w:hAnsi="Calibri" w:cs="Arial"/>
          <w:i/>
        </w:rPr>
        <w:t xml:space="preserve">, </w:t>
      </w:r>
      <w:r w:rsidRPr="00B17A54">
        <w:rPr>
          <w:rFonts w:ascii="Calibri" w:hAnsi="Calibri" w:cs="Arial"/>
        </w:rPr>
        <w:t xml:space="preserve">które odpowiadają prawidłowo zrealizowanej części Projektu, z zastrzeżeniem </w:t>
      </w:r>
      <w:r w:rsidRPr="00B17A54">
        <w:rPr>
          <w:rFonts w:ascii="Calibri" w:hAnsi="Calibri" w:cs="Arial"/>
          <w:b/>
        </w:rPr>
        <w:t xml:space="preserve">ust. 3 </w:t>
      </w:r>
      <w:r w:rsidRPr="00B17A54">
        <w:rPr>
          <w:rFonts w:ascii="Calibri" w:hAnsi="Calibri" w:cs="Arial"/>
        </w:rPr>
        <w:t>i</w:t>
      </w:r>
      <w:r w:rsidRPr="00B17A54">
        <w:rPr>
          <w:rFonts w:ascii="Calibri" w:hAnsi="Calibri" w:cs="Arial"/>
          <w:b/>
        </w:rPr>
        <w:t xml:space="preserve"> ust. 4</w:t>
      </w:r>
      <w:r w:rsidRPr="00B17A54">
        <w:rPr>
          <w:rFonts w:ascii="Calibri" w:hAnsi="Calibri" w:cs="Arial"/>
        </w:rPr>
        <w:t xml:space="preserve">. </w:t>
      </w:r>
    </w:p>
    <w:p w14:paraId="0F074301" w14:textId="77777777" w:rsidR="00A32080" w:rsidRPr="00B17A54" w:rsidRDefault="00A32080" w:rsidP="001A257D">
      <w:pPr>
        <w:numPr>
          <w:ilvl w:val="0"/>
          <w:numId w:val="77"/>
        </w:numPr>
        <w:tabs>
          <w:tab w:val="num" w:pos="426"/>
        </w:tabs>
        <w:ind w:left="357" w:hanging="357"/>
        <w:rPr>
          <w:rFonts w:ascii="Calibri" w:hAnsi="Calibri" w:cs="Arial"/>
        </w:rPr>
      </w:pPr>
      <w:r w:rsidRPr="00B17A54">
        <w:rPr>
          <w:rFonts w:ascii="Calibri" w:hAnsi="Calibri" w:cs="Arial"/>
        </w:rPr>
        <w:t xml:space="preserve">Za prawidłowo zrealizowaną część Projektu należy uznać część Projektu rozliczoną zgodnie z regułą proporcjonalności, o której mowa w </w:t>
      </w:r>
      <w:r w:rsidRPr="00B17A54">
        <w:rPr>
          <w:rFonts w:ascii="Calibri" w:hAnsi="Calibri" w:cs="Arial"/>
          <w:i/>
        </w:rPr>
        <w:t>Wytycznych dotyczących kwalifikowalności wydatków na lata 2021-2027</w:t>
      </w:r>
      <w:r w:rsidRPr="00B17A54">
        <w:rPr>
          <w:rStyle w:val="Odwoanieprzypisudolnego"/>
          <w:rFonts w:ascii="Calibri" w:hAnsi="Calibri"/>
        </w:rPr>
        <w:footnoteReference w:id="75"/>
      </w:r>
      <w:r w:rsidRPr="00B17A54">
        <w:rPr>
          <w:rFonts w:ascii="Calibri" w:hAnsi="Calibri" w:cs="Arial"/>
        </w:rPr>
        <w:t>.</w:t>
      </w:r>
    </w:p>
    <w:p w14:paraId="24A22FF1" w14:textId="77777777" w:rsidR="00A32080" w:rsidRPr="00B17A54" w:rsidRDefault="00A32080" w:rsidP="001A257D">
      <w:pPr>
        <w:numPr>
          <w:ilvl w:val="0"/>
          <w:numId w:val="77"/>
        </w:numPr>
        <w:tabs>
          <w:tab w:val="num" w:pos="426"/>
        </w:tabs>
        <w:ind w:left="357" w:hanging="357"/>
        <w:rPr>
          <w:rFonts w:ascii="Calibri" w:hAnsi="Calibri" w:cs="Arial"/>
        </w:rPr>
      </w:pPr>
      <w:r w:rsidRPr="00B17A54">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w:t>
      </w:r>
      <w:r w:rsidR="004C6D7F" w:rsidRPr="00B17A54">
        <w:rPr>
          <w:rFonts w:ascii="Calibri" w:hAnsi="Calibri" w:cs="Arial"/>
        </w:rPr>
        <w:t>Pośredniczą</w:t>
      </w:r>
      <w:r w:rsidRPr="00B17A54">
        <w:rPr>
          <w:rFonts w:ascii="Calibri" w:hAnsi="Calibri" w:cs="Arial"/>
        </w:rPr>
        <w:t xml:space="preserve">cą FEWiM 2021-2027. </w:t>
      </w:r>
    </w:p>
    <w:p w14:paraId="7D15FB53" w14:textId="77777777" w:rsidR="00A32080" w:rsidRPr="00B17A54" w:rsidRDefault="00A32080" w:rsidP="001A257D">
      <w:pPr>
        <w:numPr>
          <w:ilvl w:val="0"/>
          <w:numId w:val="77"/>
        </w:numPr>
        <w:tabs>
          <w:tab w:val="num" w:pos="426"/>
        </w:tabs>
        <w:ind w:left="357" w:hanging="357"/>
        <w:rPr>
          <w:rFonts w:ascii="Calibri" w:hAnsi="Calibri" w:cs="Arial"/>
        </w:rPr>
      </w:pPr>
      <w:r w:rsidRPr="00B17A54">
        <w:rPr>
          <w:rFonts w:ascii="Calibri" w:hAnsi="Calibri" w:cs="Arial"/>
        </w:rPr>
        <w:t xml:space="preserve">W przypadku niedokonania zwrotu środków zgodnie z </w:t>
      </w:r>
      <w:r w:rsidRPr="00B17A54">
        <w:rPr>
          <w:rFonts w:ascii="Calibri" w:hAnsi="Calibri" w:cs="Arial"/>
          <w:b/>
        </w:rPr>
        <w:t xml:space="preserve">ust. 1 </w:t>
      </w:r>
      <w:r w:rsidRPr="00B17A54">
        <w:rPr>
          <w:rFonts w:ascii="Calibri" w:hAnsi="Calibri" w:cs="Arial"/>
        </w:rPr>
        <w:t xml:space="preserve">i </w:t>
      </w:r>
      <w:r w:rsidRPr="00B17A54">
        <w:rPr>
          <w:rFonts w:ascii="Calibri" w:hAnsi="Calibri" w:cs="Arial"/>
          <w:b/>
        </w:rPr>
        <w:t>ust. 4</w:t>
      </w:r>
      <w:r w:rsidRPr="00B17A54">
        <w:rPr>
          <w:rFonts w:ascii="Calibri" w:hAnsi="Calibri" w:cs="Arial"/>
        </w:rPr>
        <w:t xml:space="preserve">, stosuje się odpowiednio </w:t>
      </w:r>
      <w:r w:rsidRPr="00B17A54">
        <w:rPr>
          <w:rFonts w:ascii="Calibri" w:hAnsi="Calibri" w:cs="Arial"/>
          <w:b/>
        </w:rPr>
        <w:t>§</w:t>
      </w:r>
      <w:r w:rsidR="000566F8" w:rsidRPr="00B17A54">
        <w:rPr>
          <w:rFonts w:ascii="Calibri" w:hAnsi="Calibri" w:cs="Arial"/>
          <w:b/>
        </w:rPr>
        <w:t> </w:t>
      </w:r>
      <w:r w:rsidRPr="00B17A54">
        <w:rPr>
          <w:rFonts w:ascii="Calibri" w:hAnsi="Calibri" w:cs="Arial"/>
          <w:b/>
        </w:rPr>
        <w:t>1</w:t>
      </w:r>
      <w:r w:rsidR="00D515EA" w:rsidRPr="00B17A54">
        <w:rPr>
          <w:rFonts w:ascii="Calibri" w:hAnsi="Calibri" w:cs="Arial"/>
          <w:b/>
        </w:rPr>
        <w:t>7</w:t>
      </w:r>
      <w:r w:rsidRPr="00B17A54">
        <w:rPr>
          <w:rFonts w:ascii="Calibri" w:hAnsi="Calibri" w:cs="Arial"/>
          <w:b/>
        </w:rPr>
        <w:t>.</w:t>
      </w:r>
    </w:p>
    <w:p w14:paraId="71216570" w14:textId="77777777" w:rsidR="00A32080" w:rsidRPr="00B17A54" w:rsidRDefault="00A32080" w:rsidP="00F10EEF">
      <w:pPr>
        <w:spacing w:before="200" w:after="120"/>
        <w:jc w:val="center"/>
        <w:rPr>
          <w:rFonts w:ascii="Calibri" w:hAnsi="Calibri" w:cs="Arial"/>
          <w:b/>
        </w:rPr>
      </w:pPr>
      <w:r w:rsidRPr="00B17A54">
        <w:rPr>
          <w:rFonts w:ascii="Calibri" w:hAnsi="Calibri" w:cs="Arial"/>
          <w:b/>
        </w:rPr>
        <w:t>§ 3</w:t>
      </w:r>
      <w:r w:rsidR="0086007E" w:rsidRPr="00B17A54">
        <w:rPr>
          <w:rFonts w:ascii="Calibri" w:hAnsi="Calibri" w:cs="Arial"/>
          <w:b/>
        </w:rPr>
        <w:t>4</w:t>
      </w:r>
    </w:p>
    <w:p w14:paraId="293D76AB" w14:textId="77777777" w:rsidR="00A32080" w:rsidRPr="00B17A54" w:rsidRDefault="00A32080" w:rsidP="00307D0A">
      <w:pPr>
        <w:tabs>
          <w:tab w:val="num" w:pos="0"/>
        </w:tabs>
        <w:rPr>
          <w:rFonts w:ascii="Calibri" w:hAnsi="Calibri" w:cs="Arial"/>
        </w:rPr>
      </w:pPr>
      <w:r w:rsidRPr="00B17A54">
        <w:rPr>
          <w:rFonts w:ascii="Calibri" w:hAnsi="Calibri" w:cs="Arial"/>
        </w:rPr>
        <w:t xml:space="preserve">Rozwiązanie Umowy, o którym mowa w </w:t>
      </w:r>
      <w:r w:rsidRPr="00B17A54">
        <w:rPr>
          <w:rFonts w:ascii="Calibri" w:hAnsi="Calibri" w:cs="Arial"/>
          <w:b/>
        </w:rPr>
        <w:t>§</w:t>
      </w:r>
      <w:r w:rsidR="00D515EA" w:rsidRPr="00B17A54">
        <w:rPr>
          <w:rFonts w:ascii="Calibri" w:hAnsi="Calibri" w:cs="Arial"/>
          <w:b/>
        </w:rPr>
        <w:t xml:space="preserve"> </w:t>
      </w:r>
      <w:r w:rsidRPr="00B17A54">
        <w:rPr>
          <w:rFonts w:ascii="Calibri" w:hAnsi="Calibri" w:cs="Arial"/>
          <w:b/>
        </w:rPr>
        <w:t>3</w:t>
      </w:r>
      <w:r w:rsidR="008F1789" w:rsidRPr="00B17A54">
        <w:rPr>
          <w:rFonts w:ascii="Calibri" w:hAnsi="Calibri" w:cs="Arial"/>
          <w:b/>
        </w:rPr>
        <w:t>3</w:t>
      </w:r>
      <w:r w:rsidRPr="00B17A54">
        <w:rPr>
          <w:rFonts w:ascii="Calibri" w:hAnsi="Calibri" w:cs="Arial"/>
          <w:b/>
        </w:rPr>
        <w:t xml:space="preserve"> ust. 2</w:t>
      </w:r>
      <w:r w:rsidR="008F1789" w:rsidRPr="00B17A54">
        <w:rPr>
          <w:rFonts w:ascii="Calibri" w:hAnsi="Calibri" w:cs="Arial"/>
        </w:rPr>
        <w:t>,</w:t>
      </w:r>
      <w:r w:rsidRPr="00B17A54">
        <w:rPr>
          <w:rFonts w:ascii="Calibri" w:hAnsi="Calibri" w:cs="Arial"/>
        </w:rPr>
        <w:t xml:space="preserve"> nie zwalnia Beneficjenta z obowiązków wynikających z</w:t>
      </w:r>
      <w:r w:rsidRPr="00B17A54">
        <w:rPr>
          <w:rFonts w:ascii="Calibri" w:hAnsi="Calibri" w:cs="Arial"/>
          <w:b/>
        </w:rPr>
        <w:t xml:space="preserve"> § </w:t>
      </w:r>
      <w:r w:rsidR="00C917EA" w:rsidRPr="00B17A54">
        <w:rPr>
          <w:rFonts w:ascii="Calibri" w:hAnsi="Calibri" w:cs="Arial"/>
          <w:b/>
        </w:rPr>
        <w:t>19</w:t>
      </w:r>
      <w:r w:rsidR="009E68E0" w:rsidRPr="00B17A54">
        <w:rPr>
          <w:rFonts w:ascii="Calibri" w:hAnsi="Calibri" w:cs="Arial"/>
          <w:b/>
        </w:rPr>
        <w:t>-</w:t>
      </w:r>
      <w:r w:rsidRPr="00B17A54">
        <w:rPr>
          <w:rFonts w:ascii="Calibri" w:hAnsi="Calibri" w:cs="Arial"/>
          <w:b/>
        </w:rPr>
        <w:t>2</w:t>
      </w:r>
      <w:r w:rsidR="00C917EA" w:rsidRPr="00B17A54">
        <w:rPr>
          <w:rFonts w:ascii="Calibri" w:hAnsi="Calibri" w:cs="Arial"/>
          <w:b/>
        </w:rPr>
        <w:t>3</w:t>
      </w:r>
      <w:r w:rsidR="009E68E0" w:rsidRPr="00B17A54">
        <w:rPr>
          <w:rFonts w:ascii="Calibri" w:hAnsi="Calibri" w:cs="Arial"/>
          <w:b/>
        </w:rPr>
        <w:t xml:space="preserve"> </w:t>
      </w:r>
      <w:r w:rsidR="009E68E0" w:rsidRPr="00B17A54">
        <w:rPr>
          <w:rFonts w:ascii="Calibri" w:hAnsi="Calibri" w:cs="Arial"/>
        </w:rPr>
        <w:t>oraz</w:t>
      </w:r>
      <w:r w:rsidRPr="00B17A54">
        <w:rPr>
          <w:rFonts w:ascii="Calibri" w:hAnsi="Calibri" w:cs="Arial"/>
          <w:b/>
        </w:rPr>
        <w:t xml:space="preserve"> § 2</w:t>
      </w:r>
      <w:r w:rsidR="00C917EA" w:rsidRPr="00B17A54">
        <w:rPr>
          <w:rFonts w:ascii="Calibri" w:hAnsi="Calibri" w:cs="Arial"/>
          <w:b/>
        </w:rPr>
        <w:t>7</w:t>
      </w:r>
      <w:r w:rsidRPr="00B17A54">
        <w:rPr>
          <w:rFonts w:ascii="Calibri" w:hAnsi="Calibri" w:cs="Arial"/>
        </w:rPr>
        <w:t xml:space="preserve">, które jest on zobowiązany wykonywać w dalszym ciągu. </w:t>
      </w:r>
    </w:p>
    <w:p w14:paraId="795ECB96" w14:textId="77777777" w:rsidR="00361AC9" w:rsidRPr="00B17A54" w:rsidRDefault="00361AC9" w:rsidP="00BA7ACF">
      <w:pPr>
        <w:spacing w:before="200" w:after="120" w:line="240" w:lineRule="auto"/>
        <w:jc w:val="center"/>
        <w:rPr>
          <w:b/>
        </w:rPr>
      </w:pPr>
      <w:r w:rsidRPr="00B17A54">
        <w:rPr>
          <w:b/>
        </w:rPr>
        <w:t>Postanowienia końcowe</w:t>
      </w:r>
    </w:p>
    <w:p w14:paraId="44B54456" w14:textId="77777777" w:rsidR="00361AC9" w:rsidRPr="00B17A54" w:rsidRDefault="00361AC9" w:rsidP="00BA7ACF">
      <w:pPr>
        <w:spacing w:after="120"/>
        <w:jc w:val="center"/>
        <w:rPr>
          <w:b/>
        </w:rPr>
      </w:pPr>
      <w:r w:rsidRPr="00B17A54">
        <w:rPr>
          <w:b/>
        </w:rPr>
        <w:t xml:space="preserve">§ </w:t>
      </w:r>
      <w:r w:rsidR="0086007E" w:rsidRPr="00B17A54">
        <w:rPr>
          <w:b/>
        </w:rPr>
        <w:t>35</w:t>
      </w:r>
    </w:p>
    <w:p w14:paraId="790B610B" w14:textId="77777777" w:rsidR="00361AC9" w:rsidRPr="00B17A54" w:rsidRDefault="00361AC9" w:rsidP="001A257D">
      <w:pPr>
        <w:pStyle w:val="Akapitzlist"/>
        <w:numPr>
          <w:ilvl w:val="0"/>
          <w:numId w:val="33"/>
        </w:numPr>
      </w:pPr>
      <w:r w:rsidRPr="00B17A54">
        <w:lastRenderedPageBreak/>
        <w:t>W sprawach nieuregulowanych Umową zastosowanie ma obowiązujący system realizacji Programu, w szczególności:</w:t>
      </w:r>
    </w:p>
    <w:p w14:paraId="4496DFFA" w14:textId="77777777" w:rsidR="003374AA" w:rsidRPr="00B17A54" w:rsidRDefault="003374AA" w:rsidP="001A257D">
      <w:pPr>
        <w:pStyle w:val="numerowanie12"/>
        <w:numPr>
          <w:ilvl w:val="0"/>
          <w:numId w:val="34"/>
        </w:numPr>
      </w:pPr>
      <w:r w:rsidRPr="00B17A54">
        <w:t>Program</w:t>
      </w:r>
      <w:r w:rsidR="00747F38" w:rsidRPr="00B17A54">
        <w:t>,</w:t>
      </w:r>
    </w:p>
    <w:p w14:paraId="6B1B52C2" w14:textId="77777777" w:rsidR="00361AC9" w:rsidRPr="00B17A54" w:rsidRDefault="000566F8" w:rsidP="001A257D">
      <w:pPr>
        <w:pStyle w:val="numerowanie12"/>
        <w:numPr>
          <w:ilvl w:val="0"/>
          <w:numId w:val="34"/>
        </w:numPr>
      </w:pPr>
      <w:r w:rsidRPr="00B17A54">
        <w:t>u</w:t>
      </w:r>
      <w:r w:rsidR="00361AC9" w:rsidRPr="00B17A54">
        <w:t>stawa wdrożeniowa</w:t>
      </w:r>
      <w:r w:rsidR="00747F38" w:rsidRPr="00B17A54">
        <w:t>,</w:t>
      </w:r>
    </w:p>
    <w:p w14:paraId="1242CD9F" w14:textId="77777777" w:rsidR="00361AC9" w:rsidRPr="00B17A54" w:rsidRDefault="000566F8" w:rsidP="00361AC9">
      <w:pPr>
        <w:pStyle w:val="numerowanie12"/>
      </w:pPr>
      <w:r w:rsidRPr="00B17A54">
        <w:t>r</w:t>
      </w:r>
      <w:r w:rsidR="00361AC9" w:rsidRPr="00B17A54">
        <w:t>ozporządzenie ogólne</w:t>
      </w:r>
      <w:r w:rsidR="00747F38" w:rsidRPr="00B17A54">
        <w:t>,</w:t>
      </w:r>
    </w:p>
    <w:p w14:paraId="27D70B07" w14:textId="77777777" w:rsidR="00361AC9" w:rsidRPr="00B17A54" w:rsidRDefault="000566F8" w:rsidP="00361AC9">
      <w:pPr>
        <w:pStyle w:val="numerowanie12"/>
      </w:pPr>
      <w:r w:rsidRPr="00B17A54">
        <w:t>r</w:t>
      </w:r>
      <w:r w:rsidR="007F1927" w:rsidRPr="00B17A54">
        <w:t>ozporządzenie EFS+</w:t>
      </w:r>
      <w:r w:rsidR="00747F38" w:rsidRPr="00B17A54">
        <w:t>,</w:t>
      </w:r>
    </w:p>
    <w:p w14:paraId="7FCEE335" w14:textId="77777777" w:rsidR="00DB60D5" w:rsidRPr="00B17A54" w:rsidRDefault="00DB60D5" w:rsidP="00361AC9">
      <w:pPr>
        <w:pStyle w:val="numerowanie12"/>
      </w:pPr>
      <w:r w:rsidRPr="00B17A54">
        <w:t>RODO</w:t>
      </w:r>
      <w:r w:rsidR="00747F38" w:rsidRPr="00B17A54">
        <w:t>,</w:t>
      </w:r>
    </w:p>
    <w:p w14:paraId="3EEF5606" w14:textId="2BBFE201" w:rsidR="00B32810" w:rsidRPr="00B17A54" w:rsidRDefault="00B32810" w:rsidP="00B32810">
      <w:pPr>
        <w:pStyle w:val="numerowanie12"/>
      </w:pPr>
      <w:r w:rsidRPr="00B17A54">
        <w:t xml:space="preserve">Rozporządzenie Rady (WE, </w:t>
      </w:r>
      <w:r w:rsidR="00DC1F76">
        <w:t>Euratom</w:t>
      </w:r>
      <w:r w:rsidRPr="00B17A54">
        <w:t>) nr 2988/95 z dnia 18 grudnia 1995 r. w sprawie ochrony interesów finansowych Wspólnot Europejskich</w:t>
      </w:r>
      <w:r w:rsidR="00747F38" w:rsidRPr="00B17A54">
        <w:t>,</w:t>
      </w:r>
    </w:p>
    <w:p w14:paraId="7EC40210" w14:textId="785CC7B0" w:rsidR="00361AC9" w:rsidRPr="00B17A54" w:rsidRDefault="00EF245D" w:rsidP="00361AC9">
      <w:pPr>
        <w:pStyle w:val="numerowanie12"/>
      </w:pPr>
      <w:r w:rsidRPr="00B17A54">
        <w:t xml:space="preserve">Rozporządzenie Komisji (UE) </w:t>
      </w:r>
      <w:r w:rsidR="00DC1F76" w:rsidRPr="00FC6513">
        <w:t>2023/2832</w:t>
      </w:r>
      <w:r w:rsidR="00750C79">
        <w:t xml:space="preserve"> </w:t>
      </w:r>
      <w:r w:rsidRPr="00B17A54">
        <w:t xml:space="preserve">z dnia </w:t>
      </w:r>
      <w:r w:rsidR="00DC1F76" w:rsidRPr="00FC6513">
        <w:t xml:space="preserve">13 grudnia 2023 </w:t>
      </w:r>
      <w:r w:rsidRPr="00B17A54">
        <w:t>r. w sprawie stosowania art. 107 i 108 Traktatu o funkcjonowaniu Unii Europejskiej do pomocy de minimis przyznawanej przedsiębiorstwom wykonującym usługi świadczone w ogólnym interesie gospodarczym</w:t>
      </w:r>
      <w:r w:rsidR="00747F38" w:rsidRPr="00B17A54">
        <w:t>,</w:t>
      </w:r>
    </w:p>
    <w:p w14:paraId="40901081" w14:textId="02542251" w:rsidR="00361AC9" w:rsidRPr="00B17A54" w:rsidRDefault="009E7622" w:rsidP="00361AC9">
      <w:pPr>
        <w:pStyle w:val="numerowanie12"/>
      </w:pPr>
      <w:r w:rsidRPr="009E7622">
        <w:t>Rozporządzenie Komisji (UE) 2023/2831 z dnia 13 grudnia 2023 r. w sprawie stosowania art. 107 i 108 Traktatu o funkcjonowaniu Unii Europejskiej do pomocy de minimis</w:t>
      </w:r>
      <w:r w:rsidR="00747F38" w:rsidRPr="00B17A54">
        <w:t>,</w:t>
      </w:r>
    </w:p>
    <w:p w14:paraId="71D605E5" w14:textId="77777777" w:rsidR="00361AC9" w:rsidRPr="00B17A54" w:rsidRDefault="00EF245D" w:rsidP="00361AC9">
      <w:pPr>
        <w:pStyle w:val="numerowanie12"/>
      </w:pPr>
      <w:r w:rsidRPr="00B17A54">
        <w:t>Rozporządzenie Komisji (UE) nr 651/2014 z dnia 17 czerwca 2014 r. uznające niektóre rodzaje pomocy za zgodne z rynkiem wewnętrznym w zastosowaniu art. 107 i 108 Traktatu</w:t>
      </w:r>
      <w:r w:rsidR="00747F38" w:rsidRPr="00B17A54">
        <w:rPr>
          <w:bCs/>
        </w:rPr>
        <w:t>,</w:t>
      </w:r>
    </w:p>
    <w:p w14:paraId="3AAD04A6" w14:textId="77777777" w:rsidR="00361AC9" w:rsidRPr="00B17A54" w:rsidRDefault="00EF245D" w:rsidP="00361AC9">
      <w:pPr>
        <w:pStyle w:val="numerowanie12"/>
      </w:pPr>
      <w:r w:rsidRPr="00B17A54">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747F38" w:rsidRPr="00B17A54">
        <w:t>,</w:t>
      </w:r>
    </w:p>
    <w:p w14:paraId="1A9821DC" w14:textId="77777777" w:rsidR="00361AC9" w:rsidRPr="00B17A54" w:rsidRDefault="004C6D7F" w:rsidP="00361AC9">
      <w:pPr>
        <w:pStyle w:val="numerowanie12"/>
      </w:pPr>
      <w:r w:rsidRPr="00B17A54">
        <w:t>u</w:t>
      </w:r>
      <w:r w:rsidR="00DB60D5" w:rsidRPr="00B17A54">
        <w:t>stawa z dnia 23 kwietnia 1964 r. Kodeks cywilny</w:t>
      </w:r>
      <w:r w:rsidR="00747F38" w:rsidRPr="00B17A54">
        <w:t>,</w:t>
      </w:r>
    </w:p>
    <w:p w14:paraId="5957A852" w14:textId="77777777" w:rsidR="00361AC9" w:rsidRPr="00B17A54" w:rsidRDefault="004C6D7F" w:rsidP="00361AC9">
      <w:pPr>
        <w:pStyle w:val="numerowanie12"/>
      </w:pPr>
      <w:r w:rsidRPr="00B17A54">
        <w:t>u</w:t>
      </w:r>
      <w:r w:rsidR="00DB60D5" w:rsidRPr="00B17A54">
        <w:t>stawa z dnia 4 lutego 1994 r. o prawie autorskim i prawach pokrewnych</w:t>
      </w:r>
      <w:r w:rsidR="00747F38" w:rsidRPr="00B17A54">
        <w:t>,</w:t>
      </w:r>
    </w:p>
    <w:p w14:paraId="12E142DC" w14:textId="77777777" w:rsidR="00361AC9" w:rsidRPr="00B17A54" w:rsidRDefault="004C6D7F" w:rsidP="00361AC9">
      <w:pPr>
        <w:pStyle w:val="numerowanie12"/>
      </w:pPr>
      <w:r w:rsidRPr="00B17A54">
        <w:t>u</w:t>
      </w:r>
      <w:r w:rsidR="00C172BD" w:rsidRPr="00B17A54">
        <w:t>stawa z dnia 30 kwietnia 2004 r. o postępowaniu w sprawach dotyczących pomocy publicznej</w:t>
      </w:r>
      <w:r w:rsidR="00747F38" w:rsidRPr="00B17A54">
        <w:t>,</w:t>
      </w:r>
    </w:p>
    <w:p w14:paraId="66CEA911" w14:textId="77777777" w:rsidR="00361AC9" w:rsidRPr="00B17A54" w:rsidRDefault="000566F8" w:rsidP="00361AC9">
      <w:pPr>
        <w:pStyle w:val="numerowanie12"/>
      </w:pPr>
      <w:r w:rsidRPr="00B17A54">
        <w:t>u</w:t>
      </w:r>
      <w:r w:rsidR="00C172BD" w:rsidRPr="00B17A54">
        <w:t>stawa o finansach publicznych</w:t>
      </w:r>
      <w:r w:rsidR="00747F38" w:rsidRPr="00B17A54">
        <w:t>,</w:t>
      </w:r>
    </w:p>
    <w:p w14:paraId="2138E564" w14:textId="77777777" w:rsidR="00B32810" w:rsidRPr="00B17A54" w:rsidRDefault="004C6D7F" w:rsidP="00B32810">
      <w:pPr>
        <w:pStyle w:val="numerowanie12"/>
      </w:pPr>
      <w:r w:rsidRPr="00B17A54">
        <w:t>u</w:t>
      </w:r>
      <w:r w:rsidR="00B32810" w:rsidRPr="00B17A54">
        <w:t>stawa z dnia 10 maja 2018 r. o ochronie danych osobowych</w:t>
      </w:r>
      <w:r w:rsidR="00747F38" w:rsidRPr="00B17A54">
        <w:t>,</w:t>
      </w:r>
    </w:p>
    <w:p w14:paraId="1EC4FC9B" w14:textId="77777777" w:rsidR="00B32810" w:rsidRPr="00B17A54" w:rsidRDefault="004C6D7F" w:rsidP="00B32810">
      <w:pPr>
        <w:pStyle w:val="numerowanie12"/>
      </w:pPr>
      <w:r w:rsidRPr="00B17A54">
        <w:t>u</w:t>
      </w:r>
      <w:r w:rsidR="00B32810" w:rsidRPr="00B17A54">
        <w:t>stawa z dnia 11 września 2019 r. Prawo zamówień publicznych</w:t>
      </w:r>
      <w:r w:rsidR="00747F38" w:rsidRPr="00B17A54">
        <w:t>,</w:t>
      </w:r>
    </w:p>
    <w:p w14:paraId="061B8088" w14:textId="77777777" w:rsidR="00482891" w:rsidRPr="00B17A54" w:rsidRDefault="00482891" w:rsidP="00482891">
      <w:pPr>
        <w:pStyle w:val="numerowanie12"/>
      </w:pPr>
      <w:r w:rsidRPr="00B17A54">
        <w:t>Rozporządzenie Ministra Finansów z dnia 18 stycznia 2018 r. w sprawie rejestru podmiotów wykluczonych z możliwości otrzymania środków przeznaczonych na realizację programów finansowanych z udziałem środków europejskich</w:t>
      </w:r>
      <w:r w:rsidR="00747F38" w:rsidRPr="00B17A54">
        <w:t>,</w:t>
      </w:r>
    </w:p>
    <w:p w14:paraId="1904AC71" w14:textId="77777777" w:rsidR="00530583" w:rsidRDefault="00482891" w:rsidP="00361AC9">
      <w:pPr>
        <w:pStyle w:val="numerowanie12"/>
      </w:pPr>
      <w:r w:rsidRPr="00B17A54">
        <w:t>Rozporządzenie Ministra Funduszy i Polityki Regionalnej z dnia 21 września 2022 r. w sprawie zaliczek w ramach programów finansowanych z udziałem środków europejskich</w:t>
      </w:r>
      <w:r w:rsidR="00530583">
        <w:t>,</w:t>
      </w:r>
    </w:p>
    <w:p w14:paraId="681E9A0D" w14:textId="05CC78C8" w:rsidR="00361AC9" w:rsidRPr="00B17A54" w:rsidRDefault="00530583" w:rsidP="00361AC9">
      <w:pPr>
        <w:pStyle w:val="numerowanie12"/>
      </w:pPr>
      <w:r w:rsidRPr="001F60C5">
        <w:t>Rozporządzenie Ministra Funduszy i Polityki Regionalnej z dnia</w:t>
      </w:r>
      <w:r>
        <w:t xml:space="preserve"> 20 grudnia 2022 r. </w:t>
      </w:r>
      <w:r w:rsidRPr="001F60C5">
        <w:t>w sprawie udzielania pomocy de minimis oraz pomocy publicznej w ramach programów finansowanych z Europejskiego Funduszu Społecznego Plus (EFS+) na lata 2021-2027</w:t>
      </w:r>
      <w:r w:rsidR="00F837C5" w:rsidRPr="00B17A54">
        <w:t>.</w:t>
      </w:r>
    </w:p>
    <w:p w14:paraId="7908CAD9" w14:textId="77777777" w:rsidR="007F1927" w:rsidRPr="00B17A54" w:rsidRDefault="007F1927" w:rsidP="001A257D">
      <w:pPr>
        <w:pStyle w:val="Akapitzlist"/>
        <w:numPr>
          <w:ilvl w:val="0"/>
          <w:numId w:val="33"/>
        </w:numPr>
      </w:pPr>
      <w:r w:rsidRPr="00B17A54">
        <w:t xml:space="preserve">W przypadku sprzeczności </w:t>
      </w:r>
      <w:r w:rsidR="009D2EAF" w:rsidRPr="00B17A54">
        <w:t>postanowień</w:t>
      </w:r>
      <w:r w:rsidRPr="00B17A54">
        <w:t xml:space="preserve"> Umowy z przepisami prawa bądź </w:t>
      </w:r>
      <w:r w:rsidR="00750587" w:rsidRPr="00B17A54">
        <w:rPr>
          <w:i/>
        </w:rPr>
        <w:t>W</w:t>
      </w:r>
      <w:r w:rsidRPr="00B17A54">
        <w:rPr>
          <w:i/>
        </w:rPr>
        <w:t>ytycznymi</w:t>
      </w:r>
      <w:r w:rsidRPr="00B17A54">
        <w:t xml:space="preserve"> zastosowanie mają przepisy prawa oraz </w:t>
      </w:r>
      <w:r w:rsidR="004C6D7F" w:rsidRPr="00B17A54">
        <w:rPr>
          <w:i/>
        </w:rPr>
        <w:t>W</w:t>
      </w:r>
      <w:r w:rsidRPr="00B17A54">
        <w:rPr>
          <w:i/>
        </w:rPr>
        <w:t>ytyczne</w:t>
      </w:r>
      <w:r w:rsidRPr="00B17A54">
        <w:t>.</w:t>
      </w:r>
    </w:p>
    <w:p w14:paraId="615AD6C6" w14:textId="7AB0CF3E" w:rsidR="007F1927" w:rsidRPr="00B17A54" w:rsidRDefault="00361AC9" w:rsidP="001A257D">
      <w:pPr>
        <w:pStyle w:val="Akapitzlist"/>
        <w:numPr>
          <w:ilvl w:val="0"/>
          <w:numId w:val="33"/>
        </w:numPr>
      </w:pPr>
      <w:r w:rsidRPr="00B17A54">
        <w:t>Wszelkie wątpliwości związane z realizacją Umowy wyjaśniane będą przez Strony w</w:t>
      </w:r>
      <w:r w:rsidR="00715408" w:rsidRPr="00B17A54">
        <w:t> </w:t>
      </w:r>
      <w:r w:rsidRPr="00B17A54">
        <w:t>formie pisemnej.</w:t>
      </w:r>
    </w:p>
    <w:p w14:paraId="74EE5227" w14:textId="766B17FA" w:rsidR="00757DD7" w:rsidRPr="00B17A54" w:rsidRDefault="00757DD7" w:rsidP="001A257D">
      <w:pPr>
        <w:pStyle w:val="Akapitzlist"/>
        <w:numPr>
          <w:ilvl w:val="0"/>
          <w:numId w:val="33"/>
        </w:numPr>
      </w:pPr>
      <w:r w:rsidRPr="00B17A54">
        <w:t xml:space="preserve">Spory powstałe w związku z realizacją Umowy Strony będą starały </w:t>
      </w:r>
      <w:r w:rsidR="00747F38" w:rsidRPr="00B17A54">
        <w:t xml:space="preserve">się </w:t>
      </w:r>
      <w:r w:rsidRPr="00B17A54">
        <w:t xml:space="preserve">rozwiązywać polubownie. </w:t>
      </w:r>
    </w:p>
    <w:p w14:paraId="75D29568" w14:textId="77777777" w:rsidR="00361AC9" w:rsidRPr="00B17A54" w:rsidRDefault="000566F8" w:rsidP="001A257D">
      <w:pPr>
        <w:pStyle w:val="Akapitzlist"/>
        <w:numPr>
          <w:ilvl w:val="0"/>
          <w:numId w:val="33"/>
        </w:numPr>
      </w:pPr>
      <w:r w:rsidRPr="00B17A54">
        <w:rPr>
          <w:rFonts w:ascii="Calibri" w:eastAsia="Calibri" w:hAnsi="Calibri" w:cs="Calibri"/>
          <w:szCs w:val="22"/>
          <w:lang w:eastAsia="en-US"/>
        </w:rPr>
        <w:t xml:space="preserve">Spory wynikające z realizacji Umowy rozstrzyga sąd powszechny właściwy według siedziby Instytucji Pośredniczącej FEWiM 2021-2027, za </w:t>
      </w:r>
      <w:r w:rsidRPr="008935B4">
        <w:rPr>
          <w:rFonts w:ascii="Calibri" w:eastAsia="Calibri" w:hAnsi="Calibri" w:cs="Calibri"/>
          <w:szCs w:val="22"/>
          <w:lang w:eastAsia="en-US"/>
        </w:rPr>
        <w:t>wyjątkiem sporów związanych ze zwrotem środków na podstawie przepisów ustawy o finansach publicznych</w:t>
      </w:r>
      <w:r w:rsidR="00361AC9" w:rsidRPr="008935B4">
        <w:t>.</w:t>
      </w:r>
    </w:p>
    <w:p w14:paraId="2ABA9EB5" w14:textId="77777777" w:rsidR="000A1186" w:rsidRPr="00B17A54" w:rsidRDefault="000A1186" w:rsidP="00F10EEF">
      <w:pPr>
        <w:spacing w:before="200" w:after="120" w:line="240" w:lineRule="auto"/>
        <w:jc w:val="center"/>
        <w:rPr>
          <w:b/>
        </w:rPr>
      </w:pPr>
      <w:r w:rsidRPr="00B17A54">
        <w:rPr>
          <w:b/>
        </w:rPr>
        <w:t xml:space="preserve">§ </w:t>
      </w:r>
      <w:r w:rsidR="0086007E" w:rsidRPr="00B17A54">
        <w:rPr>
          <w:b/>
        </w:rPr>
        <w:t>36</w:t>
      </w:r>
    </w:p>
    <w:p w14:paraId="54675D32" w14:textId="77777777" w:rsidR="000A1186" w:rsidRPr="00B17A54" w:rsidRDefault="005B64F8" w:rsidP="001A257D">
      <w:pPr>
        <w:pStyle w:val="Akapitzlist"/>
        <w:numPr>
          <w:ilvl w:val="0"/>
          <w:numId w:val="35"/>
        </w:numPr>
      </w:pPr>
      <w:r w:rsidRPr="00B17A54">
        <w:lastRenderedPageBreak/>
        <w:t xml:space="preserve">Instytucja </w:t>
      </w:r>
      <w:r w:rsidR="000566F8" w:rsidRPr="00B17A54">
        <w:t>Pośrednicz</w:t>
      </w:r>
      <w:r w:rsidRPr="00B17A54">
        <w:t xml:space="preserve">ąca </w:t>
      </w:r>
      <w:r w:rsidR="000A1186" w:rsidRPr="00B17A54">
        <w:t>FE</w:t>
      </w:r>
      <w:r w:rsidRPr="00B17A54">
        <w:t>WiM</w:t>
      </w:r>
      <w:r w:rsidR="0023117B" w:rsidRPr="00B17A54">
        <w:t xml:space="preserve"> 2021-2027</w:t>
      </w:r>
      <w:r w:rsidRPr="00B17A54">
        <w:t xml:space="preserve"> na pisemny wniosek Beneficjenta może udzielać wyjaśnień i interpretacji dotyczących </w:t>
      </w:r>
      <w:r w:rsidR="000A1186" w:rsidRPr="00B17A54">
        <w:t xml:space="preserve">postanowień </w:t>
      </w:r>
      <w:r w:rsidRPr="00B17A54">
        <w:t xml:space="preserve">Umowy. </w:t>
      </w:r>
    </w:p>
    <w:p w14:paraId="1C6F2008" w14:textId="309D7013" w:rsidR="000A1186" w:rsidRPr="00B17A54" w:rsidRDefault="000A1186" w:rsidP="001A257D">
      <w:pPr>
        <w:pStyle w:val="Akapitzlist"/>
        <w:numPr>
          <w:ilvl w:val="0"/>
          <w:numId w:val="35"/>
        </w:numPr>
      </w:pPr>
      <w:r w:rsidRPr="00B17A54">
        <w:t>Strony ustalają poniższe adresy dla doręczeń dla celów związanych z Umową:</w:t>
      </w:r>
    </w:p>
    <w:p w14:paraId="6E2C96B7" w14:textId="77777777" w:rsidR="000A1186" w:rsidRPr="00B17A54" w:rsidRDefault="000A1186" w:rsidP="000A1186">
      <w:pPr>
        <w:pStyle w:val="Akapitzlist"/>
        <w:ind w:left="360"/>
      </w:pPr>
      <w:r w:rsidRPr="00B17A54">
        <w:t xml:space="preserve">Instytucja </w:t>
      </w:r>
      <w:r w:rsidR="000566F8" w:rsidRPr="00B17A54">
        <w:t>Pośrednicz</w:t>
      </w:r>
      <w:r w:rsidRPr="00B17A54">
        <w:t>ąca FEWiM</w:t>
      </w:r>
      <w:r w:rsidR="0023117B" w:rsidRPr="00B17A54">
        <w:t xml:space="preserve"> 2021-2027</w:t>
      </w:r>
      <w:r w:rsidRPr="00B17A54">
        <w:t>:</w:t>
      </w:r>
    </w:p>
    <w:p w14:paraId="3F9ED315" w14:textId="77777777" w:rsidR="000566F8" w:rsidRPr="00B17A54" w:rsidRDefault="000566F8" w:rsidP="000566F8">
      <w:pPr>
        <w:ind w:firstLine="357"/>
        <w:rPr>
          <w:rFonts w:cs="Calibri"/>
        </w:rPr>
      </w:pPr>
      <w:r w:rsidRPr="00B17A54">
        <w:rPr>
          <w:rFonts w:cs="Calibri"/>
          <w:b/>
        </w:rPr>
        <w:t xml:space="preserve">Wojewódzki Urząd Pracy w </w:t>
      </w:r>
      <w:r w:rsidRPr="00B17A54">
        <w:rPr>
          <w:rFonts w:cs="Calibri"/>
          <w:b/>
          <w:color w:val="000000"/>
        </w:rPr>
        <w:t xml:space="preserve">Olsztynie, </w:t>
      </w:r>
      <w:r w:rsidRPr="00B17A54">
        <w:rPr>
          <w:rFonts w:cs="Calibri"/>
          <w:b/>
        </w:rPr>
        <w:t>ul. Głowackiego 28, 10-448 Olsztyn.</w:t>
      </w:r>
    </w:p>
    <w:p w14:paraId="4B1495FC" w14:textId="77777777" w:rsidR="000A1186" w:rsidRPr="00B17A54" w:rsidRDefault="000A1186" w:rsidP="000A1186">
      <w:pPr>
        <w:pStyle w:val="Akapitzlist"/>
        <w:ind w:left="360"/>
      </w:pPr>
      <w:r w:rsidRPr="00B17A54">
        <w:t>Beneficjent:</w:t>
      </w:r>
    </w:p>
    <w:p w14:paraId="6FCAB7B7" w14:textId="77777777" w:rsidR="000A1186" w:rsidRPr="00B17A54" w:rsidRDefault="000A1186" w:rsidP="000A1186">
      <w:pPr>
        <w:pStyle w:val="Akapitzlist"/>
        <w:ind w:left="360"/>
      </w:pPr>
      <w:r w:rsidRPr="00B17A54">
        <w:t>……………………………………</w:t>
      </w:r>
      <w:r w:rsidR="004C6D7F" w:rsidRPr="00B17A54">
        <w:t>………………………………………………………………………………</w:t>
      </w:r>
    </w:p>
    <w:p w14:paraId="4EF6D925" w14:textId="4C46826A" w:rsidR="00353D0D" w:rsidRPr="00B17A54" w:rsidRDefault="000A1186" w:rsidP="001A257D">
      <w:pPr>
        <w:pStyle w:val="Akapitzlist"/>
        <w:numPr>
          <w:ilvl w:val="0"/>
          <w:numId w:val="35"/>
        </w:numPr>
      </w:pPr>
      <w:r w:rsidRPr="00B17A54">
        <w:t>Strony zobowiązują się do niezwłocznego zawiadamiania o wszelkich zmianach adresów do doręczeń w formie pisemnej, pod rygorem uznania doręczenia pod ostatni wskazany adres do doręczeń za skuteczny.</w:t>
      </w:r>
    </w:p>
    <w:p w14:paraId="6EF54F68" w14:textId="2FB2B94B" w:rsidR="00AF1E13" w:rsidRPr="00B17A54" w:rsidRDefault="00353D0D" w:rsidP="001A257D">
      <w:pPr>
        <w:pStyle w:val="Akapitzlist"/>
        <w:numPr>
          <w:ilvl w:val="0"/>
          <w:numId w:val="35"/>
        </w:numPr>
      </w:pPr>
      <w:r w:rsidRPr="00B17A54">
        <w:t>Zasady gromadzenia, przetwarzania i udostępniania</w:t>
      </w:r>
      <w:r w:rsidR="0095661A" w:rsidRPr="00B17A54">
        <w:t xml:space="preserve"> w ramach Projektu</w:t>
      </w:r>
      <w:r w:rsidRPr="00B17A54">
        <w:t xml:space="preserve"> danych osobowych</w:t>
      </w:r>
      <w:r w:rsidR="00357C1C" w:rsidRPr="00B17A54">
        <w:t xml:space="preserve"> Beneficjenta</w:t>
      </w:r>
      <w:r w:rsidR="006B3B29" w:rsidRPr="00B17A54">
        <w:t xml:space="preserve"> oraz osób innych niż Beneficjent</w:t>
      </w:r>
      <w:r w:rsidRPr="00B17A54">
        <w:t xml:space="preserve"> zostały określone w </w:t>
      </w:r>
      <w:r w:rsidR="007027DF" w:rsidRPr="00B17A54">
        <w:rPr>
          <w:b/>
        </w:rPr>
        <w:t>z</w:t>
      </w:r>
      <w:r w:rsidRPr="00B17A54">
        <w:rPr>
          <w:b/>
        </w:rPr>
        <w:t xml:space="preserve">ałączniku </w:t>
      </w:r>
      <w:r w:rsidR="001A6343" w:rsidRPr="00B17A54">
        <w:rPr>
          <w:b/>
        </w:rPr>
        <w:t xml:space="preserve">nr </w:t>
      </w:r>
      <w:r w:rsidR="007027DF" w:rsidRPr="00B17A54">
        <w:rPr>
          <w:b/>
        </w:rPr>
        <w:t>5</w:t>
      </w:r>
      <w:r w:rsidR="001A6343" w:rsidRPr="00B17A54">
        <w:t xml:space="preserve"> </w:t>
      </w:r>
      <w:r w:rsidR="00A30E19" w:rsidRPr="00B17A54">
        <w:t>Ochrona danych osobowych</w:t>
      </w:r>
      <w:r w:rsidRPr="00B17A54">
        <w:t>, który stanowi integralną część Umowy.</w:t>
      </w:r>
    </w:p>
    <w:p w14:paraId="53F4495B" w14:textId="431727A6" w:rsidR="000A1186" w:rsidRPr="00B17A54" w:rsidRDefault="00211AE9" w:rsidP="001A257D">
      <w:pPr>
        <w:pStyle w:val="Akapitzlist"/>
        <w:numPr>
          <w:ilvl w:val="0"/>
          <w:numId w:val="35"/>
        </w:numPr>
      </w:pPr>
      <w:r w:rsidRPr="00B17A54">
        <w:t>Zasady</w:t>
      </w:r>
      <w:r w:rsidR="000F3B01" w:rsidRPr="00B17A54">
        <w:t xml:space="preserve"> </w:t>
      </w:r>
      <w:r w:rsidR="0095661A" w:rsidRPr="00B17A54">
        <w:t>realizacji</w:t>
      </w:r>
      <w:r w:rsidR="000F3B01" w:rsidRPr="00B17A54">
        <w:t xml:space="preserve"> przez Beneficjenta obowiązków informacyjnych i promocyjnych dotyczących widoczności wsparcia Projektu z </w:t>
      </w:r>
      <w:r w:rsidR="00FA35C6" w:rsidRPr="00B17A54">
        <w:t xml:space="preserve">UE </w:t>
      </w:r>
      <w:r w:rsidR="000F3B01" w:rsidRPr="00B17A54">
        <w:t xml:space="preserve">zostały określone w </w:t>
      </w:r>
      <w:r w:rsidR="007027DF" w:rsidRPr="00B17A54">
        <w:rPr>
          <w:b/>
        </w:rPr>
        <w:t>z</w:t>
      </w:r>
      <w:r w:rsidR="000F3B01" w:rsidRPr="00B17A54">
        <w:rPr>
          <w:b/>
        </w:rPr>
        <w:t>ałączniku</w:t>
      </w:r>
      <w:r w:rsidR="00F95A48" w:rsidRPr="00B17A54">
        <w:rPr>
          <w:b/>
        </w:rPr>
        <w:t xml:space="preserve"> nr </w:t>
      </w:r>
      <w:r w:rsidR="007027DF" w:rsidRPr="00B17A54">
        <w:rPr>
          <w:b/>
        </w:rPr>
        <w:t>6</w:t>
      </w:r>
      <w:r w:rsidR="000F3B01" w:rsidRPr="00B17A54">
        <w:t xml:space="preserve"> </w:t>
      </w:r>
      <w:r w:rsidR="00F63B1C" w:rsidRPr="00B17A54">
        <w:t xml:space="preserve">Obowiązki </w:t>
      </w:r>
      <w:r w:rsidR="006B3B29" w:rsidRPr="00B17A54">
        <w:t>informacyjne i promocyjne dot</w:t>
      </w:r>
      <w:r w:rsidR="007138D0" w:rsidRPr="00B17A54">
        <w:t>yczące</w:t>
      </w:r>
      <w:r w:rsidR="006B3B29" w:rsidRPr="00B17A54">
        <w:t xml:space="preserve"> w</w:t>
      </w:r>
      <w:r w:rsidR="00F63B1C" w:rsidRPr="00B17A54">
        <w:t>sparcia z U</w:t>
      </w:r>
      <w:r w:rsidR="007138D0" w:rsidRPr="00B17A54">
        <w:t xml:space="preserve">nii </w:t>
      </w:r>
      <w:r w:rsidR="00F63B1C" w:rsidRPr="00B17A54">
        <w:t>E</w:t>
      </w:r>
      <w:r w:rsidR="007138D0" w:rsidRPr="00B17A54">
        <w:t>uropejskiej</w:t>
      </w:r>
      <w:r w:rsidR="0095661A" w:rsidRPr="00B17A54">
        <w:t xml:space="preserve">, </w:t>
      </w:r>
      <w:r w:rsidR="000F3B01" w:rsidRPr="00B17A54">
        <w:t>który stanowi integralną</w:t>
      </w:r>
      <w:r w:rsidR="00A50450" w:rsidRPr="00B17A54">
        <w:t xml:space="preserve"> część Umowy</w:t>
      </w:r>
      <w:r w:rsidR="002D3E4B" w:rsidRPr="00B17A54">
        <w:t>.</w:t>
      </w:r>
    </w:p>
    <w:p w14:paraId="21E7F830" w14:textId="77777777" w:rsidR="000A1186" w:rsidRPr="00B17A54" w:rsidRDefault="000A1186" w:rsidP="00F10EEF">
      <w:pPr>
        <w:spacing w:before="200" w:after="120"/>
        <w:jc w:val="center"/>
        <w:rPr>
          <w:b/>
        </w:rPr>
      </w:pPr>
      <w:r w:rsidRPr="00B17A54">
        <w:rPr>
          <w:b/>
        </w:rPr>
        <w:t xml:space="preserve">§ </w:t>
      </w:r>
      <w:r w:rsidR="0086007E" w:rsidRPr="00B17A54">
        <w:rPr>
          <w:b/>
        </w:rPr>
        <w:t>37</w:t>
      </w:r>
    </w:p>
    <w:p w14:paraId="5B291989" w14:textId="0C2E9A24" w:rsidR="000A1186" w:rsidRPr="00B17A54" w:rsidRDefault="000A1186" w:rsidP="001A257D">
      <w:pPr>
        <w:pStyle w:val="Akapitzlist"/>
        <w:numPr>
          <w:ilvl w:val="0"/>
          <w:numId w:val="36"/>
        </w:numPr>
      </w:pPr>
      <w:r w:rsidRPr="00B17A54">
        <w:t>Umowa została sporządzona w dwóch jednobrzmiących egzemplarzach, po jednym dla każdej ze Stron.</w:t>
      </w:r>
    </w:p>
    <w:p w14:paraId="52C57D47" w14:textId="77777777" w:rsidR="000A1186" w:rsidRPr="00B17A54" w:rsidRDefault="000A1186" w:rsidP="001A257D">
      <w:pPr>
        <w:pStyle w:val="Akapitzlist"/>
        <w:numPr>
          <w:ilvl w:val="0"/>
          <w:numId w:val="36"/>
        </w:numPr>
      </w:pPr>
      <w:r w:rsidRPr="00B17A54">
        <w:t>Umowa wchodzi w życie z dniem zawarcia.</w:t>
      </w:r>
    </w:p>
    <w:p w14:paraId="7D63E4D5" w14:textId="77777777" w:rsidR="000A1186" w:rsidRPr="00B17A54" w:rsidRDefault="000A1186" w:rsidP="001A257D">
      <w:pPr>
        <w:pStyle w:val="Akapitzlist"/>
        <w:numPr>
          <w:ilvl w:val="0"/>
          <w:numId w:val="36"/>
        </w:numPr>
      </w:pPr>
      <w:r w:rsidRPr="00B17A54">
        <w:t>Integralną część Umowy stanowią następujące załączniki:</w:t>
      </w:r>
    </w:p>
    <w:p w14:paraId="7C4EA9A0" w14:textId="77777777" w:rsidR="000A1186" w:rsidRPr="00B17A54" w:rsidRDefault="000A1186" w:rsidP="001A257D">
      <w:pPr>
        <w:pStyle w:val="numerowanie12"/>
        <w:numPr>
          <w:ilvl w:val="0"/>
          <w:numId w:val="37"/>
        </w:numPr>
      </w:pPr>
      <w:r w:rsidRPr="00B17A54">
        <w:t xml:space="preserve">Załącznik nr </w:t>
      </w:r>
      <w:r w:rsidR="002D3E4B" w:rsidRPr="00B17A54">
        <w:t xml:space="preserve">1: </w:t>
      </w:r>
      <w:r w:rsidRPr="00B17A54">
        <w:t>Wniosek o dofinansowanie</w:t>
      </w:r>
      <w:r w:rsidR="000566F8" w:rsidRPr="00B17A54">
        <w:t>,</w:t>
      </w:r>
    </w:p>
    <w:p w14:paraId="70CE4ED7" w14:textId="77777777" w:rsidR="00F63B1C" w:rsidRPr="00B17A54" w:rsidRDefault="00F63B1C" w:rsidP="001A257D">
      <w:pPr>
        <w:pStyle w:val="numerowanie12"/>
        <w:numPr>
          <w:ilvl w:val="0"/>
          <w:numId w:val="37"/>
        </w:numPr>
      </w:pPr>
      <w:r w:rsidRPr="00B17A54">
        <w:t>Załącznik nr</w:t>
      </w:r>
      <w:r w:rsidR="0088782A" w:rsidRPr="00B17A54">
        <w:t xml:space="preserve"> </w:t>
      </w:r>
      <w:r w:rsidR="00691425" w:rsidRPr="00B17A54">
        <w:t>2:</w:t>
      </w:r>
      <w:r w:rsidR="00AA2087" w:rsidRPr="00B17A54">
        <w:t xml:space="preserve"> </w:t>
      </w:r>
      <w:r w:rsidR="00691425" w:rsidRPr="00B17A54">
        <w:rPr>
          <w:rFonts w:ascii="Calibri" w:hAnsi="Calibri"/>
        </w:rPr>
        <w:t>Oświadczenie o kwalifikowalności podatku od towarów i usług (VAT)</w:t>
      </w:r>
      <w:r w:rsidR="002F3597" w:rsidRPr="00B17A54">
        <w:rPr>
          <w:rStyle w:val="Odwoanieprzypisudolnego"/>
          <w:rFonts w:ascii="Calibri" w:hAnsi="Calibri"/>
        </w:rPr>
        <w:footnoteReference w:id="76"/>
      </w:r>
      <w:r w:rsidR="000566F8" w:rsidRPr="00B17A54">
        <w:rPr>
          <w:rFonts w:ascii="Calibri" w:hAnsi="Calibri"/>
        </w:rPr>
        <w:t>,</w:t>
      </w:r>
    </w:p>
    <w:p w14:paraId="35B387B7" w14:textId="77777777" w:rsidR="00761751" w:rsidRPr="00B17A54" w:rsidRDefault="00D06189" w:rsidP="001A257D">
      <w:pPr>
        <w:pStyle w:val="numerowanie12"/>
        <w:numPr>
          <w:ilvl w:val="0"/>
          <w:numId w:val="37"/>
        </w:numPr>
      </w:pPr>
      <w:r w:rsidRPr="00B17A54">
        <w:t xml:space="preserve">Załącznik nr </w:t>
      </w:r>
      <w:r w:rsidR="00691425" w:rsidRPr="00B17A54">
        <w:t>3:</w:t>
      </w:r>
      <w:r w:rsidRPr="00B17A54">
        <w:t xml:space="preserve"> </w:t>
      </w:r>
      <w:r w:rsidR="00F728D1" w:rsidRPr="00B17A54">
        <w:t>H</w:t>
      </w:r>
      <w:r w:rsidRPr="00B17A54">
        <w:t>armonogram płatności</w:t>
      </w:r>
      <w:r w:rsidR="000566F8" w:rsidRPr="00B17A54">
        <w:t>,</w:t>
      </w:r>
    </w:p>
    <w:p w14:paraId="436A49D4" w14:textId="77777777" w:rsidR="00625D38" w:rsidRPr="00B17A54" w:rsidRDefault="00625D38" w:rsidP="001A257D">
      <w:pPr>
        <w:pStyle w:val="numerowanie12"/>
        <w:numPr>
          <w:ilvl w:val="0"/>
          <w:numId w:val="37"/>
        </w:numPr>
      </w:pPr>
      <w:r w:rsidRPr="00B17A54">
        <w:t>Załącznik nr</w:t>
      </w:r>
      <w:r w:rsidR="00691425" w:rsidRPr="00B17A54">
        <w:t xml:space="preserve"> 4:</w:t>
      </w:r>
      <w:r w:rsidRPr="00B17A54">
        <w:t xml:space="preserve"> </w:t>
      </w:r>
      <w:r w:rsidR="00DF761B" w:rsidRPr="00B17A54">
        <w:t xml:space="preserve">Oświadczenie dotyczące zapewnienia koordynatora/kierownika </w:t>
      </w:r>
      <w:r w:rsidR="00DE74FE" w:rsidRPr="00B17A54">
        <w:t>P</w:t>
      </w:r>
      <w:r w:rsidR="00DF761B" w:rsidRPr="00B17A54">
        <w:t>rojektu</w:t>
      </w:r>
      <w:r w:rsidR="000566F8" w:rsidRPr="00B17A54">
        <w:t>,</w:t>
      </w:r>
    </w:p>
    <w:p w14:paraId="5F9F1564" w14:textId="77777777" w:rsidR="000A1186" w:rsidRPr="00B17A54" w:rsidRDefault="000A1186" w:rsidP="000A1186">
      <w:pPr>
        <w:pStyle w:val="numerowanie12"/>
      </w:pPr>
      <w:r w:rsidRPr="00B17A54">
        <w:t>Załącznik</w:t>
      </w:r>
      <w:r w:rsidR="00B1726C" w:rsidRPr="00B17A54">
        <w:t> </w:t>
      </w:r>
      <w:r w:rsidRPr="00B17A54">
        <w:t>nr</w:t>
      </w:r>
      <w:r w:rsidR="00B1726C" w:rsidRPr="00B17A54">
        <w:t> </w:t>
      </w:r>
      <w:r w:rsidR="00ED5DAE" w:rsidRPr="00B17A54">
        <w:t>5:</w:t>
      </w:r>
      <w:r w:rsidR="00AF1E13" w:rsidRPr="00B17A54">
        <w:t xml:space="preserve"> </w:t>
      </w:r>
      <w:r w:rsidR="006B3B29" w:rsidRPr="00B17A54">
        <w:t>Ochrona danych osobowych</w:t>
      </w:r>
      <w:r w:rsidR="000566F8" w:rsidRPr="00B17A54">
        <w:t>,</w:t>
      </w:r>
    </w:p>
    <w:p w14:paraId="75049330" w14:textId="77777777" w:rsidR="00A50450" w:rsidRPr="00B17A54" w:rsidRDefault="00A50450" w:rsidP="00933D0A">
      <w:pPr>
        <w:pStyle w:val="numerowanie12"/>
      </w:pPr>
      <w:r w:rsidRPr="00B17A54">
        <w:t xml:space="preserve">Załącznik nr </w:t>
      </w:r>
      <w:r w:rsidR="00ED5DAE" w:rsidRPr="00B17A54">
        <w:t>6:</w:t>
      </w:r>
      <w:r w:rsidRPr="00B17A54">
        <w:t xml:space="preserve"> Obowiązki informacyjne i promocyjne</w:t>
      </w:r>
      <w:r w:rsidR="006B3B29" w:rsidRPr="00B17A54">
        <w:t xml:space="preserve"> dot</w:t>
      </w:r>
      <w:r w:rsidR="00734DB2" w:rsidRPr="00B17A54">
        <w:t>yczące</w:t>
      </w:r>
      <w:r w:rsidR="006B3B29" w:rsidRPr="00B17A54">
        <w:t xml:space="preserve"> w</w:t>
      </w:r>
      <w:r w:rsidR="00FA35C6" w:rsidRPr="00B17A54">
        <w:t>sparcia z U</w:t>
      </w:r>
      <w:r w:rsidR="00734DB2" w:rsidRPr="00B17A54">
        <w:t xml:space="preserve">nii </w:t>
      </w:r>
      <w:r w:rsidR="00FA35C6" w:rsidRPr="00B17A54">
        <w:t>E</w:t>
      </w:r>
      <w:r w:rsidR="00734DB2" w:rsidRPr="00B17A54">
        <w:t>uropejskiej</w:t>
      </w:r>
      <w:r w:rsidR="000566F8" w:rsidRPr="00B17A54">
        <w:t>,</w:t>
      </w:r>
    </w:p>
    <w:p w14:paraId="4B8F8DED" w14:textId="77777777" w:rsidR="00A32080" w:rsidRPr="00B17A54" w:rsidRDefault="00A32080" w:rsidP="00A32080">
      <w:pPr>
        <w:pStyle w:val="numerowanie12"/>
      </w:pPr>
      <w:r w:rsidRPr="00B17A54">
        <w:t xml:space="preserve">Załącznik nr 7: Wzór wykazu wydatków ujętych we wniosku o płatność, które są objęte </w:t>
      </w:r>
      <w:r w:rsidR="00413AA6" w:rsidRPr="00B17A54">
        <w:t xml:space="preserve">procedurą </w:t>
      </w:r>
      <w:r w:rsidRPr="00B17A54">
        <w:t>zasad</w:t>
      </w:r>
      <w:r w:rsidR="00413AA6" w:rsidRPr="00B17A54">
        <w:t>y</w:t>
      </w:r>
      <w:r w:rsidRPr="00B17A54">
        <w:t xml:space="preserve"> konkurencyjności</w:t>
      </w:r>
      <w:r w:rsidR="000566F8" w:rsidRPr="00B17A54">
        <w:t>,</w:t>
      </w:r>
    </w:p>
    <w:p w14:paraId="5D448FBE" w14:textId="77777777" w:rsidR="00A32080" w:rsidRPr="00B17A54" w:rsidRDefault="00A32080" w:rsidP="00A32080">
      <w:pPr>
        <w:pStyle w:val="numerowanie12"/>
      </w:pPr>
      <w:r w:rsidRPr="00B17A54">
        <w:t>Załącznik nr 8: Wzór Oświadczenia w sprawie zachowania trwałości</w:t>
      </w:r>
      <w:r w:rsidR="001258B8" w:rsidRPr="00B17A54">
        <w:t xml:space="preserve"> </w:t>
      </w:r>
      <w:r w:rsidR="00591993" w:rsidRPr="00B17A54">
        <w:t xml:space="preserve">Projektu </w:t>
      </w:r>
      <w:r w:rsidR="001258B8" w:rsidRPr="00B17A54">
        <w:t>i kwalifikowalności podatku VAT</w:t>
      </w:r>
      <w:r w:rsidR="000566F8" w:rsidRPr="00B17A54">
        <w:t>,</w:t>
      </w:r>
    </w:p>
    <w:p w14:paraId="2A4B5347" w14:textId="77777777" w:rsidR="00A32080" w:rsidRPr="00B17A54" w:rsidRDefault="00A32080" w:rsidP="00A32080">
      <w:pPr>
        <w:pStyle w:val="numerowanie12"/>
      </w:pPr>
      <w:r w:rsidRPr="00B17A54">
        <w:t>Załącznik nr 9: Zasady obniżania stawki ryczałtowej kosztów pośrednich</w:t>
      </w:r>
      <w:r w:rsidR="005B396C" w:rsidRPr="00B17A54">
        <w:t>.</w:t>
      </w:r>
    </w:p>
    <w:p w14:paraId="26C689CF" w14:textId="77777777" w:rsidR="00933D0A" w:rsidRPr="00B17A54" w:rsidRDefault="00933D0A" w:rsidP="001171F2">
      <w:pPr>
        <w:pStyle w:val="numerowanie12"/>
        <w:numPr>
          <w:ilvl w:val="0"/>
          <w:numId w:val="0"/>
        </w:numPr>
      </w:pPr>
    </w:p>
    <w:p w14:paraId="29A19AD3" w14:textId="77777777" w:rsidR="004F470D" w:rsidRPr="00B17A54" w:rsidRDefault="004F470D" w:rsidP="001171F2">
      <w:pPr>
        <w:spacing w:after="60"/>
        <w:rPr>
          <w:rFonts w:ascii="Calibri" w:hAnsi="Calibri" w:cs="Arial"/>
        </w:rPr>
      </w:pPr>
    </w:p>
    <w:p w14:paraId="37BD5536" w14:textId="77777777" w:rsidR="004F470D" w:rsidRPr="00B17A54" w:rsidRDefault="004F470D" w:rsidP="004F470D">
      <w:pPr>
        <w:keepNext/>
        <w:tabs>
          <w:tab w:val="left" w:pos="0"/>
        </w:tabs>
        <w:spacing w:after="60"/>
        <w:rPr>
          <w:rFonts w:ascii="Calibri" w:hAnsi="Calibri"/>
        </w:rPr>
      </w:pPr>
      <w:r w:rsidRPr="00B17A54">
        <w:rPr>
          <w:rFonts w:ascii="Calibri" w:hAnsi="Calibri"/>
        </w:rPr>
        <w:t>Podpisy:</w:t>
      </w:r>
    </w:p>
    <w:p w14:paraId="757ADA2C" w14:textId="77777777" w:rsidR="004C6CB0" w:rsidRPr="00B17A54" w:rsidRDefault="004C6CB0" w:rsidP="004C6CB0">
      <w:pPr>
        <w:keepNext/>
        <w:tabs>
          <w:tab w:val="left" w:pos="0"/>
        </w:tabs>
        <w:spacing w:before="240"/>
        <w:rPr>
          <w:rFonts w:cs="Calibri"/>
        </w:rPr>
      </w:pPr>
    </w:p>
    <w:p w14:paraId="0510B6DC" w14:textId="77777777" w:rsidR="004C6CB0" w:rsidRPr="00B17A54" w:rsidRDefault="004C6CB0" w:rsidP="004C6CB0">
      <w:pPr>
        <w:rPr>
          <w:rFonts w:cs="Calibri"/>
        </w:rPr>
      </w:pPr>
      <w:r w:rsidRPr="00B17A54">
        <w:rPr>
          <w:rFonts w:cs="Calibri"/>
        </w:rPr>
        <w:t>…………………………….…….……………</w:t>
      </w:r>
      <w:r w:rsidRPr="00B17A54">
        <w:rPr>
          <w:rFonts w:cs="Calibri"/>
        </w:rPr>
        <w:tab/>
      </w:r>
      <w:r w:rsidRPr="00B17A54">
        <w:rPr>
          <w:rFonts w:cs="Calibri"/>
        </w:rPr>
        <w:tab/>
      </w:r>
      <w:r w:rsidRPr="00B17A54">
        <w:rPr>
          <w:rFonts w:cs="Calibri"/>
        </w:rPr>
        <w:tab/>
      </w:r>
      <w:r w:rsidRPr="00B17A54">
        <w:rPr>
          <w:rFonts w:cs="Calibri"/>
        </w:rPr>
        <w:tab/>
      </w:r>
      <w:r w:rsidRPr="00B17A54">
        <w:rPr>
          <w:rFonts w:cs="Calibri"/>
        </w:rPr>
        <w:tab/>
        <w:t>……………………..……………………</w:t>
      </w:r>
    </w:p>
    <w:p w14:paraId="6D43C68C" w14:textId="0F57A692" w:rsidR="004C6CB0" w:rsidRPr="00B17A54" w:rsidRDefault="004C6CB0" w:rsidP="004C6CB0">
      <w:pPr>
        <w:tabs>
          <w:tab w:val="center" w:pos="1440"/>
          <w:tab w:val="center" w:pos="5670"/>
        </w:tabs>
        <w:rPr>
          <w:rFonts w:cs="Calibri"/>
          <w:b/>
        </w:rPr>
      </w:pPr>
      <w:r w:rsidRPr="00B17A54">
        <w:rPr>
          <w:rFonts w:cs="Calibri"/>
          <w:b/>
        </w:rPr>
        <w:tab/>
        <w:t xml:space="preserve">Instytucja Pośrednicząca </w:t>
      </w:r>
      <w:r w:rsidRPr="00B17A54">
        <w:rPr>
          <w:rFonts w:cs="Calibri"/>
          <w:b/>
        </w:rPr>
        <w:tab/>
      </w:r>
      <w:r w:rsidRPr="00B17A54">
        <w:rPr>
          <w:rFonts w:cs="Calibri"/>
          <w:b/>
        </w:rPr>
        <w:tab/>
      </w:r>
      <w:r w:rsidRPr="00B17A54">
        <w:rPr>
          <w:rFonts w:cs="Calibri"/>
          <w:b/>
        </w:rPr>
        <w:tab/>
      </w:r>
      <w:r w:rsidR="004369FD" w:rsidRPr="00B17A54">
        <w:rPr>
          <w:rFonts w:cs="Calibri"/>
          <w:b/>
        </w:rPr>
        <w:tab/>
      </w:r>
      <w:r w:rsidRPr="00B17A54">
        <w:rPr>
          <w:rFonts w:cs="Calibri"/>
          <w:b/>
        </w:rPr>
        <w:t>Beneficjent</w:t>
      </w:r>
    </w:p>
    <w:p w14:paraId="5C24E4A4" w14:textId="77777777" w:rsidR="004F470D" w:rsidRPr="00B17A54" w:rsidRDefault="004C6CB0" w:rsidP="004C6CB0">
      <w:pPr>
        <w:tabs>
          <w:tab w:val="center" w:pos="1440"/>
          <w:tab w:val="center" w:pos="5670"/>
        </w:tabs>
        <w:spacing w:after="60"/>
        <w:rPr>
          <w:rFonts w:ascii="Calibri" w:hAnsi="Calibri"/>
          <w:b/>
        </w:rPr>
      </w:pPr>
      <w:r w:rsidRPr="00B17A54">
        <w:rPr>
          <w:rFonts w:cs="Calibri"/>
          <w:b/>
        </w:rPr>
        <w:tab/>
        <w:t>FEWiM 2021-2027</w:t>
      </w:r>
    </w:p>
    <w:p w14:paraId="04E5A31F" w14:textId="77777777" w:rsidR="00CC2FBC" w:rsidRDefault="0017308F" w:rsidP="004F470D">
      <w:pPr>
        <w:pStyle w:val="numerowanie12"/>
        <w:numPr>
          <w:ilvl w:val="0"/>
          <w:numId w:val="0"/>
        </w:numPr>
        <w:sectPr w:rsidR="00CC2FBC" w:rsidSect="00106A4D">
          <w:footerReference w:type="default" r:id="rId8"/>
          <w:headerReference w:type="first" r:id="rId9"/>
          <w:footerReference w:type="first" r:id="rId10"/>
          <w:pgSz w:w="11906" w:h="16838"/>
          <w:pgMar w:top="1418" w:right="1418" w:bottom="1418" w:left="1418" w:header="709" w:footer="709" w:gutter="0"/>
          <w:cols w:space="708"/>
          <w:titlePg/>
          <w:docGrid w:linePitch="360"/>
        </w:sectPr>
      </w:pPr>
      <w:r w:rsidRPr="00B17A54">
        <w:br w:type="page"/>
      </w:r>
    </w:p>
    <w:p w14:paraId="0E93CCF4" w14:textId="074F3660" w:rsidR="0017308F" w:rsidRPr="00B17A54" w:rsidRDefault="0017308F" w:rsidP="004F470D">
      <w:pPr>
        <w:pStyle w:val="numerowanie12"/>
        <w:numPr>
          <w:ilvl w:val="0"/>
          <w:numId w:val="0"/>
        </w:numPr>
      </w:pPr>
    </w:p>
    <w:p w14:paraId="0FFE0D57" w14:textId="77777777" w:rsidR="00691425" w:rsidRPr="00B17A54" w:rsidRDefault="00691425" w:rsidP="00691425">
      <w:pPr>
        <w:spacing w:after="60"/>
        <w:jc w:val="center"/>
        <w:rPr>
          <w:rFonts w:ascii="Calibri" w:hAnsi="Calibri" w:cs="Calibri"/>
        </w:rPr>
      </w:pPr>
      <w:r w:rsidRPr="00B17A54">
        <w:rPr>
          <w:rFonts w:ascii="Calibri" w:hAnsi="Calibri"/>
          <w:spacing w:val="4"/>
        </w:rPr>
        <w:t xml:space="preserve">Załącznik </w:t>
      </w:r>
      <w:r w:rsidRPr="00B17A54">
        <w:rPr>
          <w:rFonts w:ascii="Calibri" w:hAnsi="Calibri"/>
          <w:b/>
          <w:spacing w:val="4"/>
        </w:rPr>
        <w:t>nr 2</w:t>
      </w:r>
      <w:r w:rsidRPr="00B17A54">
        <w:rPr>
          <w:rFonts w:ascii="Calibri" w:hAnsi="Calibri"/>
          <w:spacing w:val="4"/>
        </w:rPr>
        <w:t xml:space="preserve"> do Umowy</w:t>
      </w:r>
    </w:p>
    <w:p w14:paraId="205281B3" w14:textId="77777777" w:rsidR="00691425" w:rsidRPr="00B17A54" w:rsidRDefault="00691425" w:rsidP="00691425">
      <w:pPr>
        <w:spacing w:after="60"/>
        <w:jc w:val="center"/>
        <w:rPr>
          <w:rFonts w:ascii="Calibri" w:hAnsi="Calibri" w:cs="Calibri"/>
        </w:rPr>
      </w:pPr>
      <w:r w:rsidRPr="00B17A54">
        <w:rPr>
          <w:rFonts w:ascii="Calibri" w:hAnsi="Calibri"/>
        </w:rPr>
        <w:t>Oświadczenie o kwalifikowalności podatku od towarów i usług (VAT)</w:t>
      </w:r>
      <w:r w:rsidRPr="00B17A54">
        <w:rPr>
          <w:rStyle w:val="Odwoanieprzypisudolnego"/>
          <w:rFonts w:ascii="Calibri" w:hAnsi="Calibri"/>
        </w:rPr>
        <w:footnoteReference w:id="77"/>
      </w:r>
    </w:p>
    <w:p w14:paraId="18466142" w14:textId="77777777" w:rsidR="00691425" w:rsidRPr="00B17A54" w:rsidRDefault="00691425" w:rsidP="00691425">
      <w:pPr>
        <w:pStyle w:val="Tekstpodstawowy"/>
        <w:rPr>
          <w:rFonts w:ascii="Calibri" w:hAnsi="Calibri" w:cs="Calibri"/>
        </w:rPr>
      </w:pPr>
    </w:p>
    <w:p w14:paraId="5F0DE16A" w14:textId="77777777" w:rsidR="00691425" w:rsidRPr="00B17A54" w:rsidRDefault="00691425" w:rsidP="00691425">
      <w:pPr>
        <w:pStyle w:val="Tekstpodstawowy"/>
        <w:rPr>
          <w:rFonts w:ascii="Calibri" w:hAnsi="Calibri" w:cs="Calibri"/>
        </w:rPr>
      </w:pPr>
    </w:p>
    <w:p w14:paraId="328D8171" w14:textId="77777777" w:rsidR="00691425" w:rsidRPr="00B17A54" w:rsidRDefault="00691425" w:rsidP="00691425">
      <w:pPr>
        <w:pStyle w:val="Tekstpodstawowy"/>
        <w:tabs>
          <w:tab w:val="left" w:pos="7290"/>
        </w:tabs>
        <w:rPr>
          <w:rFonts w:ascii="Calibri" w:hAnsi="Calibri" w:cs="Calibri"/>
        </w:rPr>
      </w:pPr>
      <w:r w:rsidRPr="00B17A54">
        <w:rPr>
          <w:rFonts w:ascii="Calibri" w:hAnsi="Calibri" w:cs="Calibri"/>
        </w:rPr>
        <w:t>……………………………………………………………………………………………………………………………………………..……….</w:t>
      </w:r>
    </w:p>
    <w:p w14:paraId="79AB8F09" w14:textId="77777777" w:rsidR="00691425" w:rsidRPr="00B17A54" w:rsidRDefault="00691425" w:rsidP="00691425">
      <w:pPr>
        <w:pStyle w:val="Tekstpodstawowy"/>
        <w:rPr>
          <w:rFonts w:ascii="Calibri" w:hAnsi="Calibri" w:cs="Calibri"/>
        </w:rPr>
      </w:pPr>
      <w:r w:rsidRPr="00B17A54">
        <w:rPr>
          <w:rFonts w:ascii="Calibri" w:hAnsi="Calibri" w:cs="Calibri"/>
        </w:rPr>
        <w:t xml:space="preserve">Nazwa i adres Beneficjenta </w:t>
      </w:r>
      <w:r w:rsidRPr="00B17A54">
        <w:rPr>
          <w:rFonts w:ascii="Calibri" w:hAnsi="Calibri" w:cs="Calibri"/>
        </w:rPr>
        <w:tab/>
      </w:r>
      <w:r w:rsidRPr="00B17A54">
        <w:rPr>
          <w:rFonts w:ascii="Calibri" w:hAnsi="Calibri" w:cs="Calibri"/>
        </w:rPr>
        <w:tab/>
      </w:r>
      <w:r w:rsidRPr="00B17A54">
        <w:rPr>
          <w:rFonts w:ascii="Calibri" w:hAnsi="Calibri" w:cs="Calibri"/>
        </w:rPr>
        <w:tab/>
      </w:r>
      <w:r w:rsidRPr="00B17A54">
        <w:rPr>
          <w:rFonts w:ascii="Calibri" w:hAnsi="Calibri" w:cs="Calibri"/>
        </w:rPr>
        <w:tab/>
      </w:r>
      <w:r w:rsidRPr="00B17A54">
        <w:rPr>
          <w:rFonts w:ascii="Calibri" w:hAnsi="Calibri" w:cs="Calibri"/>
        </w:rPr>
        <w:tab/>
      </w:r>
      <w:r w:rsidRPr="00B17A54">
        <w:rPr>
          <w:rFonts w:ascii="Calibri" w:hAnsi="Calibri" w:cs="Calibri"/>
        </w:rPr>
        <w:tab/>
      </w:r>
      <w:r w:rsidRPr="00B17A54">
        <w:rPr>
          <w:rFonts w:ascii="Calibri" w:hAnsi="Calibri" w:cs="Calibri"/>
        </w:rPr>
        <w:tab/>
        <w:t>(miejsce i data)</w:t>
      </w:r>
    </w:p>
    <w:p w14:paraId="459B34F2" w14:textId="77777777" w:rsidR="00691425" w:rsidRPr="00B17A54" w:rsidRDefault="00691425" w:rsidP="00691425">
      <w:pPr>
        <w:jc w:val="center"/>
        <w:rPr>
          <w:rFonts w:cs="Calibri"/>
          <w:i/>
          <w:iCs/>
        </w:rPr>
      </w:pPr>
    </w:p>
    <w:p w14:paraId="6E4AF84F" w14:textId="77777777" w:rsidR="00691425" w:rsidRPr="00B17A54" w:rsidRDefault="00691425" w:rsidP="00691425">
      <w:pPr>
        <w:jc w:val="center"/>
        <w:rPr>
          <w:rFonts w:cs="Calibri"/>
        </w:rPr>
      </w:pPr>
    </w:p>
    <w:p w14:paraId="4D24EB14" w14:textId="77777777" w:rsidR="00691425" w:rsidRPr="00B17A54" w:rsidRDefault="00691425" w:rsidP="00691425">
      <w:pPr>
        <w:rPr>
          <w:rFonts w:cs="Calibri"/>
        </w:rPr>
      </w:pPr>
    </w:p>
    <w:p w14:paraId="1C5B4C30" w14:textId="77777777" w:rsidR="00691425" w:rsidRPr="00B17A54" w:rsidRDefault="00691425" w:rsidP="00691425">
      <w:pPr>
        <w:pStyle w:val="Tekstpodstawowy"/>
        <w:jc w:val="center"/>
        <w:rPr>
          <w:rFonts w:ascii="Calibri" w:hAnsi="Calibri" w:cs="Calibri"/>
        </w:rPr>
      </w:pPr>
      <w:r w:rsidRPr="00B17A54">
        <w:rPr>
          <w:rFonts w:ascii="Calibri" w:hAnsi="Calibri" w:cs="Calibri"/>
        </w:rPr>
        <w:t>OŚWIADCZENIE O KWALIFIKOWALNOŚCI PODATKU OD TOWARÓW I USŁUG (VAT)</w:t>
      </w:r>
      <w:r w:rsidRPr="00B17A54">
        <w:rPr>
          <w:rStyle w:val="Odwoanieprzypisudolnego"/>
          <w:rFonts w:ascii="Calibri" w:hAnsi="Calibri" w:cs="Calibri"/>
        </w:rPr>
        <w:footnoteReference w:id="78"/>
      </w:r>
    </w:p>
    <w:p w14:paraId="758692D1" w14:textId="77777777" w:rsidR="00691425" w:rsidRPr="00B17A54" w:rsidRDefault="00691425" w:rsidP="00691425">
      <w:pPr>
        <w:jc w:val="center"/>
        <w:rPr>
          <w:rFonts w:cs="Calibri"/>
          <w:b/>
          <w:bCs/>
          <w:spacing w:val="20"/>
        </w:rPr>
      </w:pPr>
    </w:p>
    <w:p w14:paraId="46BB63C5" w14:textId="77777777" w:rsidR="00691425" w:rsidRPr="00B17A54" w:rsidRDefault="00691425" w:rsidP="00691425">
      <w:pPr>
        <w:rPr>
          <w:rFonts w:cs="Calibri"/>
          <w:b/>
          <w:bCs/>
          <w:spacing w:val="20"/>
        </w:rPr>
      </w:pPr>
    </w:p>
    <w:p w14:paraId="1DEF628C" w14:textId="77777777" w:rsidR="00691425" w:rsidRPr="00B17A54" w:rsidRDefault="00691425" w:rsidP="00307D0A">
      <w:pPr>
        <w:pStyle w:val="Tekstpodstawowy"/>
        <w:spacing w:after="0"/>
        <w:rPr>
          <w:rFonts w:ascii="Calibri" w:hAnsi="Calibri" w:cs="Calibri"/>
        </w:rPr>
      </w:pPr>
      <w:r w:rsidRPr="00B17A54">
        <w:rPr>
          <w:rFonts w:ascii="Calibri" w:hAnsi="Calibri" w:cs="Calibri"/>
        </w:rPr>
        <w:t xml:space="preserve">W związku z przyznaniem dofinansowania w ramach programu </w:t>
      </w:r>
      <w:r w:rsidRPr="00B17A54">
        <w:rPr>
          <w:rFonts w:cstheme="minorHAnsi"/>
        </w:rPr>
        <w:t>regionalnego Fundusze Europejskie dla Warmii i Mazur na lata 2021–2027</w:t>
      </w:r>
      <w:r w:rsidRPr="00B17A54">
        <w:rPr>
          <w:rFonts w:ascii="Calibri" w:hAnsi="Calibri" w:cs="Calibri"/>
        </w:rPr>
        <w:t xml:space="preserve"> na realizację Projektu</w:t>
      </w:r>
      <w:r w:rsidR="004C6CB0" w:rsidRPr="00B17A54">
        <w:rPr>
          <w:rFonts w:ascii="Calibri" w:hAnsi="Calibri" w:cs="Calibri"/>
        </w:rPr>
        <w:t xml:space="preserve"> </w:t>
      </w:r>
      <w:r w:rsidRPr="00B17A54">
        <w:rPr>
          <w:rFonts w:ascii="Calibri" w:hAnsi="Calibri" w:cs="Calibri"/>
        </w:rPr>
        <w:t>.........................................</w:t>
      </w:r>
      <w:r w:rsidRPr="00B17A54">
        <w:rPr>
          <w:rFonts w:ascii="Calibri" w:hAnsi="Calibri" w:cs="Calibri"/>
          <w:i/>
          <w:iCs/>
        </w:rPr>
        <w:t xml:space="preserve">(nazwa i nr projektu).......... .....(nazwa Beneficjenta) .................. </w:t>
      </w:r>
      <w:r w:rsidRPr="00B17A54">
        <w:rPr>
          <w:rFonts w:ascii="Calibri" w:hAnsi="Calibri" w:cs="Calibri"/>
        </w:rPr>
        <w:t>oświadcza, że realizując powyższy Projekt nie może</w:t>
      </w:r>
      <w:r w:rsidRPr="00B17A54">
        <w:rPr>
          <w:rFonts w:ascii="Calibri" w:hAnsi="Calibri" w:cs="Calibri"/>
          <w:i/>
          <w:iCs/>
        </w:rPr>
        <w:t xml:space="preserve"> </w:t>
      </w:r>
      <w:r w:rsidRPr="00B17A54">
        <w:rPr>
          <w:rFonts w:ascii="Calibri" w:hAnsi="Calibri" w:cs="Calibri"/>
        </w:rPr>
        <w:t xml:space="preserve">odzyskać w żaden sposób poniesionego kosztu podatku od towarów i usług, którego wysokość została zawarta w budżecie Projektu. </w:t>
      </w:r>
    </w:p>
    <w:p w14:paraId="03A45082" w14:textId="77777777" w:rsidR="00691425" w:rsidRPr="00B17A54" w:rsidRDefault="00691425" w:rsidP="00AD60B9">
      <w:pPr>
        <w:pStyle w:val="Tekstpodstawowy"/>
        <w:spacing w:after="0"/>
        <w:rPr>
          <w:rFonts w:ascii="Calibri" w:hAnsi="Calibri" w:cs="Calibri"/>
        </w:rPr>
      </w:pPr>
    </w:p>
    <w:p w14:paraId="51B12ED1" w14:textId="77777777" w:rsidR="00691425" w:rsidRPr="00B17A54" w:rsidRDefault="00691425" w:rsidP="00307D0A">
      <w:pPr>
        <w:pStyle w:val="Tekstpodstawowy"/>
        <w:spacing w:after="0"/>
        <w:rPr>
          <w:rFonts w:ascii="Calibri" w:hAnsi="Calibri" w:cs="Calibri"/>
        </w:rPr>
      </w:pPr>
      <w:r w:rsidRPr="00B17A54">
        <w:rPr>
          <w:rFonts w:ascii="Calibri" w:hAnsi="Calibri" w:cs="Calibri"/>
        </w:rPr>
        <w:t xml:space="preserve">Jednocześnie </w:t>
      </w:r>
      <w:r w:rsidRPr="00B17A54">
        <w:rPr>
          <w:rFonts w:ascii="Calibri" w:hAnsi="Calibri" w:cs="Calibri"/>
          <w:i/>
          <w:iCs/>
        </w:rPr>
        <w:t xml:space="preserve">......................................(nazwa Beneficjenta)................. </w:t>
      </w:r>
      <w:r w:rsidRPr="00B17A54">
        <w:rPr>
          <w:rFonts w:ascii="Calibri" w:hAnsi="Calibri" w:cs="Calibri"/>
        </w:rPr>
        <w:t xml:space="preserve">zobowiązuje się do zwrotu zrefundowanej w ramach Projektu............. </w:t>
      </w:r>
      <w:r w:rsidRPr="00B17A54">
        <w:rPr>
          <w:rFonts w:ascii="Calibri" w:hAnsi="Calibri" w:cs="Calibri"/>
          <w:i/>
          <w:iCs/>
        </w:rPr>
        <w:t>(nazwa i nr projektu) ..........................................</w:t>
      </w:r>
      <w:r w:rsidRPr="00B17A54">
        <w:rPr>
          <w:rFonts w:ascii="Calibri" w:hAnsi="Calibri" w:cs="Calibri"/>
        </w:rPr>
        <w:t xml:space="preserve"> części poniesionego podatku od towarów i usług, jeżeli zaistnieją przesłanki umożliwiające odzyskanie tego podatku</w:t>
      </w:r>
      <w:r w:rsidRPr="00B17A54">
        <w:rPr>
          <w:rStyle w:val="Odwoanieprzypisudolnego"/>
          <w:rFonts w:ascii="Calibri" w:hAnsi="Calibri" w:cs="Calibri"/>
        </w:rPr>
        <w:footnoteReference w:customMarkFollows="1" w:id="79"/>
        <w:sym w:font="Symbol" w:char="F02A"/>
      </w:r>
      <w:r w:rsidRPr="00B17A54">
        <w:rPr>
          <w:rFonts w:ascii="Calibri" w:hAnsi="Calibri" w:cs="Calibri"/>
        </w:rPr>
        <w:t xml:space="preserve"> przez </w:t>
      </w:r>
      <w:r w:rsidRPr="00B17A54">
        <w:rPr>
          <w:rFonts w:ascii="Calibri" w:hAnsi="Calibri" w:cs="Calibri"/>
          <w:i/>
          <w:iCs/>
        </w:rPr>
        <w:t xml:space="preserve">......................................(nazwa Beneficjenta)................. </w:t>
      </w:r>
      <w:r w:rsidRPr="00B17A54">
        <w:rPr>
          <w:rFonts w:ascii="Calibri" w:hAnsi="Calibri" w:cs="Calibri"/>
        </w:rPr>
        <w:t>.</w:t>
      </w:r>
    </w:p>
    <w:p w14:paraId="155DEC7C" w14:textId="77777777" w:rsidR="00691425" w:rsidRPr="00B17A54" w:rsidRDefault="00691425" w:rsidP="00AD60B9">
      <w:pPr>
        <w:pStyle w:val="Tekstpodstawowy"/>
        <w:tabs>
          <w:tab w:val="num" w:pos="1440"/>
        </w:tabs>
        <w:spacing w:after="0"/>
        <w:rPr>
          <w:rFonts w:ascii="Calibri" w:hAnsi="Calibri" w:cs="Calibri"/>
        </w:rPr>
      </w:pPr>
    </w:p>
    <w:p w14:paraId="4F45FB61" w14:textId="77777777" w:rsidR="00691425" w:rsidRPr="00B17A54" w:rsidRDefault="00691425" w:rsidP="00307D0A">
      <w:pPr>
        <w:pStyle w:val="Tekstpodstawowy"/>
        <w:spacing w:after="0"/>
        <w:rPr>
          <w:rFonts w:ascii="Calibri" w:hAnsi="Calibri" w:cs="Calibri"/>
        </w:rPr>
      </w:pPr>
      <w:r w:rsidRPr="00B17A54">
        <w:rPr>
          <w:rFonts w:ascii="Calibri" w:hAnsi="Calibri" w:cs="Calibri"/>
          <w:i/>
          <w:iCs/>
        </w:rPr>
        <w:t xml:space="preserve">(nazwa Beneficjenta)................. </w:t>
      </w:r>
      <w:r w:rsidRPr="00B17A54">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4AC9AA21" w14:textId="77777777" w:rsidR="00691425" w:rsidRPr="00B17A54" w:rsidRDefault="00691425" w:rsidP="00666FB7">
      <w:pPr>
        <w:rPr>
          <w:rFonts w:cs="Calibri"/>
          <w:spacing w:val="20"/>
        </w:rPr>
      </w:pPr>
    </w:p>
    <w:p w14:paraId="4D1B96D2" w14:textId="77777777" w:rsidR="00AD60B9" w:rsidRPr="004D4601" w:rsidRDefault="00AD60B9" w:rsidP="00AD60B9">
      <w:pPr>
        <w:pStyle w:val="Tekstpodstawowy"/>
        <w:rPr>
          <w:rFonts w:ascii="Calibri" w:hAnsi="Calibri" w:cs="Calibri"/>
        </w:rPr>
      </w:pPr>
      <w:r>
        <w:rPr>
          <w:rFonts w:ascii="Calibri" w:hAnsi="Calibri" w:cs="Calibri"/>
        </w:rPr>
        <w:t>Jestem świadomy/świadoma odpowiedzialności karnej za złożenie fałszywych oświadczeń.</w:t>
      </w:r>
      <w:r>
        <w:rPr>
          <w:rStyle w:val="Odwoanieprzypisudolnego"/>
          <w:rFonts w:ascii="Calibri" w:hAnsi="Calibri"/>
        </w:rPr>
        <w:footnoteReference w:id="80"/>
      </w:r>
    </w:p>
    <w:p w14:paraId="3590916D" w14:textId="7805A17C" w:rsidR="00691425" w:rsidRPr="00B17A54" w:rsidRDefault="00691425" w:rsidP="00EA60C7">
      <w:pPr>
        <w:rPr>
          <w:rFonts w:cs="Calibri"/>
          <w:spacing w:val="20"/>
        </w:rPr>
      </w:pPr>
    </w:p>
    <w:p w14:paraId="0627C97C" w14:textId="77777777" w:rsidR="00691425" w:rsidRPr="00B17A54" w:rsidRDefault="00691425" w:rsidP="00691425">
      <w:pPr>
        <w:ind w:left="5664"/>
        <w:rPr>
          <w:rFonts w:ascii="Calibri" w:hAnsi="Calibri" w:cs="Calibri"/>
        </w:rPr>
      </w:pPr>
      <w:r w:rsidRPr="00B17A54">
        <w:rPr>
          <w:rFonts w:ascii="Calibri" w:hAnsi="Calibri" w:cs="Calibri"/>
        </w:rPr>
        <w:t>…………………………</w:t>
      </w:r>
    </w:p>
    <w:p w14:paraId="3F694714" w14:textId="1245A10C" w:rsidR="00691425" w:rsidRPr="00B17A54" w:rsidRDefault="00691425" w:rsidP="00691425">
      <w:pPr>
        <w:ind w:left="4320" w:firstLine="1067"/>
        <w:rPr>
          <w:rFonts w:ascii="Calibri" w:hAnsi="Calibri" w:cs="Calibri"/>
          <w:spacing w:val="20"/>
        </w:rPr>
      </w:pPr>
      <w:r w:rsidRPr="00B17A54">
        <w:rPr>
          <w:rFonts w:ascii="Calibri" w:hAnsi="Calibri" w:cs="Calibri"/>
        </w:rPr>
        <w:t xml:space="preserve">              (podpis)</w:t>
      </w:r>
    </w:p>
    <w:p w14:paraId="0AA22B36" w14:textId="77777777" w:rsidR="00CC2FBC" w:rsidRDefault="00CC2FBC" w:rsidP="00691425">
      <w:pPr>
        <w:sectPr w:rsidR="00CC2FBC" w:rsidSect="00106A4D">
          <w:pgSz w:w="11906" w:h="16838"/>
          <w:pgMar w:top="1418" w:right="1418" w:bottom="1418" w:left="1418" w:header="709" w:footer="709" w:gutter="0"/>
          <w:cols w:space="708"/>
          <w:titlePg/>
          <w:docGrid w:linePitch="360"/>
        </w:sectPr>
      </w:pPr>
    </w:p>
    <w:p w14:paraId="44D8AA79" w14:textId="58E2AA0A" w:rsidR="00691425" w:rsidRPr="00B17A54" w:rsidRDefault="00691425" w:rsidP="00691425"/>
    <w:p w14:paraId="699B7DC7" w14:textId="77777777" w:rsidR="00691425" w:rsidRPr="00B17A54" w:rsidRDefault="00691425" w:rsidP="00691425">
      <w:pPr>
        <w:spacing w:after="60"/>
        <w:jc w:val="center"/>
        <w:rPr>
          <w:rFonts w:cstheme="minorHAnsi"/>
        </w:rPr>
      </w:pPr>
      <w:bookmarkStart w:id="8" w:name="_Toc56617759"/>
      <w:r w:rsidRPr="00B17A54">
        <w:rPr>
          <w:rFonts w:cstheme="minorHAnsi"/>
        </w:rPr>
        <w:t>Załącznik</w:t>
      </w:r>
      <w:r w:rsidRPr="00B17A54">
        <w:rPr>
          <w:rFonts w:cstheme="minorHAnsi"/>
          <w:b/>
        </w:rPr>
        <w:t xml:space="preserve"> nr 3</w:t>
      </w:r>
      <w:r w:rsidRPr="00B17A54">
        <w:rPr>
          <w:rFonts w:cstheme="minorHAnsi"/>
        </w:rPr>
        <w:t xml:space="preserve"> do Umowy</w:t>
      </w:r>
      <w:bookmarkStart w:id="9" w:name="_Toc125543016"/>
      <w:bookmarkEnd w:id="8"/>
    </w:p>
    <w:p w14:paraId="0D35295E" w14:textId="77777777" w:rsidR="0066442F" w:rsidRPr="00B17A54" w:rsidRDefault="00691425" w:rsidP="0066442F">
      <w:pPr>
        <w:spacing w:after="60"/>
        <w:jc w:val="center"/>
        <w:rPr>
          <w:rFonts w:cstheme="minorHAnsi"/>
        </w:rPr>
      </w:pPr>
      <w:r w:rsidRPr="00B17A54">
        <w:rPr>
          <w:rFonts w:cstheme="minorHAnsi"/>
        </w:rPr>
        <w:t>Harmonogram</w:t>
      </w:r>
      <w:bookmarkEnd w:id="9"/>
      <w:r w:rsidR="0066442F" w:rsidRPr="00B17A54">
        <w:rPr>
          <w:rFonts w:cstheme="minorHAnsi"/>
        </w:rPr>
        <w:t xml:space="preserve"> płatności</w:t>
      </w:r>
    </w:p>
    <w:p w14:paraId="2E524234" w14:textId="77777777" w:rsidR="009C5998" w:rsidRDefault="009C5998" w:rsidP="00691425">
      <w:pPr>
        <w:rPr>
          <w:rFonts w:ascii="Calibri" w:eastAsia="Calibri" w:hAnsi="Calibri" w:cs="Arial"/>
        </w:rPr>
      </w:pPr>
    </w:p>
    <w:p w14:paraId="4B80A81B" w14:textId="054E77B0" w:rsidR="00691425" w:rsidRPr="00B17A54" w:rsidRDefault="00691425" w:rsidP="00691425">
      <w:pPr>
        <w:rPr>
          <w:rFonts w:ascii="Calibri" w:eastAsia="Calibri" w:hAnsi="Calibri" w:cs="Arial"/>
        </w:rPr>
      </w:pPr>
      <w:r w:rsidRPr="00B17A54">
        <w:rPr>
          <w:rFonts w:ascii="Calibri" w:eastAsia="Calibri" w:hAnsi="Calibri" w:cs="Arial"/>
        </w:rPr>
        <w:t>Beneficjent:</w:t>
      </w:r>
    </w:p>
    <w:p w14:paraId="21BDED0D" w14:textId="77777777" w:rsidR="00691425" w:rsidRPr="00B17A54" w:rsidRDefault="00691425" w:rsidP="00691425">
      <w:pPr>
        <w:rPr>
          <w:rFonts w:ascii="Calibri" w:eastAsia="Calibri" w:hAnsi="Calibri" w:cs="Arial"/>
        </w:rPr>
      </w:pPr>
      <w:r w:rsidRPr="00B17A54">
        <w:rPr>
          <w:rFonts w:ascii="Calibri" w:eastAsia="Calibri" w:hAnsi="Calibri" w:cs="Arial"/>
        </w:rPr>
        <w:t xml:space="preserve">Tytuł </w:t>
      </w:r>
      <w:r w:rsidR="00DD23C9" w:rsidRPr="00B17A54">
        <w:rPr>
          <w:rFonts w:ascii="Calibri" w:eastAsia="Calibri" w:hAnsi="Calibri" w:cs="Arial"/>
        </w:rPr>
        <w:t>P</w:t>
      </w:r>
      <w:r w:rsidRPr="00B17A54">
        <w:rPr>
          <w:rFonts w:ascii="Calibri" w:eastAsia="Calibri" w:hAnsi="Calibri" w:cs="Arial"/>
        </w:rPr>
        <w:t>rojektu:</w:t>
      </w:r>
    </w:p>
    <w:p w14:paraId="0E3BCC04" w14:textId="77777777" w:rsidR="00691425" w:rsidRPr="00B17A54" w:rsidRDefault="00691425" w:rsidP="00691425">
      <w:pPr>
        <w:rPr>
          <w:rFonts w:ascii="Calibri" w:eastAsia="Calibri" w:hAnsi="Calibri" w:cs="Arial"/>
        </w:rPr>
      </w:pPr>
      <w:r w:rsidRPr="00B17A54">
        <w:rPr>
          <w:rFonts w:ascii="Calibri" w:eastAsia="Calibri" w:hAnsi="Calibri" w:cs="Arial"/>
        </w:rPr>
        <w:t xml:space="preserve">Numer </w:t>
      </w:r>
      <w:r w:rsidR="00DD23C9" w:rsidRPr="00B17A54">
        <w:rPr>
          <w:rFonts w:ascii="Calibri" w:eastAsia="Calibri" w:hAnsi="Calibri" w:cs="Arial"/>
        </w:rPr>
        <w:t>P</w:t>
      </w:r>
      <w:r w:rsidRPr="00B17A54">
        <w:rPr>
          <w:rFonts w:ascii="Calibri" w:eastAsia="Calibri" w:hAnsi="Calibri" w:cs="Arial"/>
        </w:rPr>
        <w:t>rojektu:</w:t>
      </w:r>
      <w:r w:rsidR="00DD23C9" w:rsidRPr="00B17A54">
        <w:rPr>
          <w:rFonts w:ascii="Calibri" w:eastAsia="Calibri" w:hAnsi="Calibri" w:cs="Arial"/>
        </w:rPr>
        <w:t xml:space="preserve"> </w:t>
      </w:r>
    </w:p>
    <w:p w14:paraId="270E6316" w14:textId="77777777" w:rsidR="0066442F" w:rsidRPr="00B17A54" w:rsidRDefault="0066442F" w:rsidP="00691425">
      <w:pPr>
        <w:rPr>
          <w:rFonts w:ascii="Calibri" w:eastAsia="Calibri" w:hAnsi="Calibri" w:cs="Arial"/>
        </w:rPr>
      </w:pPr>
    </w:p>
    <w:p w14:paraId="6DFC0E38" w14:textId="77777777" w:rsidR="00691425" w:rsidRPr="00B17A54" w:rsidRDefault="00691425" w:rsidP="009C5998">
      <w:pPr>
        <w:rPr>
          <w:rFonts w:cstheme="minorHAnsi"/>
          <w:b/>
        </w:rPr>
      </w:pPr>
    </w:p>
    <w:p w14:paraId="79BA6244" w14:textId="77777777" w:rsidR="00691425" w:rsidRPr="00B17A54"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B17A54" w14:paraId="5966F85A" w14:textId="77777777" w:rsidTr="00116264">
        <w:tc>
          <w:tcPr>
            <w:tcW w:w="1260" w:type="dxa"/>
            <w:vMerge w:val="restart"/>
            <w:shd w:val="clear" w:color="auto" w:fill="D9D9D9" w:themeFill="background1" w:themeFillShade="D9"/>
          </w:tcPr>
          <w:p w14:paraId="7E58C881" w14:textId="77777777" w:rsidR="00691425" w:rsidRPr="00B17A54" w:rsidRDefault="00691425" w:rsidP="008C0C65">
            <w:pPr>
              <w:jc w:val="center"/>
              <w:rPr>
                <w:b/>
              </w:rPr>
            </w:pPr>
            <w:r w:rsidRPr="00B17A54">
              <w:rPr>
                <w:b/>
              </w:rPr>
              <w:t>Lata</w:t>
            </w:r>
          </w:p>
        </w:tc>
        <w:tc>
          <w:tcPr>
            <w:tcW w:w="1469" w:type="dxa"/>
            <w:vMerge w:val="restart"/>
            <w:shd w:val="clear" w:color="auto" w:fill="D9D9D9" w:themeFill="background1" w:themeFillShade="D9"/>
          </w:tcPr>
          <w:p w14:paraId="2F10FC2B" w14:textId="77777777" w:rsidR="00691425" w:rsidRPr="00B17A54" w:rsidRDefault="00691425" w:rsidP="00E07F0F">
            <w:pPr>
              <w:jc w:val="center"/>
              <w:rPr>
                <w:b/>
              </w:rPr>
            </w:pPr>
            <w:r w:rsidRPr="00B17A54">
              <w:rPr>
                <w:b/>
              </w:rPr>
              <w:t>Planowan</w:t>
            </w:r>
            <w:r w:rsidR="00E07F0F" w:rsidRPr="00B17A54">
              <w:rPr>
                <w:b/>
              </w:rPr>
              <w:t>y</w:t>
            </w:r>
            <w:r w:rsidRPr="00B17A54">
              <w:rPr>
                <w:b/>
              </w:rPr>
              <w:t xml:space="preserve"> </w:t>
            </w:r>
            <w:r w:rsidR="00E07F0F" w:rsidRPr="00B17A54">
              <w:rPr>
                <w:b/>
              </w:rPr>
              <w:t>miesiąc</w:t>
            </w:r>
            <w:r w:rsidRPr="00B17A54">
              <w:rPr>
                <w:b/>
              </w:rPr>
              <w:t xml:space="preserve"> złożenia wniosku</w:t>
            </w:r>
          </w:p>
        </w:tc>
        <w:tc>
          <w:tcPr>
            <w:tcW w:w="1850" w:type="dxa"/>
            <w:vMerge w:val="restart"/>
            <w:shd w:val="clear" w:color="auto" w:fill="D9D9D9" w:themeFill="background1" w:themeFillShade="D9"/>
          </w:tcPr>
          <w:p w14:paraId="39A6C87A" w14:textId="77777777" w:rsidR="00691425" w:rsidRPr="00B17A54" w:rsidRDefault="00691425" w:rsidP="008C0C65">
            <w:pPr>
              <w:jc w:val="center"/>
              <w:rPr>
                <w:b/>
              </w:rPr>
            </w:pPr>
            <w:r w:rsidRPr="00B17A54">
              <w:rPr>
                <w:b/>
              </w:rPr>
              <w:t>Wydatki kwalifikowalne</w:t>
            </w:r>
          </w:p>
        </w:tc>
        <w:tc>
          <w:tcPr>
            <w:tcW w:w="2562" w:type="dxa"/>
            <w:gridSpan w:val="2"/>
            <w:shd w:val="clear" w:color="auto" w:fill="D9D9D9" w:themeFill="background1" w:themeFillShade="D9"/>
          </w:tcPr>
          <w:p w14:paraId="4E65B567" w14:textId="77777777" w:rsidR="00691425" w:rsidRPr="00B17A54" w:rsidRDefault="00691425" w:rsidP="008C0C65">
            <w:pPr>
              <w:jc w:val="center"/>
              <w:rPr>
                <w:b/>
              </w:rPr>
            </w:pPr>
            <w:r w:rsidRPr="00B17A54">
              <w:rPr>
                <w:b/>
              </w:rPr>
              <w:t>Dofinansowanie (zaliczka)</w:t>
            </w:r>
          </w:p>
        </w:tc>
        <w:tc>
          <w:tcPr>
            <w:tcW w:w="1919" w:type="dxa"/>
            <w:vMerge w:val="restart"/>
            <w:shd w:val="clear" w:color="auto" w:fill="D9D9D9" w:themeFill="background1" w:themeFillShade="D9"/>
          </w:tcPr>
          <w:p w14:paraId="2EED1C64" w14:textId="77777777" w:rsidR="00691425" w:rsidRPr="00B17A54" w:rsidRDefault="00691425" w:rsidP="008C0C65">
            <w:pPr>
              <w:jc w:val="center"/>
              <w:rPr>
                <w:b/>
              </w:rPr>
            </w:pPr>
            <w:r w:rsidRPr="00B17A54">
              <w:rPr>
                <w:b/>
              </w:rPr>
              <w:t>Dofinansowanie (refundacja)</w:t>
            </w:r>
          </w:p>
        </w:tc>
      </w:tr>
      <w:tr w:rsidR="004D4601" w:rsidRPr="00B17A54" w14:paraId="08892303" w14:textId="77777777" w:rsidTr="00116264">
        <w:tc>
          <w:tcPr>
            <w:tcW w:w="1260" w:type="dxa"/>
            <w:vMerge/>
            <w:shd w:val="clear" w:color="auto" w:fill="D9D9D9" w:themeFill="background1" w:themeFillShade="D9"/>
          </w:tcPr>
          <w:p w14:paraId="5E526E3C" w14:textId="77777777" w:rsidR="00691425" w:rsidRPr="00B17A54" w:rsidRDefault="00691425" w:rsidP="008C0C65">
            <w:pPr>
              <w:jc w:val="center"/>
              <w:rPr>
                <w:b/>
              </w:rPr>
            </w:pPr>
          </w:p>
        </w:tc>
        <w:tc>
          <w:tcPr>
            <w:tcW w:w="1469" w:type="dxa"/>
            <w:vMerge/>
            <w:shd w:val="clear" w:color="auto" w:fill="D9D9D9" w:themeFill="background1" w:themeFillShade="D9"/>
          </w:tcPr>
          <w:p w14:paraId="1B5BCFF6" w14:textId="77777777" w:rsidR="00691425" w:rsidRPr="00B17A54" w:rsidRDefault="00691425" w:rsidP="008C0C65">
            <w:pPr>
              <w:jc w:val="center"/>
              <w:rPr>
                <w:b/>
              </w:rPr>
            </w:pPr>
          </w:p>
        </w:tc>
        <w:tc>
          <w:tcPr>
            <w:tcW w:w="1850" w:type="dxa"/>
            <w:vMerge/>
            <w:shd w:val="clear" w:color="auto" w:fill="D9D9D9" w:themeFill="background1" w:themeFillShade="D9"/>
          </w:tcPr>
          <w:p w14:paraId="2C45D3E1" w14:textId="77777777" w:rsidR="00691425" w:rsidRPr="00B17A54" w:rsidRDefault="00691425" w:rsidP="008C0C65">
            <w:pPr>
              <w:jc w:val="center"/>
              <w:rPr>
                <w:b/>
              </w:rPr>
            </w:pPr>
          </w:p>
        </w:tc>
        <w:tc>
          <w:tcPr>
            <w:tcW w:w="1519" w:type="dxa"/>
            <w:shd w:val="clear" w:color="auto" w:fill="D9D9D9" w:themeFill="background1" w:themeFillShade="D9"/>
          </w:tcPr>
          <w:p w14:paraId="0DDE2B78" w14:textId="77777777" w:rsidR="00691425" w:rsidRPr="00B17A54" w:rsidRDefault="00691425" w:rsidP="008C0C65">
            <w:pPr>
              <w:jc w:val="center"/>
              <w:rPr>
                <w:b/>
              </w:rPr>
            </w:pPr>
            <w:r w:rsidRPr="00B17A54">
              <w:rPr>
                <w:b/>
              </w:rPr>
              <w:t>Ogółem</w:t>
            </w:r>
          </w:p>
        </w:tc>
        <w:tc>
          <w:tcPr>
            <w:tcW w:w="1043" w:type="dxa"/>
            <w:shd w:val="clear" w:color="auto" w:fill="D9D9D9" w:themeFill="background1" w:themeFillShade="D9"/>
          </w:tcPr>
          <w:p w14:paraId="1F364E12" w14:textId="77777777" w:rsidR="00691425" w:rsidRPr="00B17A54" w:rsidRDefault="00691425" w:rsidP="008C0C65">
            <w:pPr>
              <w:jc w:val="center"/>
              <w:rPr>
                <w:b/>
              </w:rPr>
            </w:pPr>
            <w:r w:rsidRPr="00B17A54">
              <w:rPr>
                <w:b/>
              </w:rPr>
              <w:t xml:space="preserve">Dla </w:t>
            </w:r>
            <w:proofErr w:type="spellStart"/>
            <w:r w:rsidRPr="00B17A54">
              <w:rPr>
                <w:b/>
              </w:rPr>
              <w:t>jst</w:t>
            </w:r>
            <w:proofErr w:type="spellEnd"/>
            <w:r w:rsidRPr="00B17A54">
              <w:rPr>
                <w:b/>
              </w:rPr>
              <w:t>*</w:t>
            </w:r>
          </w:p>
        </w:tc>
        <w:tc>
          <w:tcPr>
            <w:tcW w:w="1919" w:type="dxa"/>
            <w:vMerge/>
            <w:shd w:val="clear" w:color="auto" w:fill="D9D9D9" w:themeFill="background1" w:themeFillShade="D9"/>
          </w:tcPr>
          <w:p w14:paraId="015DDA37" w14:textId="77777777" w:rsidR="00691425" w:rsidRPr="00B17A54" w:rsidRDefault="00691425" w:rsidP="008C0C65">
            <w:pPr>
              <w:jc w:val="center"/>
              <w:rPr>
                <w:b/>
              </w:rPr>
            </w:pPr>
          </w:p>
        </w:tc>
      </w:tr>
      <w:tr w:rsidR="004D4601" w:rsidRPr="00B17A54" w14:paraId="62953345" w14:textId="77777777" w:rsidTr="00116264">
        <w:tc>
          <w:tcPr>
            <w:tcW w:w="1260" w:type="dxa"/>
            <w:vMerge w:val="restart"/>
          </w:tcPr>
          <w:p w14:paraId="463C73C1" w14:textId="77777777" w:rsidR="00691425" w:rsidRPr="00B17A54" w:rsidRDefault="00691425" w:rsidP="008C0C65">
            <w:pPr>
              <w:jc w:val="center"/>
              <w:rPr>
                <w:b/>
              </w:rPr>
            </w:pPr>
          </w:p>
          <w:p w14:paraId="183196D8" w14:textId="77777777" w:rsidR="00691425" w:rsidRPr="00B17A54" w:rsidRDefault="00691425" w:rsidP="008C0C65">
            <w:pPr>
              <w:jc w:val="center"/>
              <w:rPr>
                <w:b/>
              </w:rPr>
            </w:pPr>
          </w:p>
          <w:p w14:paraId="4174AD3E" w14:textId="77777777" w:rsidR="00691425" w:rsidRPr="00B17A54" w:rsidRDefault="00691425" w:rsidP="008C0C65">
            <w:pPr>
              <w:jc w:val="center"/>
              <w:rPr>
                <w:b/>
              </w:rPr>
            </w:pPr>
            <w:r w:rsidRPr="00B17A54">
              <w:rPr>
                <w:b/>
              </w:rPr>
              <w:t>2024</w:t>
            </w:r>
          </w:p>
        </w:tc>
        <w:tc>
          <w:tcPr>
            <w:tcW w:w="1469" w:type="dxa"/>
          </w:tcPr>
          <w:p w14:paraId="3426F605" w14:textId="77777777" w:rsidR="00691425" w:rsidRPr="00B17A54" w:rsidRDefault="00691425" w:rsidP="00B45F87">
            <w:pPr>
              <w:jc w:val="center"/>
              <w:rPr>
                <w:b/>
              </w:rPr>
            </w:pPr>
          </w:p>
        </w:tc>
        <w:tc>
          <w:tcPr>
            <w:tcW w:w="1850" w:type="dxa"/>
          </w:tcPr>
          <w:p w14:paraId="55B8F721" w14:textId="77777777" w:rsidR="00691425" w:rsidRPr="00B17A54" w:rsidRDefault="00691425" w:rsidP="00B45F87">
            <w:pPr>
              <w:jc w:val="center"/>
              <w:rPr>
                <w:b/>
              </w:rPr>
            </w:pPr>
          </w:p>
        </w:tc>
        <w:tc>
          <w:tcPr>
            <w:tcW w:w="1519" w:type="dxa"/>
          </w:tcPr>
          <w:p w14:paraId="33ED9A9C" w14:textId="77777777" w:rsidR="00691425" w:rsidRPr="00B17A54" w:rsidRDefault="00691425" w:rsidP="00B45F87">
            <w:pPr>
              <w:jc w:val="center"/>
              <w:rPr>
                <w:b/>
              </w:rPr>
            </w:pPr>
          </w:p>
        </w:tc>
        <w:tc>
          <w:tcPr>
            <w:tcW w:w="1043" w:type="dxa"/>
          </w:tcPr>
          <w:p w14:paraId="3D51228C" w14:textId="77777777" w:rsidR="00691425" w:rsidRPr="00B17A54" w:rsidRDefault="00691425" w:rsidP="00B45F87">
            <w:pPr>
              <w:jc w:val="center"/>
              <w:rPr>
                <w:b/>
              </w:rPr>
            </w:pPr>
          </w:p>
        </w:tc>
        <w:tc>
          <w:tcPr>
            <w:tcW w:w="1919" w:type="dxa"/>
          </w:tcPr>
          <w:p w14:paraId="6CA72076" w14:textId="77777777" w:rsidR="00691425" w:rsidRPr="00B17A54" w:rsidRDefault="00691425" w:rsidP="00B45F87">
            <w:pPr>
              <w:jc w:val="center"/>
              <w:rPr>
                <w:b/>
              </w:rPr>
            </w:pPr>
          </w:p>
        </w:tc>
      </w:tr>
      <w:tr w:rsidR="004D4601" w:rsidRPr="00B17A54" w14:paraId="46171BA1" w14:textId="77777777" w:rsidTr="00116264">
        <w:tc>
          <w:tcPr>
            <w:tcW w:w="1260" w:type="dxa"/>
            <w:vMerge/>
          </w:tcPr>
          <w:p w14:paraId="10DCC732" w14:textId="77777777" w:rsidR="00691425" w:rsidRPr="00B17A54" w:rsidRDefault="00691425" w:rsidP="008C0C65">
            <w:pPr>
              <w:jc w:val="center"/>
              <w:rPr>
                <w:b/>
              </w:rPr>
            </w:pPr>
          </w:p>
        </w:tc>
        <w:tc>
          <w:tcPr>
            <w:tcW w:w="1469" w:type="dxa"/>
          </w:tcPr>
          <w:p w14:paraId="00D27693" w14:textId="77777777" w:rsidR="00691425" w:rsidRPr="00B17A54" w:rsidRDefault="00691425" w:rsidP="00B45F87">
            <w:pPr>
              <w:jc w:val="center"/>
            </w:pPr>
          </w:p>
        </w:tc>
        <w:tc>
          <w:tcPr>
            <w:tcW w:w="1850" w:type="dxa"/>
          </w:tcPr>
          <w:p w14:paraId="251B9BBA" w14:textId="77777777" w:rsidR="00691425" w:rsidRPr="00B17A54" w:rsidRDefault="00691425" w:rsidP="00B45F87">
            <w:pPr>
              <w:jc w:val="center"/>
            </w:pPr>
          </w:p>
        </w:tc>
        <w:tc>
          <w:tcPr>
            <w:tcW w:w="1519" w:type="dxa"/>
          </w:tcPr>
          <w:p w14:paraId="2F31FC80" w14:textId="77777777" w:rsidR="00691425" w:rsidRPr="00B17A54" w:rsidRDefault="00691425" w:rsidP="00B45F87">
            <w:pPr>
              <w:jc w:val="center"/>
            </w:pPr>
          </w:p>
        </w:tc>
        <w:tc>
          <w:tcPr>
            <w:tcW w:w="1043" w:type="dxa"/>
          </w:tcPr>
          <w:p w14:paraId="2BB075E2" w14:textId="77777777" w:rsidR="00691425" w:rsidRPr="00B17A54" w:rsidRDefault="00691425" w:rsidP="00B45F87">
            <w:pPr>
              <w:jc w:val="center"/>
            </w:pPr>
          </w:p>
        </w:tc>
        <w:tc>
          <w:tcPr>
            <w:tcW w:w="1919" w:type="dxa"/>
          </w:tcPr>
          <w:p w14:paraId="2BA723DA" w14:textId="77777777" w:rsidR="00691425" w:rsidRPr="00B17A54" w:rsidRDefault="00691425" w:rsidP="00B45F87">
            <w:pPr>
              <w:jc w:val="center"/>
            </w:pPr>
          </w:p>
        </w:tc>
      </w:tr>
      <w:tr w:rsidR="004D4601" w:rsidRPr="00B17A54" w14:paraId="633CEE3A" w14:textId="77777777" w:rsidTr="00116264">
        <w:tc>
          <w:tcPr>
            <w:tcW w:w="1260" w:type="dxa"/>
            <w:vMerge/>
          </w:tcPr>
          <w:p w14:paraId="7F8BBEDF" w14:textId="77777777" w:rsidR="00691425" w:rsidRPr="00B17A54" w:rsidRDefault="00691425" w:rsidP="008C0C65">
            <w:pPr>
              <w:jc w:val="center"/>
              <w:rPr>
                <w:b/>
              </w:rPr>
            </w:pPr>
          </w:p>
        </w:tc>
        <w:tc>
          <w:tcPr>
            <w:tcW w:w="1469" w:type="dxa"/>
          </w:tcPr>
          <w:p w14:paraId="2F266F31" w14:textId="77777777" w:rsidR="00691425" w:rsidRPr="00B17A54" w:rsidRDefault="00691425" w:rsidP="00B45F87">
            <w:pPr>
              <w:jc w:val="center"/>
            </w:pPr>
          </w:p>
        </w:tc>
        <w:tc>
          <w:tcPr>
            <w:tcW w:w="1850" w:type="dxa"/>
          </w:tcPr>
          <w:p w14:paraId="70848024" w14:textId="77777777" w:rsidR="00691425" w:rsidRPr="00B17A54" w:rsidRDefault="00691425" w:rsidP="00B45F87">
            <w:pPr>
              <w:jc w:val="center"/>
            </w:pPr>
          </w:p>
        </w:tc>
        <w:tc>
          <w:tcPr>
            <w:tcW w:w="1519" w:type="dxa"/>
          </w:tcPr>
          <w:p w14:paraId="2634E103" w14:textId="77777777" w:rsidR="00691425" w:rsidRPr="00B17A54" w:rsidRDefault="00691425" w:rsidP="00B45F87">
            <w:pPr>
              <w:jc w:val="center"/>
            </w:pPr>
          </w:p>
        </w:tc>
        <w:tc>
          <w:tcPr>
            <w:tcW w:w="1043" w:type="dxa"/>
          </w:tcPr>
          <w:p w14:paraId="55A8F459" w14:textId="77777777" w:rsidR="00691425" w:rsidRPr="00B17A54" w:rsidRDefault="00691425" w:rsidP="00B45F87">
            <w:pPr>
              <w:jc w:val="center"/>
            </w:pPr>
          </w:p>
        </w:tc>
        <w:tc>
          <w:tcPr>
            <w:tcW w:w="1919" w:type="dxa"/>
          </w:tcPr>
          <w:p w14:paraId="4DB2E661" w14:textId="77777777" w:rsidR="00691425" w:rsidRPr="00B17A54" w:rsidRDefault="00691425" w:rsidP="00B45F87">
            <w:pPr>
              <w:jc w:val="center"/>
            </w:pPr>
          </w:p>
        </w:tc>
      </w:tr>
      <w:tr w:rsidR="004D4601" w:rsidRPr="00B17A54" w14:paraId="660174F7" w14:textId="77777777" w:rsidTr="00116264">
        <w:tc>
          <w:tcPr>
            <w:tcW w:w="1260" w:type="dxa"/>
            <w:vMerge/>
          </w:tcPr>
          <w:p w14:paraId="338C22DA" w14:textId="77777777" w:rsidR="00691425" w:rsidRPr="00B17A54" w:rsidRDefault="00691425" w:rsidP="008C0C65">
            <w:pPr>
              <w:jc w:val="center"/>
              <w:rPr>
                <w:b/>
              </w:rPr>
            </w:pPr>
          </w:p>
        </w:tc>
        <w:tc>
          <w:tcPr>
            <w:tcW w:w="1469" w:type="dxa"/>
          </w:tcPr>
          <w:p w14:paraId="2221E1BC" w14:textId="77777777" w:rsidR="00691425" w:rsidRPr="00B17A54" w:rsidRDefault="00691425" w:rsidP="00B45F87">
            <w:pPr>
              <w:jc w:val="center"/>
            </w:pPr>
          </w:p>
        </w:tc>
        <w:tc>
          <w:tcPr>
            <w:tcW w:w="1850" w:type="dxa"/>
          </w:tcPr>
          <w:p w14:paraId="08DDA94A" w14:textId="77777777" w:rsidR="00691425" w:rsidRPr="00B17A54" w:rsidRDefault="00691425" w:rsidP="00B45F87">
            <w:pPr>
              <w:jc w:val="center"/>
            </w:pPr>
          </w:p>
        </w:tc>
        <w:tc>
          <w:tcPr>
            <w:tcW w:w="1519" w:type="dxa"/>
          </w:tcPr>
          <w:p w14:paraId="3AB43401" w14:textId="77777777" w:rsidR="00691425" w:rsidRPr="00B17A54" w:rsidRDefault="00691425" w:rsidP="00B45F87">
            <w:pPr>
              <w:jc w:val="center"/>
            </w:pPr>
          </w:p>
        </w:tc>
        <w:tc>
          <w:tcPr>
            <w:tcW w:w="1043" w:type="dxa"/>
          </w:tcPr>
          <w:p w14:paraId="2E3BE614" w14:textId="77777777" w:rsidR="00691425" w:rsidRPr="00B17A54" w:rsidRDefault="00691425" w:rsidP="00B45F87">
            <w:pPr>
              <w:jc w:val="center"/>
            </w:pPr>
          </w:p>
        </w:tc>
        <w:tc>
          <w:tcPr>
            <w:tcW w:w="1919" w:type="dxa"/>
          </w:tcPr>
          <w:p w14:paraId="4AF64D54" w14:textId="77777777" w:rsidR="00691425" w:rsidRPr="00B17A54" w:rsidRDefault="00691425" w:rsidP="00B45F87">
            <w:pPr>
              <w:jc w:val="center"/>
            </w:pPr>
          </w:p>
        </w:tc>
      </w:tr>
      <w:tr w:rsidR="004D4601" w:rsidRPr="00B17A54" w14:paraId="5A8E99F3" w14:textId="77777777" w:rsidTr="00116264">
        <w:tc>
          <w:tcPr>
            <w:tcW w:w="1260" w:type="dxa"/>
            <w:vMerge/>
          </w:tcPr>
          <w:p w14:paraId="60F125AF" w14:textId="77777777" w:rsidR="00691425" w:rsidRPr="00B17A54" w:rsidRDefault="00691425" w:rsidP="008C0C65">
            <w:pPr>
              <w:jc w:val="center"/>
              <w:rPr>
                <w:b/>
              </w:rPr>
            </w:pPr>
          </w:p>
        </w:tc>
        <w:tc>
          <w:tcPr>
            <w:tcW w:w="1469" w:type="dxa"/>
          </w:tcPr>
          <w:p w14:paraId="1E3F9161" w14:textId="77777777" w:rsidR="00691425" w:rsidRPr="00B17A54" w:rsidRDefault="00691425" w:rsidP="00B45F87">
            <w:pPr>
              <w:jc w:val="center"/>
            </w:pPr>
          </w:p>
        </w:tc>
        <w:tc>
          <w:tcPr>
            <w:tcW w:w="1850" w:type="dxa"/>
          </w:tcPr>
          <w:p w14:paraId="07B8F1CF" w14:textId="77777777" w:rsidR="00691425" w:rsidRPr="00B17A54" w:rsidRDefault="00691425" w:rsidP="00B45F87">
            <w:pPr>
              <w:jc w:val="center"/>
            </w:pPr>
          </w:p>
        </w:tc>
        <w:tc>
          <w:tcPr>
            <w:tcW w:w="1519" w:type="dxa"/>
          </w:tcPr>
          <w:p w14:paraId="5D21552F" w14:textId="77777777" w:rsidR="00691425" w:rsidRPr="00B17A54" w:rsidRDefault="00691425" w:rsidP="00B45F87">
            <w:pPr>
              <w:jc w:val="center"/>
            </w:pPr>
          </w:p>
        </w:tc>
        <w:tc>
          <w:tcPr>
            <w:tcW w:w="1043" w:type="dxa"/>
          </w:tcPr>
          <w:p w14:paraId="62CDD4BF" w14:textId="77777777" w:rsidR="00691425" w:rsidRPr="00B17A54" w:rsidRDefault="00691425" w:rsidP="00B45F87">
            <w:pPr>
              <w:jc w:val="center"/>
            </w:pPr>
          </w:p>
        </w:tc>
        <w:tc>
          <w:tcPr>
            <w:tcW w:w="1919" w:type="dxa"/>
          </w:tcPr>
          <w:p w14:paraId="0D679A14" w14:textId="77777777" w:rsidR="00691425" w:rsidRPr="00B17A54" w:rsidRDefault="00691425" w:rsidP="00B45F87">
            <w:pPr>
              <w:jc w:val="center"/>
            </w:pPr>
          </w:p>
        </w:tc>
      </w:tr>
      <w:tr w:rsidR="004D4601" w:rsidRPr="00B17A54" w14:paraId="517B9B49" w14:textId="77777777" w:rsidTr="00116264">
        <w:tc>
          <w:tcPr>
            <w:tcW w:w="1260" w:type="dxa"/>
            <w:vMerge w:val="restart"/>
          </w:tcPr>
          <w:p w14:paraId="2BB4F152" w14:textId="77777777" w:rsidR="00691425" w:rsidRPr="00B17A54" w:rsidRDefault="00691425" w:rsidP="008C0C65">
            <w:pPr>
              <w:jc w:val="center"/>
              <w:rPr>
                <w:b/>
              </w:rPr>
            </w:pPr>
          </w:p>
          <w:p w14:paraId="579A9BCC" w14:textId="77777777" w:rsidR="00691425" w:rsidRPr="00B17A54" w:rsidRDefault="00691425" w:rsidP="008C0C65">
            <w:pPr>
              <w:jc w:val="center"/>
              <w:rPr>
                <w:b/>
              </w:rPr>
            </w:pPr>
          </w:p>
          <w:p w14:paraId="6157C61C" w14:textId="77777777" w:rsidR="00691425" w:rsidRPr="00B17A54" w:rsidRDefault="00691425" w:rsidP="008C0C65">
            <w:pPr>
              <w:jc w:val="center"/>
              <w:rPr>
                <w:b/>
              </w:rPr>
            </w:pPr>
            <w:r w:rsidRPr="00B17A54">
              <w:rPr>
                <w:b/>
              </w:rPr>
              <w:t>2025</w:t>
            </w:r>
          </w:p>
        </w:tc>
        <w:tc>
          <w:tcPr>
            <w:tcW w:w="1469" w:type="dxa"/>
          </w:tcPr>
          <w:p w14:paraId="7F581AAD" w14:textId="77777777" w:rsidR="00691425" w:rsidRPr="00B17A54" w:rsidRDefault="00691425" w:rsidP="00B45F87">
            <w:pPr>
              <w:jc w:val="center"/>
            </w:pPr>
          </w:p>
        </w:tc>
        <w:tc>
          <w:tcPr>
            <w:tcW w:w="1850" w:type="dxa"/>
          </w:tcPr>
          <w:p w14:paraId="72045E5F" w14:textId="77777777" w:rsidR="00691425" w:rsidRPr="00B17A54" w:rsidRDefault="00691425" w:rsidP="00B45F87">
            <w:pPr>
              <w:jc w:val="center"/>
            </w:pPr>
          </w:p>
        </w:tc>
        <w:tc>
          <w:tcPr>
            <w:tcW w:w="1519" w:type="dxa"/>
          </w:tcPr>
          <w:p w14:paraId="2CA568B6" w14:textId="77777777" w:rsidR="00691425" w:rsidRPr="00B17A54" w:rsidRDefault="00691425" w:rsidP="00B45F87">
            <w:pPr>
              <w:jc w:val="center"/>
            </w:pPr>
          </w:p>
        </w:tc>
        <w:tc>
          <w:tcPr>
            <w:tcW w:w="1043" w:type="dxa"/>
          </w:tcPr>
          <w:p w14:paraId="60AECDE1" w14:textId="77777777" w:rsidR="00691425" w:rsidRPr="00B17A54" w:rsidRDefault="00691425" w:rsidP="00B45F87">
            <w:pPr>
              <w:jc w:val="center"/>
            </w:pPr>
          </w:p>
        </w:tc>
        <w:tc>
          <w:tcPr>
            <w:tcW w:w="1919" w:type="dxa"/>
          </w:tcPr>
          <w:p w14:paraId="2D1D20AF" w14:textId="77777777" w:rsidR="00691425" w:rsidRPr="00B17A54" w:rsidRDefault="00691425" w:rsidP="00B45F87">
            <w:pPr>
              <w:jc w:val="center"/>
            </w:pPr>
          </w:p>
        </w:tc>
      </w:tr>
      <w:tr w:rsidR="004D4601" w:rsidRPr="00B17A54" w14:paraId="7ABC19EF" w14:textId="77777777" w:rsidTr="00116264">
        <w:tc>
          <w:tcPr>
            <w:tcW w:w="1260" w:type="dxa"/>
            <w:vMerge/>
          </w:tcPr>
          <w:p w14:paraId="0E0124D3" w14:textId="77777777" w:rsidR="00691425" w:rsidRPr="00B17A54" w:rsidRDefault="00691425" w:rsidP="008C0C65">
            <w:pPr>
              <w:jc w:val="center"/>
              <w:rPr>
                <w:b/>
              </w:rPr>
            </w:pPr>
          </w:p>
        </w:tc>
        <w:tc>
          <w:tcPr>
            <w:tcW w:w="1469" w:type="dxa"/>
          </w:tcPr>
          <w:p w14:paraId="5CEE7C4E" w14:textId="77777777" w:rsidR="00691425" w:rsidRPr="00B17A54" w:rsidRDefault="00691425" w:rsidP="00B45F87">
            <w:pPr>
              <w:jc w:val="center"/>
            </w:pPr>
          </w:p>
        </w:tc>
        <w:tc>
          <w:tcPr>
            <w:tcW w:w="1850" w:type="dxa"/>
          </w:tcPr>
          <w:p w14:paraId="4423AB61" w14:textId="77777777" w:rsidR="00691425" w:rsidRPr="00B17A54" w:rsidRDefault="00691425" w:rsidP="00B45F87">
            <w:pPr>
              <w:jc w:val="center"/>
            </w:pPr>
          </w:p>
        </w:tc>
        <w:tc>
          <w:tcPr>
            <w:tcW w:w="1519" w:type="dxa"/>
          </w:tcPr>
          <w:p w14:paraId="2772896C" w14:textId="77777777" w:rsidR="00691425" w:rsidRPr="00B17A54" w:rsidRDefault="00691425" w:rsidP="00B45F87">
            <w:pPr>
              <w:jc w:val="center"/>
            </w:pPr>
          </w:p>
        </w:tc>
        <w:tc>
          <w:tcPr>
            <w:tcW w:w="1043" w:type="dxa"/>
          </w:tcPr>
          <w:p w14:paraId="700EBE43" w14:textId="77777777" w:rsidR="00691425" w:rsidRPr="00B17A54" w:rsidRDefault="00691425" w:rsidP="00B45F87">
            <w:pPr>
              <w:jc w:val="center"/>
            </w:pPr>
          </w:p>
        </w:tc>
        <w:tc>
          <w:tcPr>
            <w:tcW w:w="1919" w:type="dxa"/>
          </w:tcPr>
          <w:p w14:paraId="00A5FBDE" w14:textId="77777777" w:rsidR="00691425" w:rsidRPr="00B17A54" w:rsidRDefault="00691425" w:rsidP="00B45F87">
            <w:pPr>
              <w:jc w:val="center"/>
            </w:pPr>
          </w:p>
        </w:tc>
      </w:tr>
      <w:tr w:rsidR="004D4601" w:rsidRPr="00B17A54" w14:paraId="1E2FA029" w14:textId="77777777" w:rsidTr="00116264">
        <w:tc>
          <w:tcPr>
            <w:tcW w:w="1260" w:type="dxa"/>
            <w:vMerge/>
          </w:tcPr>
          <w:p w14:paraId="1D3BDF10" w14:textId="77777777" w:rsidR="00691425" w:rsidRPr="00B17A54" w:rsidRDefault="00691425" w:rsidP="008C0C65">
            <w:pPr>
              <w:jc w:val="center"/>
              <w:rPr>
                <w:b/>
              </w:rPr>
            </w:pPr>
          </w:p>
        </w:tc>
        <w:tc>
          <w:tcPr>
            <w:tcW w:w="1469" w:type="dxa"/>
          </w:tcPr>
          <w:p w14:paraId="1CE923C9" w14:textId="77777777" w:rsidR="00691425" w:rsidRPr="00B17A54" w:rsidRDefault="00691425" w:rsidP="00B45F87">
            <w:pPr>
              <w:jc w:val="center"/>
            </w:pPr>
          </w:p>
        </w:tc>
        <w:tc>
          <w:tcPr>
            <w:tcW w:w="1850" w:type="dxa"/>
          </w:tcPr>
          <w:p w14:paraId="370E879F" w14:textId="77777777" w:rsidR="00691425" w:rsidRPr="00B17A54" w:rsidRDefault="00691425" w:rsidP="00B45F87">
            <w:pPr>
              <w:jc w:val="center"/>
            </w:pPr>
          </w:p>
        </w:tc>
        <w:tc>
          <w:tcPr>
            <w:tcW w:w="1519" w:type="dxa"/>
          </w:tcPr>
          <w:p w14:paraId="4375C20B" w14:textId="77777777" w:rsidR="00691425" w:rsidRPr="00B17A54" w:rsidRDefault="00691425" w:rsidP="00B45F87">
            <w:pPr>
              <w:jc w:val="center"/>
            </w:pPr>
          </w:p>
        </w:tc>
        <w:tc>
          <w:tcPr>
            <w:tcW w:w="1043" w:type="dxa"/>
          </w:tcPr>
          <w:p w14:paraId="17A1ED53" w14:textId="77777777" w:rsidR="00691425" w:rsidRPr="00B17A54" w:rsidRDefault="00691425" w:rsidP="00B45F87">
            <w:pPr>
              <w:jc w:val="center"/>
            </w:pPr>
          </w:p>
        </w:tc>
        <w:tc>
          <w:tcPr>
            <w:tcW w:w="1919" w:type="dxa"/>
          </w:tcPr>
          <w:p w14:paraId="3A1A4E03" w14:textId="77777777" w:rsidR="00691425" w:rsidRPr="00B17A54" w:rsidRDefault="00691425" w:rsidP="00B45F87">
            <w:pPr>
              <w:jc w:val="center"/>
            </w:pPr>
          </w:p>
        </w:tc>
      </w:tr>
      <w:tr w:rsidR="004D4601" w:rsidRPr="00B17A54" w14:paraId="46284EFB" w14:textId="77777777" w:rsidTr="00116264">
        <w:tc>
          <w:tcPr>
            <w:tcW w:w="1260" w:type="dxa"/>
            <w:vMerge/>
          </w:tcPr>
          <w:p w14:paraId="241FFAEB" w14:textId="77777777" w:rsidR="00691425" w:rsidRPr="00B17A54" w:rsidRDefault="00691425" w:rsidP="008C0C65">
            <w:pPr>
              <w:jc w:val="center"/>
              <w:rPr>
                <w:b/>
              </w:rPr>
            </w:pPr>
          </w:p>
        </w:tc>
        <w:tc>
          <w:tcPr>
            <w:tcW w:w="1469" w:type="dxa"/>
          </w:tcPr>
          <w:p w14:paraId="79E9E1C9" w14:textId="77777777" w:rsidR="00691425" w:rsidRPr="00B17A54" w:rsidRDefault="00691425" w:rsidP="00B45F87">
            <w:pPr>
              <w:jc w:val="center"/>
            </w:pPr>
          </w:p>
        </w:tc>
        <w:tc>
          <w:tcPr>
            <w:tcW w:w="1850" w:type="dxa"/>
          </w:tcPr>
          <w:p w14:paraId="1C87C2C0" w14:textId="77777777" w:rsidR="00691425" w:rsidRPr="00B17A54" w:rsidRDefault="00691425" w:rsidP="00B45F87">
            <w:pPr>
              <w:jc w:val="center"/>
            </w:pPr>
          </w:p>
        </w:tc>
        <w:tc>
          <w:tcPr>
            <w:tcW w:w="1519" w:type="dxa"/>
          </w:tcPr>
          <w:p w14:paraId="1F46F46D" w14:textId="77777777" w:rsidR="00691425" w:rsidRPr="00B17A54" w:rsidRDefault="00691425" w:rsidP="00B45F87">
            <w:pPr>
              <w:jc w:val="center"/>
            </w:pPr>
          </w:p>
        </w:tc>
        <w:tc>
          <w:tcPr>
            <w:tcW w:w="1043" w:type="dxa"/>
          </w:tcPr>
          <w:p w14:paraId="001BC7AD" w14:textId="77777777" w:rsidR="00691425" w:rsidRPr="00B17A54" w:rsidRDefault="00691425" w:rsidP="00B45F87">
            <w:pPr>
              <w:jc w:val="center"/>
            </w:pPr>
          </w:p>
        </w:tc>
        <w:tc>
          <w:tcPr>
            <w:tcW w:w="1919" w:type="dxa"/>
          </w:tcPr>
          <w:p w14:paraId="44C7F5AA" w14:textId="77777777" w:rsidR="00691425" w:rsidRPr="00B17A54" w:rsidRDefault="00691425" w:rsidP="00B45F87">
            <w:pPr>
              <w:jc w:val="center"/>
            </w:pPr>
          </w:p>
        </w:tc>
      </w:tr>
      <w:tr w:rsidR="004D4601" w:rsidRPr="00B17A54" w14:paraId="14E812A7" w14:textId="77777777" w:rsidTr="00116264">
        <w:tc>
          <w:tcPr>
            <w:tcW w:w="1260" w:type="dxa"/>
            <w:vMerge/>
          </w:tcPr>
          <w:p w14:paraId="136ABB58" w14:textId="77777777" w:rsidR="00691425" w:rsidRPr="00B17A54" w:rsidRDefault="00691425" w:rsidP="008C0C65">
            <w:pPr>
              <w:jc w:val="center"/>
              <w:rPr>
                <w:b/>
              </w:rPr>
            </w:pPr>
          </w:p>
        </w:tc>
        <w:tc>
          <w:tcPr>
            <w:tcW w:w="1469" w:type="dxa"/>
          </w:tcPr>
          <w:p w14:paraId="00A1CF60" w14:textId="77777777" w:rsidR="00691425" w:rsidRPr="00B17A54" w:rsidRDefault="00691425" w:rsidP="00B45F87">
            <w:pPr>
              <w:jc w:val="center"/>
            </w:pPr>
          </w:p>
        </w:tc>
        <w:tc>
          <w:tcPr>
            <w:tcW w:w="1850" w:type="dxa"/>
          </w:tcPr>
          <w:p w14:paraId="5A9D5663" w14:textId="77777777" w:rsidR="00691425" w:rsidRPr="00B17A54" w:rsidRDefault="00691425" w:rsidP="00B45F87">
            <w:pPr>
              <w:jc w:val="center"/>
            </w:pPr>
          </w:p>
        </w:tc>
        <w:tc>
          <w:tcPr>
            <w:tcW w:w="1519" w:type="dxa"/>
          </w:tcPr>
          <w:p w14:paraId="6107FCDD" w14:textId="77777777" w:rsidR="00691425" w:rsidRPr="00B17A54" w:rsidRDefault="00691425" w:rsidP="00B45F87">
            <w:pPr>
              <w:jc w:val="center"/>
            </w:pPr>
          </w:p>
        </w:tc>
        <w:tc>
          <w:tcPr>
            <w:tcW w:w="1043" w:type="dxa"/>
          </w:tcPr>
          <w:p w14:paraId="0A7C9AFB" w14:textId="77777777" w:rsidR="00691425" w:rsidRPr="00B17A54" w:rsidRDefault="00691425" w:rsidP="00B45F87">
            <w:pPr>
              <w:jc w:val="center"/>
            </w:pPr>
          </w:p>
        </w:tc>
        <w:tc>
          <w:tcPr>
            <w:tcW w:w="1919" w:type="dxa"/>
          </w:tcPr>
          <w:p w14:paraId="695249DA" w14:textId="77777777" w:rsidR="00691425" w:rsidRPr="00B17A54" w:rsidRDefault="00691425" w:rsidP="00B45F87">
            <w:pPr>
              <w:jc w:val="center"/>
            </w:pPr>
          </w:p>
        </w:tc>
      </w:tr>
      <w:tr w:rsidR="004D4601" w:rsidRPr="00B17A54" w14:paraId="3B434D9D" w14:textId="77777777" w:rsidTr="00116264">
        <w:tc>
          <w:tcPr>
            <w:tcW w:w="1260" w:type="dxa"/>
            <w:vMerge w:val="restart"/>
          </w:tcPr>
          <w:p w14:paraId="26205E12" w14:textId="77777777" w:rsidR="00691425" w:rsidRPr="00B17A54" w:rsidRDefault="00691425" w:rsidP="008C0C65">
            <w:pPr>
              <w:jc w:val="center"/>
              <w:rPr>
                <w:b/>
              </w:rPr>
            </w:pPr>
          </w:p>
          <w:p w14:paraId="42C5A45E" w14:textId="77777777" w:rsidR="00691425" w:rsidRPr="00B17A54" w:rsidRDefault="00691425" w:rsidP="008C0C65">
            <w:pPr>
              <w:jc w:val="center"/>
              <w:rPr>
                <w:b/>
              </w:rPr>
            </w:pPr>
          </w:p>
          <w:p w14:paraId="333F7D18" w14:textId="77777777" w:rsidR="00691425" w:rsidRPr="00B17A54" w:rsidRDefault="00691425" w:rsidP="008C0C65">
            <w:pPr>
              <w:jc w:val="center"/>
              <w:rPr>
                <w:b/>
              </w:rPr>
            </w:pPr>
            <w:r w:rsidRPr="00B17A54">
              <w:rPr>
                <w:b/>
              </w:rPr>
              <w:t>2026</w:t>
            </w:r>
          </w:p>
        </w:tc>
        <w:tc>
          <w:tcPr>
            <w:tcW w:w="1469" w:type="dxa"/>
          </w:tcPr>
          <w:p w14:paraId="25AEDE7B" w14:textId="77777777" w:rsidR="00691425" w:rsidRPr="00B17A54" w:rsidRDefault="00691425" w:rsidP="00B45F87">
            <w:pPr>
              <w:jc w:val="center"/>
            </w:pPr>
          </w:p>
        </w:tc>
        <w:tc>
          <w:tcPr>
            <w:tcW w:w="1850" w:type="dxa"/>
          </w:tcPr>
          <w:p w14:paraId="4099E994" w14:textId="77777777" w:rsidR="00691425" w:rsidRPr="00B17A54" w:rsidRDefault="00691425" w:rsidP="00B45F87">
            <w:pPr>
              <w:jc w:val="center"/>
            </w:pPr>
          </w:p>
        </w:tc>
        <w:tc>
          <w:tcPr>
            <w:tcW w:w="1519" w:type="dxa"/>
          </w:tcPr>
          <w:p w14:paraId="6BA2A4E2" w14:textId="77777777" w:rsidR="00691425" w:rsidRPr="00B17A54" w:rsidRDefault="00691425" w:rsidP="00B45F87">
            <w:pPr>
              <w:jc w:val="center"/>
            </w:pPr>
          </w:p>
        </w:tc>
        <w:tc>
          <w:tcPr>
            <w:tcW w:w="1043" w:type="dxa"/>
          </w:tcPr>
          <w:p w14:paraId="599C754D" w14:textId="77777777" w:rsidR="00691425" w:rsidRPr="00B17A54" w:rsidRDefault="00691425" w:rsidP="00B45F87">
            <w:pPr>
              <w:jc w:val="center"/>
            </w:pPr>
          </w:p>
        </w:tc>
        <w:tc>
          <w:tcPr>
            <w:tcW w:w="1919" w:type="dxa"/>
          </w:tcPr>
          <w:p w14:paraId="624CE6E8" w14:textId="77777777" w:rsidR="00691425" w:rsidRPr="00B17A54" w:rsidRDefault="00691425" w:rsidP="00B45F87">
            <w:pPr>
              <w:jc w:val="center"/>
            </w:pPr>
          </w:p>
        </w:tc>
      </w:tr>
      <w:tr w:rsidR="004D4601" w:rsidRPr="00B17A54" w14:paraId="07EF4D94" w14:textId="77777777" w:rsidTr="00116264">
        <w:tc>
          <w:tcPr>
            <w:tcW w:w="1260" w:type="dxa"/>
            <w:vMerge/>
          </w:tcPr>
          <w:p w14:paraId="20055921" w14:textId="77777777" w:rsidR="00691425" w:rsidRPr="00B17A54" w:rsidRDefault="00691425" w:rsidP="008C0C65"/>
        </w:tc>
        <w:tc>
          <w:tcPr>
            <w:tcW w:w="1469" w:type="dxa"/>
          </w:tcPr>
          <w:p w14:paraId="0838F958" w14:textId="77777777" w:rsidR="00691425" w:rsidRPr="00B17A54" w:rsidRDefault="00691425" w:rsidP="00B45F87">
            <w:pPr>
              <w:jc w:val="center"/>
            </w:pPr>
          </w:p>
        </w:tc>
        <w:tc>
          <w:tcPr>
            <w:tcW w:w="1850" w:type="dxa"/>
          </w:tcPr>
          <w:p w14:paraId="0CC25AD8" w14:textId="77777777" w:rsidR="00691425" w:rsidRPr="00B17A54" w:rsidRDefault="00691425" w:rsidP="00B45F87">
            <w:pPr>
              <w:jc w:val="center"/>
            </w:pPr>
          </w:p>
        </w:tc>
        <w:tc>
          <w:tcPr>
            <w:tcW w:w="1519" w:type="dxa"/>
          </w:tcPr>
          <w:p w14:paraId="1723DAF3" w14:textId="77777777" w:rsidR="00691425" w:rsidRPr="00B17A54" w:rsidRDefault="00691425" w:rsidP="00B45F87">
            <w:pPr>
              <w:jc w:val="center"/>
            </w:pPr>
          </w:p>
        </w:tc>
        <w:tc>
          <w:tcPr>
            <w:tcW w:w="1043" w:type="dxa"/>
          </w:tcPr>
          <w:p w14:paraId="559364E2" w14:textId="77777777" w:rsidR="00691425" w:rsidRPr="00B17A54" w:rsidRDefault="00691425" w:rsidP="00B45F87">
            <w:pPr>
              <w:jc w:val="center"/>
            </w:pPr>
          </w:p>
        </w:tc>
        <w:tc>
          <w:tcPr>
            <w:tcW w:w="1919" w:type="dxa"/>
          </w:tcPr>
          <w:p w14:paraId="12920C51" w14:textId="77777777" w:rsidR="00691425" w:rsidRPr="00B17A54" w:rsidRDefault="00691425" w:rsidP="00B45F87">
            <w:pPr>
              <w:jc w:val="center"/>
            </w:pPr>
          </w:p>
        </w:tc>
      </w:tr>
      <w:tr w:rsidR="004D4601" w:rsidRPr="00B17A54" w14:paraId="351E0817" w14:textId="77777777" w:rsidTr="00116264">
        <w:tc>
          <w:tcPr>
            <w:tcW w:w="1260" w:type="dxa"/>
            <w:vMerge/>
          </w:tcPr>
          <w:p w14:paraId="027FEB8E" w14:textId="77777777" w:rsidR="00691425" w:rsidRPr="00B17A54" w:rsidRDefault="00691425" w:rsidP="008C0C65"/>
        </w:tc>
        <w:tc>
          <w:tcPr>
            <w:tcW w:w="1469" w:type="dxa"/>
          </w:tcPr>
          <w:p w14:paraId="007C5053" w14:textId="77777777" w:rsidR="00691425" w:rsidRPr="00B17A54" w:rsidRDefault="00691425" w:rsidP="00B45F87">
            <w:pPr>
              <w:jc w:val="center"/>
            </w:pPr>
          </w:p>
        </w:tc>
        <w:tc>
          <w:tcPr>
            <w:tcW w:w="1850" w:type="dxa"/>
          </w:tcPr>
          <w:p w14:paraId="3C223A4D" w14:textId="77777777" w:rsidR="00691425" w:rsidRPr="00B17A54" w:rsidRDefault="00691425" w:rsidP="00B45F87">
            <w:pPr>
              <w:jc w:val="center"/>
            </w:pPr>
          </w:p>
        </w:tc>
        <w:tc>
          <w:tcPr>
            <w:tcW w:w="1519" w:type="dxa"/>
          </w:tcPr>
          <w:p w14:paraId="082364A7" w14:textId="77777777" w:rsidR="00691425" w:rsidRPr="00B17A54" w:rsidRDefault="00691425" w:rsidP="00B45F87">
            <w:pPr>
              <w:jc w:val="center"/>
            </w:pPr>
          </w:p>
        </w:tc>
        <w:tc>
          <w:tcPr>
            <w:tcW w:w="1043" w:type="dxa"/>
          </w:tcPr>
          <w:p w14:paraId="50D90261" w14:textId="77777777" w:rsidR="00691425" w:rsidRPr="00B17A54" w:rsidRDefault="00691425" w:rsidP="00B45F87">
            <w:pPr>
              <w:jc w:val="center"/>
            </w:pPr>
          </w:p>
        </w:tc>
        <w:tc>
          <w:tcPr>
            <w:tcW w:w="1919" w:type="dxa"/>
          </w:tcPr>
          <w:p w14:paraId="303D276B" w14:textId="77777777" w:rsidR="00691425" w:rsidRPr="00B17A54" w:rsidRDefault="00691425" w:rsidP="00B45F87">
            <w:pPr>
              <w:jc w:val="center"/>
            </w:pPr>
          </w:p>
        </w:tc>
      </w:tr>
      <w:tr w:rsidR="004D4601" w:rsidRPr="00B17A54" w14:paraId="7F0ACE40" w14:textId="77777777" w:rsidTr="00116264">
        <w:tc>
          <w:tcPr>
            <w:tcW w:w="1260" w:type="dxa"/>
            <w:vMerge/>
          </w:tcPr>
          <w:p w14:paraId="5C293A7D" w14:textId="77777777" w:rsidR="00691425" w:rsidRPr="00B17A54" w:rsidRDefault="00691425" w:rsidP="008C0C65"/>
        </w:tc>
        <w:tc>
          <w:tcPr>
            <w:tcW w:w="1469" w:type="dxa"/>
          </w:tcPr>
          <w:p w14:paraId="34B5A8F9" w14:textId="77777777" w:rsidR="00691425" w:rsidRPr="00B17A54" w:rsidRDefault="00691425" w:rsidP="00B45F87">
            <w:pPr>
              <w:jc w:val="center"/>
            </w:pPr>
          </w:p>
        </w:tc>
        <w:tc>
          <w:tcPr>
            <w:tcW w:w="1850" w:type="dxa"/>
          </w:tcPr>
          <w:p w14:paraId="382030F3" w14:textId="77777777" w:rsidR="00691425" w:rsidRPr="00B17A54" w:rsidRDefault="00691425" w:rsidP="00B45F87">
            <w:pPr>
              <w:jc w:val="center"/>
            </w:pPr>
          </w:p>
        </w:tc>
        <w:tc>
          <w:tcPr>
            <w:tcW w:w="1519" w:type="dxa"/>
          </w:tcPr>
          <w:p w14:paraId="4602A19C" w14:textId="77777777" w:rsidR="00691425" w:rsidRPr="00B17A54" w:rsidRDefault="00691425" w:rsidP="00B45F87">
            <w:pPr>
              <w:jc w:val="center"/>
            </w:pPr>
          </w:p>
        </w:tc>
        <w:tc>
          <w:tcPr>
            <w:tcW w:w="1043" w:type="dxa"/>
          </w:tcPr>
          <w:p w14:paraId="6DFEB483" w14:textId="77777777" w:rsidR="00691425" w:rsidRPr="00B17A54" w:rsidRDefault="00691425" w:rsidP="00B45F87">
            <w:pPr>
              <w:jc w:val="center"/>
            </w:pPr>
          </w:p>
        </w:tc>
        <w:tc>
          <w:tcPr>
            <w:tcW w:w="1919" w:type="dxa"/>
          </w:tcPr>
          <w:p w14:paraId="5F5FF36F" w14:textId="77777777" w:rsidR="00691425" w:rsidRPr="00B17A54" w:rsidRDefault="00691425" w:rsidP="00B45F87">
            <w:pPr>
              <w:jc w:val="center"/>
            </w:pPr>
          </w:p>
        </w:tc>
      </w:tr>
      <w:tr w:rsidR="004D4601" w:rsidRPr="00B17A54" w14:paraId="4B2F0E2C" w14:textId="77777777" w:rsidTr="00116264">
        <w:tc>
          <w:tcPr>
            <w:tcW w:w="1260" w:type="dxa"/>
            <w:vMerge/>
          </w:tcPr>
          <w:p w14:paraId="5C9760CA" w14:textId="77777777" w:rsidR="00691425" w:rsidRPr="00B17A54" w:rsidRDefault="00691425" w:rsidP="008C0C65"/>
        </w:tc>
        <w:tc>
          <w:tcPr>
            <w:tcW w:w="1469" w:type="dxa"/>
          </w:tcPr>
          <w:p w14:paraId="366902D2" w14:textId="77777777" w:rsidR="00691425" w:rsidRPr="00B17A54" w:rsidRDefault="00691425" w:rsidP="00B45F87">
            <w:pPr>
              <w:jc w:val="center"/>
            </w:pPr>
          </w:p>
        </w:tc>
        <w:tc>
          <w:tcPr>
            <w:tcW w:w="1850" w:type="dxa"/>
          </w:tcPr>
          <w:p w14:paraId="759DF92B" w14:textId="77777777" w:rsidR="00691425" w:rsidRPr="00B17A54" w:rsidRDefault="00691425" w:rsidP="00B45F87">
            <w:pPr>
              <w:jc w:val="center"/>
            </w:pPr>
          </w:p>
        </w:tc>
        <w:tc>
          <w:tcPr>
            <w:tcW w:w="1519" w:type="dxa"/>
          </w:tcPr>
          <w:p w14:paraId="486CE061" w14:textId="77777777" w:rsidR="00691425" w:rsidRPr="00B17A54" w:rsidRDefault="00691425" w:rsidP="00B45F87">
            <w:pPr>
              <w:jc w:val="center"/>
            </w:pPr>
          </w:p>
        </w:tc>
        <w:tc>
          <w:tcPr>
            <w:tcW w:w="1043" w:type="dxa"/>
          </w:tcPr>
          <w:p w14:paraId="13E8C986" w14:textId="77777777" w:rsidR="00691425" w:rsidRPr="00B17A54" w:rsidRDefault="00691425" w:rsidP="00B45F87">
            <w:pPr>
              <w:jc w:val="center"/>
            </w:pPr>
          </w:p>
        </w:tc>
        <w:tc>
          <w:tcPr>
            <w:tcW w:w="1919" w:type="dxa"/>
          </w:tcPr>
          <w:p w14:paraId="6487DCD0" w14:textId="77777777" w:rsidR="00691425" w:rsidRPr="00B17A54" w:rsidRDefault="00691425" w:rsidP="00B45F87">
            <w:pPr>
              <w:jc w:val="center"/>
            </w:pPr>
          </w:p>
        </w:tc>
      </w:tr>
      <w:tr w:rsidR="004D4601" w:rsidRPr="00B17A54" w14:paraId="68BF1286" w14:textId="77777777" w:rsidTr="00116264">
        <w:tc>
          <w:tcPr>
            <w:tcW w:w="1260" w:type="dxa"/>
            <w:vMerge w:val="restart"/>
          </w:tcPr>
          <w:p w14:paraId="673F9C6D" w14:textId="77777777" w:rsidR="00691425" w:rsidRPr="00B17A54" w:rsidRDefault="00691425" w:rsidP="008C0C65">
            <w:pPr>
              <w:jc w:val="center"/>
              <w:rPr>
                <w:b/>
              </w:rPr>
            </w:pPr>
          </w:p>
          <w:p w14:paraId="0E60F7C3" w14:textId="77777777" w:rsidR="00691425" w:rsidRPr="00B17A54" w:rsidRDefault="00691425" w:rsidP="008C0C65">
            <w:pPr>
              <w:jc w:val="center"/>
              <w:rPr>
                <w:b/>
              </w:rPr>
            </w:pPr>
          </w:p>
          <w:p w14:paraId="390DB87A" w14:textId="77777777" w:rsidR="00691425" w:rsidRPr="00B17A54" w:rsidRDefault="00691425" w:rsidP="008C0C65">
            <w:pPr>
              <w:jc w:val="center"/>
              <w:rPr>
                <w:b/>
              </w:rPr>
            </w:pPr>
            <w:r w:rsidRPr="00B17A54">
              <w:rPr>
                <w:b/>
              </w:rPr>
              <w:t>2027</w:t>
            </w:r>
          </w:p>
        </w:tc>
        <w:tc>
          <w:tcPr>
            <w:tcW w:w="1469" w:type="dxa"/>
          </w:tcPr>
          <w:p w14:paraId="5E6AE27B" w14:textId="77777777" w:rsidR="00691425" w:rsidRPr="00B17A54" w:rsidRDefault="00691425" w:rsidP="00B45F87">
            <w:pPr>
              <w:jc w:val="center"/>
            </w:pPr>
          </w:p>
        </w:tc>
        <w:tc>
          <w:tcPr>
            <w:tcW w:w="1850" w:type="dxa"/>
          </w:tcPr>
          <w:p w14:paraId="457F716F" w14:textId="77777777" w:rsidR="00691425" w:rsidRPr="00B17A54" w:rsidRDefault="00691425" w:rsidP="00B45F87">
            <w:pPr>
              <w:jc w:val="center"/>
            </w:pPr>
          </w:p>
        </w:tc>
        <w:tc>
          <w:tcPr>
            <w:tcW w:w="1519" w:type="dxa"/>
          </w:tcPr>
          <w:p w14:paraId="452F869E" w14:textId="77777777" w:rsidR="00691425" w:rsidRPr="00B17A54" w:rsidRDefault="00691425" w:rsidP="00B45F87">
            <w:pPr>
              <w:jc w:val="center"/>
            </w:pPr>
          </w:p>
        </w:tc>
        <w:tc>
          <w:tcPr>
            <w:tcW w:w="1043" w:type="dxa"/>
          </w:tcPr>
          <w:p w14:paraId="4B4C2654" w14:textId="77777777" w:rsidR="00691425" w:rsidRPr="00B17A54" w:rsidRDefault="00691425" w:rsidP="00B45F87">
            <w:pPr>
              <w:jc w:val="center"/>
            </w:pPr>
          </w:p>
        </w:tc>
        <w:tc>
          <w:tcPr>
            <w:tcW w:w="1919" w:type="dxa"/>
          </w:tcPr>
          <w:p w14:paraId="43673091" w14:textId="77777777" w:rsidR="00691425" w:rsidRPr="00B17A54" w:rsidRDefault="00691425" w:rsidP="00B45F87">
            <w:pPr>
              <w:jc w:val="center"/>
            </w:pPr>
          </w:p>
        </w:tc>
      </w:tr>
      <w:tr w:rsidR="004D4601" w:rsidRPr="00B17A54" w14:paraId="7B006CA2" w14:textId="77777777" w:rsidTr="00116264">
        <w:tc>
          <w:tcPr>
            <w:tcW w:w="1260" w:type="dxa"/>
            <w:vMerge/>
          </w:tcPr>
          <w:p w14:paraId="05369572" w14:textId="77777777" w:rsidR="00691425" w:rsidRPr="00B17A54" w:rsidRDefault="00691425" w:rsidP="008C0C65"/>
        </w:tc>
        <w:tc>
          <w:tcPr>
            <w:tcW w:w="1469" w:type="dxa"/>
          </w:tcPr>
          <w:p w14:paraId="1A0FE612" w14:textId="77777777" w:rsidR="00691425" w:rsidRPr="00B17A54" w:rsidRDefault="00691425" w:rsidP="00B45F87">
            <w:pPr>
              <w:jc w:val="center"/>
            </w:pPr>
          </w:p>
        </w:tc>
        <w:tc>
          <w:tcPr>
            <w:tcW w:w="1850" w:type="dxa"/>
          </w:tcPr>
          <w:p w14:paraId="6EFA0818" w14:textId="77777777" w:rsidR="00691425" w:rsidRPr="00B17A54" w:rsidRDefault="00691425" w:rsidP="00B45F87">
            <w:pPr>
              <w:jc w:val="center"/>
            </w:pPr>
          </w:p>
        </w:tc>
        <w:tc>
          <w:tcPr>
            <w:tcW w:w="1519" w:type="dxa"/>
          </w:tcPr>
          <w:p w14:paraId="09156C78" w14:textId="77777777" w:rsidR="00691425" w:rsidRPr="00B17A54" w:rsidRDefault="00691425" w:rsidP="00B45F87">
            <w:pPr>
              <w:jc w:val="center"/>
            </w:pPr>
          </w:p>
        </w:tc>
        <w:tc>
          <w:tcPr>
            <w:tcW w:w="1043" w:type="dxa"/>
          </w:tcPr>
          <w:p w14:paraId="15EEF2DD" w14:textId="77777777" w:rsidR="00691425" w:rsidRPr="00B17A54" w:rsidRDefault="00691425" w:rsidP="00B45F87">
            <w:pPr>
              <w:jc w:val="center"/>
            </w:pPr>
          </w:p>
        </w:tc>
        <w:tc>
          <w:tcPr>
            <w:tcW w:w="1919" w:type="dxa"/>
          </w:tcPr>
          <w:p w14:paraId="0AE7D5C4" w14:textId="77777777" w:rsidR="00691425" w:rsidRPr="00B17A54" w:rsidRDefault="00691425" w:rsidP="00B45F87">
            <w:pPr>
              <w:jc w:val="center"/>
            </w:pPr>
          </w:p>
        </w:tc>
      </w:tr>
      <w:tr w:rsidR="004D4601" w:rsidRPr="00B17A54" w14:paraId="40837E50" w14:textId="77777777" w:rsidTr="00116264">
        <w:tc>
          <w:tcPr>
            <w:tcW w:w="1260" w:type="dxa"/>
            <w:vMerge/>
          </w:tcPr>
          <w:p w14:paraId="5A54780A" w14:textId="77777777" w:rsidR="00691425" w:rsidRPr="00B17A54" w:rsidRDefault="00691425" w:rsidP="008C0C65"/>
        </w:tc>
        <w:tc>
          <w:tcPr>
            <w:tcW w:w="1469" w:type="dxa"/>
          </w:tcPr>
          <w:p w14:paraId="758DF4C4" w14:textId="77777777" w:rsidR="00691425" w:rsidRPr="00B17A54" w:rsidRDefault="00691425" w:rsidP="00B45F87">
            <w:pPr>
              <w:jc w:val="center"/>
            </w:pPr>
          </w:p>
        </w:tc>
        <w:tc>
          <w:tcPr>
            <w:tcW w:w="1850" w:type="dxa"/>
          </w:tcPr>
          <w:p w14:paraId="61F3FAF0" w14:textId="77777777" w:rsidR="00691425" w:rsidRPr="00B17A54" w:rsidRDefault="00691425" w:rsidP="00B45F87">
            <w:pPr>
              <w:jc w:val="center"/>
            </w:pPr>
          </w:p>
        </w:tc>
        <w:tc>
          <w:tcPr>
            <w:tcW w:w="1519" w:type="dxa"/>
          </w:tcPr>
          <w:p w14:paraId="67EEAD37" w14:textId="77777777" w:rsidR="00691425" w:rsidRPr="00B17A54" w:rsidRDefault="00691425" w:rsidP="00B45F87">
            <w:pPr>
              <w:jc w:val="center"/>
            </w:pPr>
          </w:p>
        </w:tc>
        <w:tc>
          <w:tcPr>
            <w:tcW w:w="1043" w:type="dxa"/>
          </w:tcPr>
          <w:p w14:paraId="4A7803A0" w14:textId="77777777" w:rsidR="00691425" w:rsidRPr="00B17A54" w:rsidRDefault="00691425" w:rsidP="00B45F87">
            <w:pPr>
              <w:jc w:val="center"/>
            </w:pPr>
          </w:p>
        </w:tc>
        <w:tc>
          <w:tcPr>
            <w:tcW w:w="1919" w:type="dxa"/>
          </w:tcPr>
          <w:p w14:paraId="792FF97F" w14:textId="77777777" w:rsidR="00691425" w:rsidRPr="00B17A54" w:rsidRDefault="00691425" w:rsidP="00B45F87">
            <w:pPr>
              <w:jc w:val="center"/>
            </w:pPr>
          </w:p>
        </w:tc>
      </w:tr>
      <w:tr w:rsidR="004D4601" w:rsidRPr="00B17A54" w14:paraId="22B3168C" w14:textId="77777777" w:rsidTr="00116264">
        <w:tc>
          <w:tcPr>
            <w:tcW w:w="1260" w:type="dxa"/>
            <w:vMerge/>
          </w:tcPr>
          <w:p w14:paraId="0F91A299" w14:textId="77777777" w:rsidR="00691425" w:rsidRPr="00B17A54" w:rsidRDefault="00691425" w:rsidP="008C0C65"/>
        </w:tc>
        <w:tc>
          <w:tcPr>
            <w:tcW w:w="1469" w:type="dxa"/>
          </w:tcPr>
          <w:p w14:paraId="611791C2" w14:textId="77777777" w:rsidR="00691425" w:rsidRPr="00B17A54" w:rsidRDefault="00691425" w:rsidP="00B45F87">
            <w:pPr>
              <w:jc w:val="center"/>
            </w:pPr>
          </w:p>
        </w:tc>
        <w:tc>
          <w:tcPr>
            <w:tcW w:w="1850" w:type="dxa"/>
          </w:tcPr>
          <w:p w14:paraId="603FB8EF" w14:textId="77777777" w:rsidR="00691425" w:rsidRPr="00B17A54" w:rsidRDefault="00691425" w:rsidP="00B45F87">
            <w:pPr>
              <w:jc w:val="center"/>
            </w:pPr>
          </w:p>
        </w:tc>
        <w:tc>
          <w:tcPr>
            <w:tcW w:w="1519" w:type="dxa"/>
          </w:tcPr>
          <w:p w14:paraId="07A69387" w14:textId="77777777" w:rsidR="00691425" w:rsidRPr="00B17A54" w:rsidRDefault="00691425" w:rsidP="00B45F87">
            <w:pPr>
              <w:jc w:val="center"/>
            </w:pPr>
          </w:p>
        </w:tc>
        <w:tc>
          <w:tcPr>
            <w:tcW w:w="1043" w:type="dxa"/>
          </w:tcPr>
          <w:p w14:paraId="1C764855" w14:textId="77777777" w:rsidR="00691425" w:rsidRPr="00B17A54" w:rsidRDefault="00691425" w:rsidP="00B45F87">
            <w:pPr>
              <w:jc w:val="center"/>
            </w:pPr>
          </w:p>
        </w:tc>
        <w:tc>
          <w:tcPr>
            <w:tcW w:w="1919" w:type="dxa"/>
          </w:tcPr>
          <w:p w14:paraId="00C1B7C1" w14:textId="77777777" w:rsidR="00691425" w:rsidRPr="00B17A54" w:rsidRDefault="00691425" w:rsidP="00B45F87">
            <w:pPr>
              <w:jc w:val="center"/>
            </w:pPr>
          </w:p>
        </w:tc>
      </w:tr>
      <w:tr w:rsidR="004D4601" w:rsidRPr="00B17A54" w14:paraId="09A904C6" w14:textId="77777777" w:rsidTr="00116264">
        <w:tc>
          <w:tcPr>
            <w:tcW w:w="1260" w:type="dxa"/>
            <w:vMerge/>
          </w:tcPr>
          <w:p w14:paraId="4B74AB83" w14:textId="77777777" w:rsidR="00691425" w:rsidRPr="00B17A54" w:rsidRDefault="00691425" w:rsidP="008C0C65"/>
        </w:tc>
        <w:tc>
          <w:tcPr>
            <w:tcW w:w="1469" w:type="dxa"/>
          </w:tcPr>
          <w:p w14:paraId="55E49DD6" w14:textId="77777777" w:rsidR="00691425" w:rsidRPr="00B17A54" w:rsidRDefault="00691425" w:rsidP="00B45F87">
            <w:pPr>
              <w:jc w:val="center"/>
            </w:pPr>
          </w:p>
        </w:tc>
        <w:tc>
          <w:tcPr>
            <w:tcW w:w="1850" w:type="dxa"/>
          </w:tcPr>
          <w:p w14:paraId="3E8809C9" w14:textId="77777777" w:rsidR="00691425" w:rsidRPr="00B17A54" w:rsidRDefault="00691425" w:rsidP="00B45F87">
            <w:pPr>
              <w:jc w:val="center"/>
            </w:pPr>
          </w:p>
        </w:tc>
        <w:tc>
          <w:tcPr>
            <w:tcW w:w="1519" w:type="dxa"/>
          </w:tcPr>
          <w:p w14:paraId="03EC4535" w14:textId="77777777" w:rsidR="00691425" w:rsidRPr="00B17A54" w:rsidRDefault="00691425" w:rsidP="00B45F87">
            <w:pPr>
              <w:jc w:val="center"/>
            </w:pPr>
          </w:p>
        </w:tc>
        <w:tc>
          <w:tcPr>
            <w:tcW w:w="1043" w:type="dxa"/>
          </w:tcPr>
          <w:p w14:paraId="1A27A5EC" w14:textId="77777777" w:rsidR="00691425" w:rsidRPr="00B17A54" w:rsidRDefault="00691425" w:rsidP="00B45F87">
            <w:pPr>
              <w:jc w:val="center"/>
            </w:pPr>
          </w:p>
        </w:tc>
        <w:tc>
          <w:tcPr>
            <w:tcW w:w="1919" w:type="dxa"/>
          </w:tcPr>
          <w:p w14:paraId="7E1513E4" w14:textId="77777777" w:rsidR="00691425" w:rsidRPr="00B17A54" w:rsidRDefault="00691425" w:rsidP="00B45F87">
            <w:pPr>
              <w:jc w:val="center"/>
            </w:pPr>
          </w:p>
        </w:tc>
      </w:tr>
      <w:tr w:rsidR="004D4601" w:rsidRPr="00B17A54" w14:paraId="2DB21ED8" w14:textId="77777777" w:rsidTr="00116264">
        <w:tc>
          <w:tcPr>
            <w:tcW w:w="1260" w:type="dxa"/>
          </w:tcPr>
          <w:p w14:paraId="3428C59F" w14:textId="77777777" w:rsidR="00691425" w:rsidRPr="00B17A54" w:rsidRDefault="00691425" w:rsidP="008C0C65"/>
        </w:tc>
        <w:tc>
          <w:tcPr>
            <w:tcW w:w="1469" w:type="dxa"/>
          </w:tcPr>
          <w:p w14:paraId="1B322640" w14:textId="77777777" w:rsidR="00691425" w:rsidRPr="00B17A54" w:rsidRDefault="00691425" w:rsidP="00B45F87">
            <w:pPr>
              <w:jc w:val="center"/>
            </w:pPr>
          </w:p>
        </w:tc>
        <w:tc>
          <w:tcPr>
            <w:tcW w:w="1850" w:type="dxa"/>
          </w:tcPr>
          <w:p w14:paraId="6DF235A5" w14:textId="77777777" w:rsidR="00691425" w:rsidRPr="00B17A54" w:rsidRDefault="00691425" w:rsidP="00B45F87">
            <w:pPr>
              <w:jc w:val="center"/>
            </w:pPr>
          </w:p>
        </w:tc>
        <w:tc>
          <w:tcPr>
            <w:tcW w:w="1519" w:type="dxa"/>
          </w:tcPr>
          <w:p w14:paraId="0000F754" w14:textId="77777777" w:rsidR="00691425" w:rsidRPr="00B17A54" w:rsidRDefault="00691425" w:rsidP="00B45F87">
            <w:pPr>
              <w:jc w:val="center"/>
            </w:pPr>
          </w:p>
        </w:tc>
        <w:tc>
          <w:tcPr>
            <w:tcW w:w="1043" w:type="dxa"/>
          </w:tcPr>
          <w:p w14:paraId="401CF2B6" w14:textId="77777777" w:rsidR="00691425" w:rsidRPr="00B17A54" w:rsidRDefault="00691425" w:rsidP="00B45F87">
            <w:pPr>
              <w:jc w:val="center"/>
            </w:pPr>
          </w:p>
        </w:tc>
        <w:tc>
          <w:tcPr>
            <w:tcW w:w="1919" w:type="dxa"/>
          </w:tcPr>
          <w:p w14:paraId="3197F581" w14:textId="77777777" w:rsidR="00691425" w:rsidRPr="00B17A54" w:rsidRDefault="00691425" w:rsidP="00B45F87">
            <w:pPr>
              <w:jc w:val="center"/>
            </w:pPr>
          </w:p>
        </w:tc>
      </w:tr>
      <w:tr w:rsidR="004D4601" w:rsidRPr="00B17A54" w14:paraId="4ED1B76B" w14:textId="77777777" w:rsidTr="00116264">
        <w:tc>
          <w:tcPr>
            <w:tcW w:w="1260" w:type="dxa"/>
          </w:tcPr>
          <w:p w14:paraId="25561B2A" w14:textId="77777777" w:rsidR="00691425" w:rsidRPr="00B17A54" w:rsidRDefault="00691425" w:rsidP="008C0C65"/>
        </w:tc>
        <w:tc>
          <w:tcPr>
            <w:tcW w:w="1469" w:type="dxa"/>
          </w:tcPr>
          <w:p w14:paraId="735CD3CD" w14:textId="77777777" w:rsidR="00691425" w:rsidRPr="00B17A54" w:rsidRDefault="00691425" w:rsidP="00B45F87">
            <w:pPr>
              <w:jc w:val="center"/>
            </w:pPr>
          </w:p>
        </w:tc>
        <w:tc>
          <w:tcPr>
            <w:tcW w:w="1850" w:type="dxa"/>
          </w:tcPr>
          <w:p w14:paraId="4B364C7E" w14:textId="77777777" w:rsidR="00691425" w:rsidRPr="00B17A54" w:rsidRDefault="00691425" w:rsidP="00B45F87">
            <w:pPr>
              <w:jc w:val="center"/>
            </w:pPr>
          </w:p>
        </w:tc>
        <w:tc>
          <w:tcPr>
            <w:tcW w:w="1519" w:type="dxa"/>
          </w:tcPr>
          <w:p w14:paraId="7D2162B3" w14:textId="77777777" w:rsidR="00691425" w:rsidRPr="00B17A54" w:rsidRDefault="00691425" w:rsidP="00B45F87">
            <w:pPr>
              <w:jc w:val="center"/>
            </w:pPr>
          </w:p>
        </w:tc>
        <w:tc>
          <w:tcPr>
            <w:tcW w:w="1043" w:type="dxa"/>
          </w:tcPr>
          <w:p w14:paraId="04D46092" w14:textId="77777777" w:rsidR="00691425" w:rsidRPr="00B17A54" w:rsidRDefault="00691425" w:rsidP="00B45F87">
            <w:pPr>
              <w:jc w:val="center"/>
            </w:pPr>
          </w:p>
        </w:tc>
        <w:tc>
          <w:tcPr>
            <w:tcW w:w="1919" w:type="dxa"/>
          </w:tcPr>
          <w:p w14:paraId="6289781C" w14:textId="77777777" w:rsidR="00691425" w:rsidRPr="00B17A54" w:rsidRDefault="00691425" w:rsidP="00B45F87">
            <w:pPr>
              <w:jc w:val="center"/>
            </w:pPr>
          </w:p>
        </w:tc>
      </w:tr>
      <w:tr w:rsidR="004D4601" w:rsidRPr="00B17A54" w14:paraId="7367D1F0" w14:textId="77777777" w:rsidTr="00116264">
        <w:tc>
          <w:tcPr>
            <w:tcW w:w="1260" w:type="dxa"/>
            <w:shd w:val="clear" w:color="auto" w:fill="D9D9D9" w:themeFill="background1" w:themeFillShade="D9"/>
          </w:tcPr>
          <w:p w14:paraId="5E765744" w14:textId="77777777" w:rsidR="00691425" w:rsidRPr="00B17A54" w:rsidRDefault="00691425" w:rsidP="008C0C65">
            <w:pPr>
              <w:jc w:val="center"/>
              <w:rPr>
                <w:b/>
              </w:rPr>
            </w:pPr>
            <w:r w:rsidRPr="00B17A54">
              <w:rPr>
                <w:b/>
              </w:rPr>
              <w:t>RAZEM</w:t>
            </w:r>
          </w:p>
        </w:tc>
        <w:tc>
          <w:tcPr>
            <w:tcW w:w="1469" w:type="dxa"/>
            <w:shd w:val="clear" w:color="auto" w:fill="D9D9D9" w:themeFill="background1" w:themeFillShade="D9"/>
          </w:tcPr>
          <w:p w14:paraId="7CFEABE8" w14:textId="77777777" w:rsidR="00691425" w:rsidRPr="00B17A54" w:rsidRDefault="00691425" w:rsidP="00B45F87">
            <w:pPr>
              <w:jc w:val="center"/>
            </w:pPr>
          </w:p>
        </w:tc>
        <w:tc>
          <w:tcPr>
            <w:tcW w:w="1850" w:type="dxa"/>
          </w:tcPr>
          <w:p w14:paraId="5115EC2D" w14:textId="77777777" w:rsidR="00691425" w:rsidRPr="00B17A54" w:rsidRDefault="00691425" w:rsidP="00B45F87">
            <w:pPr>
              <w:jc w:val="center"/>
            </w:pPr>
          </w:p>
        </w:tc>
        <w:tc>
          <w:tcPr>
            <w:tcW w:w="1519" w:type="dxa"/>
          </w:tcPr>
          <w:p w14:paraId="51124ECB" w14:textId="77777777" w:rsidR="00691425" w:rsidRPr="00B17A54" w:rsidRDefault="00691425" w:rsidP="00B45F87">
            <w:pPr>
              <w:jc w:val="center"/>
            </w:pPr>
          </w:p>
        </w:tc>
        <w:tc>
          <w:tcPr>
            <w:tcW w:w="1043" w:type="dxa"/>
          </w:tcPr>
          <w:p w14:paraId="4665906C" w14:textId="77777777" w:rsidR="00691425" w:rsidRPr="00B17A54" w:rsidRDefault="00691425" w:rsidP="00B45F87">
            <w:pPr>
              <w:jc w:val="center"/>
            </w:pPr>
          </w:p>
        </w:tc>
        <w:tc>
          <w:tcPr>
            <w:tcW w:w="1919" w:type="dxa"/>
          </w:tcPr>
          <w:p w14:paraId="41624E6F" w14:textId="77777777" w:rsidR="00691425" w:rsidRPr="00B17A54" w:rsidRDefault="00691425" w:rsidP="00B45F87">
            <w:pPr>
              <w:jc w:val="center"/>
            </w:pPr>
          </w:p>
        </w:tc>
      </w:tr>
    </w:tbl>
    <w:p w14:paraId="70EDC751" w14:textId="3AAA2296" w:rsidR="00691425" w:rsidRDefault="00691425" w:rsidP="00691425"/>
    <w:p w14:paraId="2BFDAB43" w14:textId="5DA20E88" w:rsidR="00B45F87" w:rsidRDefault="00B45F87" w:rsidP="00691425"/>
    <w:p w14:paraId="2D14584A" w14:textId="77777777" w:rsidR="00B45F87" w:rsidRPr="00B17A54" w:rsidRDefault="00B45F87" w:rsidP="00691425"/>
    <w:p w14:paraId="6D045440" w14:textId="77777777" w:rsidR="00691425" w:rsidRPr="00B17A54" w:rsidRDefault="00691425" w:rsidP="0066442F">
      <w:pPr>
        <w:pStyle w:val="Nagwek3"/>
        <w:jc w:val="both"/>
        <w:rPr>
          <w:rFonts w:asciiTheme="minorHAnsi" w:hAnsiTheme="minorHAnsi" w:cstheme="minorHAnsi"/>
          <w:b w:val="0"/>
          <w:kern w:val="32"/>
          <w:sz w:val="20"/>
          <w:szCs w:val="22"/>
        </w:rPr>
      </w:pPr>
      <w:r w:rsidRPr="00B17A54">
        <w:rPr>
          <w:rFonts w:asciiTheme="minorHAnsi" w:eastAsia="Calibri" w:hAnsiTheme="minorHAnsi" w:cstheme="minorHAnsi"/>
          <w:b w:val="0"/>
          <w:sz w:val="20"/>
          <w:szCs w:val="22"/>
        </w:rPr>
        <w:t xml:space="preserve">* Uzupełnić dane w kolumnie wyłącznie </w:t>
      </w:r>
      <w:r w:rsidRPr="00B17A54">
        <w:rPr>
          <w:rFonts w:asciiTheme="minorHAnsi" w:eastAsia="Calibri" w:hAnsiTheme="minorHAnsi" w:cstheme="minorHAnsi"/>
          <w:sz w:val="20"/>
          <w:szCs w:val="22"/>
        </w:rPr>
        <w:t>w przypadku projektu partnersk</w:t>
      </w:r>
      <w:r w:rsidR="0066442F" w:rsidRPr="00B17A54">
        <w:rPr>
          <w:rFonts w:asciiTheme="minorHAnsi" w:eastAsia="Calibri" w:hAnsiTheme="minorHAnsi" w:cstheme="minorHAnsi"/>
          <w:sz w:val="20"/>
          <w:szCs w:val="22"/>
        </w:rPr>
        <w:t xml:space="preserve">iego, w którym Beneficjent jest </w:t>
      </w:r>
      <w:r w:rsidRPr="00B17A54">
        <w:rPr>
          <w:rFonts w:asciiTheme="minorHAnsi" w:eastAsia="Calibri" w:hAnsiTheme="minorHAnsi" w:cstheme="minorHAnsi"/>
          <w:sz w:val="20"/>
          <w:szCs w:val="22"/>
        </w:rPr>
        <w:t>jednostką samorządu terytorialnego</w:t>
      </w:r>
      <w:r w:rsidRPr="00B17A54">
        <w:rPr>
          <w:rFonts w:asciiTheme="minorHAnsi" w:eastAsia="Calibri" w:hAnsiTheme="minorHAnsi" w:cstheme="minorHAnsi"/>
          <w:b w:val="0"/>
          <w:sz w:val="20"/>
          <w:szCs w:val="22"/>
        </w:rPr>
        <w:t>. Przy aktuali</w:t>
      </w:r>
      <w:r w:rsidR="0029103E" w:rsidRPr="00B17A54">
        <w:rPr>
          <w:rFonts w:asciiTheme="minorHAnsi" w:eastAsia="Calibri" w:hAnsiTheme="minorHAnsi" w:cstheme="minorHAnsi"/>
          <w:b w:val="0"/>
          <w:sz w:val="20"/>
          <w:szCs w:val="22"/>
        </w:rPr>
        <w:t xml:space="preserve">zacji harmonogramu (w SL2021), </w:t>
      </w:r>
      <w:r w:rsidRPr="00B17A54">
        <w:rPr>
          <w:rFonts w:asciiTheme="minorHAnsi" w:eastAsia="Calibri" w:hAnsiTheme="minorHAnsi" w:cstheme="minorHAnsi"/>
          <w:b w:val="0"/>
          <w:sz w:val="20"/>
          <w:szCs w:val="22"/>
        </w:rPr>
        <w:t xml:space="preserve">również należy przekazać informacje dotyczące wartości kwot wnioskowanych w ramach zaliczki w podziale na Beneficjenta </w:t>
      </w:r>
      <w:r w:rsidR="0066442F" w:rsidRPr="00B17A54">
        <w:rPr>
          <w:rFonts w:asciiTheme="minorHAnsi" w:eastAsia="Calibri" w:hAnsiTheme="minorHAnsi" w:cstheme="minorHAnsi"/>
          <w:b w:val="0"/>
          <w:sz w:val="20"/>
          <w:szCs w:val="22"/>
        </w:rPr>
        <w:t xml:space="preserve">i </w:t>
      </w:r>
      <w:r w:rsidRPr="00B17A54">
        <w:rPr>
          <w:rFonts w:asciiTheme="minorHAnsi" w:eastAsia="Calibri" w:hAnsiTheme="minorHAnsi" w:cstheme="minorHAnsi"/>
          <w:b w:val="0"/>
          <w:sz w:val="20"/>
          <w:szCs w:val="22"/>
        </w:rPr>
        <w:t>Partnera/ów.</w:t>
      </w:r>
    </w:p>
    <w:p w14:paraId="1E202961" w14:textId="77777777" w:rsidR="00CC2FBC" w:rsidRDefault="00CC2FBC" w:rsidP="00691425">
      <w:pPr>
        <w:sectPr w:rsidR="00CC2FBC" w:rsidSect="00106A4D">
          <w:pgSz w:w="11906" w:h="16838"/>
          <w:pgMar w:top="1418" w:right="1418" w:bottom="1418" w:left="1418" w:header="709" w:footer="709" w:gutter="0"/>
          <w:cols w:space="708"/>
          <w:titlePg/>
          <w:docGrid w:linePitch="360"/>
        </w:sectPr>
      </w:pPr>
    </w:p>
    <w:p w14:paraId="5A2115C2" w14:textId="3B1E8D51" w:rsidR="00691425" w:rsidRPr="00B17A54" w:rsidRDefault="00691425" w:rsidP="00691425"/>
    <w:p w14:paraId="0DBF2F23" w14:textId="77777777" w:rsidR="00691425" w:rsidRPr="00B17A54" w:rsidRDefault="00691425" w:rsidP="00691425">
      <w:pPr>
        <w:autoSpaceDE w:val="0"/>
        <w:autoSpaceDN w:val="0"/>
        <w:adjustRightInd w:val="0"/>
        <w:spacing w:after="60"/>
        <w:jc w:val="center"/>
        <w:rPr>
          <w:rFonts w:ascii="Calibri" w:eastAsia="Times New Roman" w:hAnsi="Calibri" w:cs="Arial"/>
          <w:lang w:eastAsia="pl-PL"/>
        </w:rPr>
      </w:pPr>
      <w:r w:rsidRPr="00B17A54">
        <w:rPr>
          <w:rFonts w:ascii="Calibri" w:eastAsia="Times New Roman" w:hAnsi="Calibri" w:cs="Arial"/>
          <w:lang w:eastAsia="pl-PL"/>
        </w:rPr>
        <w:t xml:space="preserve">Załącznik </w:t>
      </w:r>
      <w:r w:rsidRPr="00B17A54">
        <w:rPr>
          <w:rFonts w:ascii="Calibri" w:eastAsia="Times New Roman" w:hAnsi="Calibri" w:cs="Arial"/>
          <w:b/>
          <w:lang w:eastAsia="pl-PL"/>
        </w:rPr>
        <w:t xml:space="preserve">nr 4 </w:t>
      </w:r>
      <w:r w:rsidRPr="00B17A54">
        <w:rPr>
          <w:rFonts w:ascii="Calibri" w:eastAsia="Times New Roman" w:hAnsi="Calibri" w:cs="Arial"/>
          <w:lang w:eastAsia="pl-PL"/>
        </w:rPr>
        <w:t>do Umowy</w:t>
      </w:r>
    </w:p>
    <w:p w14:paraId="7A7FFF58" w14:textId="77777777" w:rsidR="00691425" w:rsidRPr="00B17A54" w:rsidRDefault="00691425" w:rsidP="00691425">
      <w:pPr>
        <w:autoSpaceDE w:val="0"/>
        <w:autoSpaceDN w:val="0"/>
        <w:adjustRightInd w:val="0"/>
        <w:spacing w:after="60"/>
        <w:jc w:val="center"/>
        <w:rPr>
          <w:rFonts w:ascii="Calibri" w:eastAsia="Times New Roman" w:hAnsi="Calibri" w:cs="Arial"/>
          <w:lang w:eastAsia="pl-PL"/>
        </w:rPr>
      </w:pPr>
      <w:r w:rsidRPr="00B17A54">
        <w:rPr>
          <w:rFonts w:ascii="Calibri" w:eastAsia="Times New Roman" w:hAnsi="Calibri" w:cs="Arial"/>
          <w:lang w:eastAsia="pl-PL"/>
        </w:rPr>
        <w:t>Oświadczenie dotyczące zapewnienia koordynatora/kierownika Projektu</w:t>
      </w:r>
    </w:p>
    <w:p w14:paraId="1B73C490"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p>
    <w:p w14:paraId="434889E0"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r w:rsidRPr="00B17A54">
        <w:rPr>
          <w:rFonts w:ascii="Calibri" w:eastAsia="Times New Roman" w:hAnsi="Calibri" w:cs="Arial"/>
          <w:lang w:eastAsia="pl-PL"/>
        </w:rPr>
        <w:t xml:space="preserve">Numer Projektu: </w:t>
      </w:r>
      <w:r w:rsidRPr="00B17A54">
        <w:t>…………..</w:t>
      </w:r>
      <w:r w:rsidRPr="00B17A54">
        <w:rPr>
          <w:rFonts w:ascii="Calibri" w:eastAsia="Times New Roman" w:hAnsi="Calibri" w:cs="Arial"/>
          <w:lang w:eastAsia="pl-PL"/>
        </w:rPr>
        <w:t>………………………………………………………………………………………………………</w:t>
      </w:r>
    </w:p>
    <w:p w14:paraId="50DE2DBE"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r w:rsidRPr="00B17A54">
        <w:rPr>
          <w:rFonts w:ascii="Calibri" w:eastAsia="Times New Roman" w:hAnsi="Calibri" w:cs="Arial"/>
          <w:lang w:eastAsia="pl-PL"/>
        </w:rPr>
        <w:t>Imię i nazwisko koordynatora/kierownika Projektu: …………………………………………………………..</w:t>
      </w:r>
    </w:p>
    <w:p w14:paraId="768DA3EB"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r w:rsidRPr="00B17A54">
        <w:rPr>
          <w:rFonts w:ascii="Calibri" w:eastAsia="Times New Roman" w:hAnsi="Calibri" w:cs="Arial"/>
          <w:lang w:eastAsia="pl-PL"/>
        </w:rPr>
        <w:t>Numer telefonu kontaktowego: ………………………………………………………………………………………….</w:t>
      </w:r>
    </w:p>
    <w:p w14:paraId="32D65CAB"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r w:rsidRPr="00B17A54">
        <w:rPr>
          <w:rFonts w:ascii="Calibri" w:eastAsia="Times New Roman" w:hAnsi="Calibri" w:cs="Arial"/>
          <w:lang w:eastAsia="pl-PL"/>
        </w:rPr>
        <w:t>Adres e</w:t>
      </w:r>
      <w:r w:rsidR="00DF438D" w:rsidRPr="00B17A54">
        <w:rPr>
          <w:rFonts w:ascii="Calibri" w:eastAsia="Times New Roman" w:hAnsi="Calibri" w:cs="Arial"/>
          <w:lang w:eastAsia="pl-PL"/>
        </w:rPr>
        <w:t>-</w:t>
      </w:r>
      <w:r w:rsidRPr="00B17A54">
        <w:rPr>
          <w:rFonts w:ascii="Calibri" w:eastAsia="Times New Roman" w:hAnsi="Calibri" w:cs="Arial"/>
          <w:lang w:eastAsia="pl-PL"/>
        </w:rPr>
        <w:t>mail:…………………………………………………………………………………………………….…………………..</w:t>
      </w:r>
    </w:p>
    <w:p w14:paraId="64ADCDFB" w14:textId="77777777" w:rsidR="00691425" w:rsidRPr="00B17A54" w:rsidRDefault="00691425" w:rsidP="00307D0A">
      <w:pPr>
        <w:autoSpaceDE w:val="0"/>
        <w:autoSpaceDN w:val="0"/>
        <w:adjustRightInd w:val="0"/>
        <w:spacing w:before="120" w:after="120"/>
        <w:rPr>
          <w:rFonts w:ascii="Calibri" w:eastAsia="Times New Roman" w:hAnsi="Calibri" w:cs="Arial"/>
          <w:lang w:eastAsia="pl-PL"/>
        </w:rPr>
      </w:pPr>
    </w:p>
    <w:p w14:paraId="7AC4096C" w14:textId="549CFD28" w:rsidR="00691425" w:rsidRDefault="00691425" w:rsidP="00307D0A">
      <w:pPr>
        <w:autoSpaceDE w:val="0"/>
        <w:autoSpaceDN w:val="0"/>
        <w:adjustRightInd w:val="0"/>
        <w:spacing w:before="120" w:after="120"/>
        <w:rPr>
          <w:rFonts w:ascii="Calibri" w:eastAsia="Times New Roman" w:hAnsi="Calibri" w:cs="Arial"/>
          <w:lang w:eastAsia="pl-PL"/>
        </w:rPr>
      </w:pPr>
      <w:r w:rsidRPr="00B17A54">
        <w:rPr>
          <w:rFonts w:ascii="Calibri" w:eastAsia="Times New Roman" w:hAnsi="Calibri" w:cs="Arial"/>
          <w:lang w:eastAsia="pl-PL"/>
        </w:rPr>
        <w:t>Oświadczam, że osoba pełniąca funkcję koordynatora/kierownika Projektu, posiada wskazane we Wniosku o dofinansowanie kompetencje, doświadczenie i kwalifikacje.</w:t>
      </w:r>
    </w:p>
    <w:p w14:paraId="399CA736" w14:textId="77777777" w:rsidR="00AD3D40" w:rsidRPr="00B17A54" w:rsidRDefault="00AD3D40" w:rsidP="00AD3D40">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81"/>
      </w:r>
    </w:p>
    <w:p w14:paraId="25A8DA79" w14:textId="77777777" w:rsidR="00AD3D40" w:rsidRPr="00B17A54" w:rsidRDefault="00AD3D40" w:rsidP="00307D0A">
      <w:pPr>
        <w:autoSpaceDE w:val="0"/>
        <w:autoSpaceDN w:val="0"/>
        <w:adjustRightInd w:val="0"/>
        <w:spacing w:before="120" w:after="120"/>
        <w:rPr>
          <w:rFonts w:ascii="Calibri" w:eastAsia="Times New Roman" w:hAnsi="Calibri" w:cs="Arial"/>
          <w:lang w:eastAsia="pl-PL"/>
        </w:rPr>
      </w:pPr>
    </w:p>
    <w:tbl>
      <w:tblPr>
        <w:tblW w:w="0" w:type="auto"/>
        <w:tblLook w:val="01E0" w:firstRow="1" w:lastRow="1" w:firstColumn="1" w:lastColumn="1" w:noHBand="0" w:noVBand="0"/>
      </w:tblPr>
      <w:tblGrid>
        <w:gridCol w:w="4190"/>
        <w:gridCol w:w="4880"/>
      </w:tblGrid>
      <w:tr w:rsidR="004D4601" w:rsidRPr="00B17A54" w14:paraId="75D07C0B" w14:textId="77777777" w:rsidTr="008C0C65">
        <w:tc>
          <w:tcPr>
            <w:tcW w:w="4248" w:type="dxa"/>
          </w:tcPr>
          <w:p w14:paraId="4DAA5C02" w14:textId="77777777" w:rsidR="00691425" w:rsidRPr="00B17A54" w:rsidRDefault="00691425" w:rsidP="008C0C65">
            <w:pPr>
              <w:spacing w:after="60" w:line="240" w:lineRule="auto"/>
              <w:jc w:val="center"/>
              <w:rPr>
                <w:rFonts w:ascii="Calibri" w:eastAsia="Times New Roman" w:hAnsi="Calibri" w:cs="Arial"/>
                <w:lang w:eastAsia="pl-PL"/>
              </w:rPr>
            </w:pPr>
          </w:p>
          <w:p w14:paraId="1B98A899" w14:textId="77777777" w:rsidR="00691425" w:rsidRPr="00B17A54" w:rsidRDefault="00691425" w:rsidP="008C0C65">
            <w:pPr>
              <w:spacing w:after="60" w:line="240" w:lineRule="auto"/>
              <w:jc w:val="center"/>
              <w:rPr>
                <w:rFonts w:ascii="Calibri" w:eastAsia="Times New Roman" w:hAnsi="Calibri" w:cs="Arial"/>
                <w:lang w:eastAsia="pl-PL"/>
              </w:rPr>
            </w:pPr>
            <w:r w:rsidRPr="00B17A54">
              <w:rPr>
                <w:rFonts w:ascii="Calibri" w:eastAsia="Times New Roman" w:hAnsi="Calibri" w:cs="Arial"/>
                <w:lang w:eastAsia="pl-PL"/>
              </w:rPr>
              <w:t>…..………………………………………</w:t>
            </w:r>
          </w:p>
        </w:tc>
        <w:tc>
          <w:tcPr>
            <w:tcW w:w="4964" w:type="dxa"/>
          </w:tcPr>
          <w:p w14:paraId="4A88B053" w14:textId="77777777" w:rsidR="00691425" w:rsidRPr="00B17A54" w:rsidRDefault="00691425" w:rsidP="008C0C65">
            <w:pPr>
              <w:spacing w:after="60" w:line="240" w:lineRule="auto"/>
              <w:jc w:val="center"/>
              <w:rPr>
                <w:rFonts w:ascii="Calibri" w:eastAsia="Times New Roman" w:hAnsi="Calibri" w:cs="Arial"/>
                <w:lang w:eastAsia="pl-PL"/>
              </w:rPr>
            </w:pPr>
          </w:p>
          <w:p w14:paraId="78E14993" w14:textId="77777777" w:rsidR="00691425" w:rsidRPr="00B17A54" w:rsidRDefault="00691425" w:rsidP="008C0C65">
            <w:pPr>
              <w:spacing w:after="60" w:line="240" w:lineRule="auto"/>
              <w:jc w:val="center"/>
              <w:rPr>
                <w:rFonts w:ascii="Calibri" w:eastAsia="Times New Roman" w:hAnsi="Calibri" w:cs="Arial"/>
                <w:lang w:eastAsia="pl-PL"/>
              </w:rPr>
            </w:pPr>
            <w:r w:rsidRPr="00B17A54">
              <w:rPr>
                <w:rFonts w:ascii="Calibri" w:eastAsia="Times New Roman" w:hAnsi="Calibri" w:cs="Arial"/>
                <w:lang w:eastAsia="pl-PL"/>
              </w:rPr>
              <w:t>……………………………………………</w:t>
            </w:r>
          </w:p>
        </w:tc>
      </w:tr>
      <w:tr w:rsidR="00691425" w:rsidRPr="00B17A54" w14:paraId="5D0E93FD" w14:textId="77777777" w:rsidTr="008C0C65">
        <w:tc>
          <w:tcPr>
            <w:tcW w:w="4248" w:type="dxa"/>
          </w:tcPr>
          <w:p w14:paraId="5A33A4B6" w14:textId="77777777" w:rsidR="00691425" w:rsidRPr="00B17A54" w:rsidRDefault="00691425" w:rsidP="008C0C65">
            <w:pPr>
              <w:spacing w:after="60" w:line="240" w:lineRule="auto"/>
              <w:ind w:firstLine="851"/>
              <w:rPr>
                <w:rFonts w:ascii="Calibri" w:eastAsia="Times New Roman" w:hAnsi="Calibri" w:cs="Arial"/>
                <w:i/>
                <w:lang w:eastAsia="pl-PL"/>
              </w:rPr>
            </w:pPr>
            <w:r w:rsidRPr="00B17A54">
              <w:rPr>
                <w:rFonts w:ascii="Calibri" w:eastAsia="Times New Roman" w:hAnsi="Calibri" w:cs="Arial"/>
                <w:i/>
                <w:lang w:eastAsia="pl-PL"/>
              </w:rPr>
              <w:t>MIEJSCOWOŚĆ I DATA</w:t>
            </w:r>
          </w:p>
        </w:tc>
        <w:tc>
          <w:tcPr>
            <w:tcW w:w="4964" w:type="dxa"/>
          </w:tcPr>
          <w:p w14:paraId="0A42B78E" w14:textId="77777777" w:rsidR="00691425" w:rsidRPr="00B17A54" w:rsidRDefault="00691425" w:rsidP="008C0C65">
            <w:pPr>
              <w:spacing w:after="60" w:line="240" w:lineRule="auto"/>
              <w:ind w:firstLine="1000"/>
              <w:rPr>
                <w:rFonts w:ascii="Calibri" w:eastAsia="Times New Roman" w:hAnsi="Calibri" w:cs="Arial"/>
                <w:i/>
                <w:lang w:eastAsia="pl-PL"/>
              </w:rPr>
            </w:pPr>
            <w:r w:rsidRPr="00B17A54">
              <w:rPr>
                <w:rFonts w:ascii="Calibri" w:eastAsia="Times New Roman" w:hAnsi="Calibri" w:cs="Arial"/>
                <w:i/>
                <w:lang w:eastAsia="pl-PL"/>
              </w:rPr>
              <w:t>PODPIS OSOBY</w:t>
            </w:r>
          </w:p>
          <w:p w14:paraId="3C888978" w14:textId="77777777" w:rsidR="00691425" w:rsidRPr="00B17A54" w:rsidRDefault="00691425" w:rsidP="008C0C65">
            <w:pPr>
              <w:spacing w:after="60" w:line="240" w:lineRule="auto"/>
              <w:ind w:firstLine="858"/>
              <w:rPr>
                <w:rFonts w:ascii="Calibri" w:eastAsia="Times New Roman" w:hAnsi="Calibri" w:cs="Arial"/>
                <w:i/>
                <w:lang w:eastAsia="pl-PL"/>
              </w:rPr>
            </w:pPr>
            <w:r w:rsidRPr="00B17A54">
              <w:rPr>
                <w:rFonts w:ascii="Calibri" w:eastAsia="Times New Roman" w:hAnsi="Calibri" w:cs="Arial"/>
                <w:i/>
                <w:lang w:eastAsia="pl-PL"/>
              </w:rPr>
              <w:t xml:space="preserve"> REPREZENTUJĄCEJ BENEFICJENTA </w:t>
            </w:r>
          </w:p>
        </w:tc>
      </w:tr>
    </w:tbl>
    <w:p w14:paraId="1350311F" w14:textId="77777777" w:rsidR="00691425" w:rsidRPr="00B17A54" w:rsidRDefault="00691425" w:rsidP="00691425">
      <w:pPr>
        <w:autoSpaceDE w:val="0"/>
        <w:autoSpaceDN w:val="0"/>
        <w:adjustRightInd w:val="0"/>
        <w:spacing w:before="240" w:after="240"/>
        <w:rPr>
          <w:rFonts w:ascii="Calibri" w:eastAsia="Times New Roman" w:hAnsi="Calibri" w:cs="Arial"/>
          <w:lang w:eastAsia="pl-PL"/>
        </w:rPr>
      </w:pPr>
    </w:p>
    <w:p w14:paraId="06792E6F" w14:textId="77777777" w:rsidR="00691425" w:rsidRPr="00B17A54" w:rsidRDefault="00691425" w:rsidP="00691425">
      <w:pPr>
        <w:autoSpaceDE w:val="0"/>
        <w:autoSpaceDN w:val="0"/>
        <w:adjustRightInd w:val="0"/>
        <w:spacing w:before="240" w:after="240"/>
        <w:rPr>
          <w:rFonts w:ascii="Calibri" w:eastAsia="Times New Roman" w:hAnsi="Calibri" w:cs="Arial"/>
          <w:lang w:eastAsia="pl-PL"/>
        </w:rPr>
      </w:pPr>
      <w:r w:rsidRPr="00B17A54">
        <w:rPr>
          <w:rFonts w:ascii="Calibri" w:eastAsia="Times New Roman" w:hAnsi="Calibri" w:cs="Arial"/>
          <w:lang w:eastAsia="pl-PL"/>
        </w:rPr>
        <w:t>Oświadczam, że zapoznałem/</w:t>
      </w:r>
      <w:proofErr w:type="spellStart"/>
      <w:r w:rsidRPr="00B17A54">
        <w:rPr>
          <w:rFonts w:ascii="Calibri" w:eastAsia="Times New Roman" w:hAnsi="Calibri" w:cs="Arial"/>
          <w:lang w:eastAsia="pl-PL"/>
        </w:rPr>
        <w:t>am</w:t>
      </w:r>
      <w:proofErr w:type="spellEnd"/>
      <w:r w:rsidRPr="00B17A54">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B17A54" w14:paraId="334D6C04" w14:textId="77777777" w:rsidTr="008C0C65">
        <w:tc>
          <w:tcPr>
            <w:tcW w:w="4248" w:type="dxa"/>
          </w:tcPr>
          <w:p w14:paraId="71F70654" w14:textId="77777777" w:rsidR="00691425" w:rsidRPr="00B17A54" w:rsidRDefault="00691425" w:rsidP="008C0C65">
            <w:pPr>
              <w:spacing w:after="60" w:line="240" w:lineRule="auto"/>
              <w:jc w:val="center"/>
              <w:rPr>
                <w:rFonts w:ascii="Calibri" w:eastAsia="Times New Roman" w:hAnsi="Calibri" w:cs="Arial"/>
                <w:lang w:eastAsia="pl-PL"/>
              </w:rPr>
            </w:pPr>
          </w:p>
          <w:p w14:paraId="2CBAB296" w14:textId="77777777" w:rsidR="00691425" w:rsidRPr="00B17A54" w:rsidRDefault="00691425" w:rsidP="008C0C65">
            <w:pPr>
              <w:spacing w:after="60" w:line="240" w:lineRule="auto"/>
              <w:jc w:val="center"/>
              <w:rPr>
                <w:rFonts w:ascii="Calibri" w:eastAsia="Times New Roman" w:hAnsi="Calibri" w:cs="Arial"/>
                <w:lang w:eastAsia="pl-PL"/>
              </w:rPr>
            </w:pPr>
            <w:r w:rsidRPr="00B17A54">
              <w:rPr>
                <w:rFonts w:ascii="Calibri" w:eastAsia="Times New Roman" w:hAnsi="Calibri" w:cs="Arial"/>
                <w:lang w:eastAsia="pl-PL"/>
              </w:rPr>
              <w:t>…..………………………………………</w:t>
            </w:r>
          </w:p>
        </w:tc>
        <w:tc>
          <w:tcPr>
            <w:tcW w:w="4964" w:type="dxa"/>
          </w:tcPr>
          <w:p w14:paraId="1161F7E4" w14:textId="77777777" w:rsidR="00691425" w:rsidRPr="00B17A54" w:rsidRDefault="00691425" w:rsidP="008C0C65">
            <w:pPr>
              <w:spacing w:after="60" w:line="240" w:lineRule="auto"/>
              <w:jc w:val="center"/>
              <w:rPr>
                <w:rFonts w:ascii="Calibri" w:eastAsia="Times New Roman" w:hAnsi="Calibri" w:cs="Arial"/>
                <w:lang w:eastAsia="pl-PL"/>
              </w:rPr>
            </w:pPr>
          </w:p>
          <w:p w14:paraId="766F9FAB" w14:textId="77777777" w:rsidR="00691425" w:rsidRPr="00B17A54" w:rsidRDefault="00691425" w:rsidP="008C0C65">
            <w:pPr>
              <w:spacing w:after="60" w:line="240" w:lineRule="auto"/>
              <w:jc w:val="center"/>
              <w:rPr>
                <w:rFonts w:ascii="Calibri" w:eastAsia="Times New Roman" w:hAnsi="Calibri" w:cs="Arial"/>
                <w:lang w:eastAsia="pl-PL"/>
              </w:rPr>
            </w:pPr>
            <w:r w:rsidRPr="00B17A54">
              <w:rPr>
                <w:rFonts w:ascii="Calibri" w:eastAsia="Times New Roman" w:hAnsi="Calibri" w:cs="Arial"/>
                <w:lang w:eastAsia="pl-PL"/>
              </w:rPr>
              <w:t>……………………………………………</w:t>
            </w:r>
          </w:p>
        </w:tc>
      </w:tr>
      <w:tr w:rsidR="00691425" w:rsidRPr="00B17A54" w14:paraId="0586B18B" w14:textId="77777777" w:rsidTr="008C0C65">
        <w:tc>
          <w:tcPr>
            <w:tcW w:w="4248" w:type="dxa"/>
          </w:tcPr>
          <w:p w14:paraId="3C35A9E6" w14:textId="77777777" w:rsidR="00691425" w:rsidRPr="00B17A54" w:rsidRDefault="00691425" w:rsidP="008C0C65">
            <w:pPr>
              <w:spacing w:after="60" w:line="240" w:lineRule="auto"/>
              <w:ind w:firstLine="851"/>
              <w:rPr>
                <w:rFonts w:ascii="Calibri" w:eastAsia="Times New Roman" w:hAnsi="Calibri" w:cs="Arial"/>
                <w:i/>
                <w:lang w:eastAsia="pl-PL"/>
              </w:rPr>
            </w:pPr>
            <w:r w:rsidRPr="00B17A54">
              <w:rPr>
                <w:rFonts w:ascii="Calibri" w:eastAsia="Times New Roman" w:hAnsi="Calibri" w:cs="Arial"/>
                <w:i/>
                <w:lang w:eastAsia="pl-PL"/>
              </w:rPr>
              <w:t>MIEJSCOWOŚĆ I DATA</w:t>
            </w:r>
          </w:p>
        </w:tc>
        <w:tc>
          <w:tcPr>
            <w:tcW w:w="4964" w:type="dxa"/>
          </w:tcPr>
          <w:p w14:paraId="71C3AB3A" w14:textId="77777777" w:rsidR="00691425" w:rsidRPr="00B17A54" w:rsidRDefault="00691425" w:rsidP="008C0C65">
            <w:pPr>
              <w:spacing w:after="60" w:line="240" w:lineRule="auto"/>
              <w:ind w:firstLine="1000"/>
              <w:rPr>
                <w:rFonts w:ascii="Calibri" w:eastAsia="Times New Roman" w:hAnsi="Calibri" w:cs="Arial"/>
                <w:i/>
                <w:lang w:eastAsia="pl-PL"/>
              </w:rPr>
            </w:pPr>
            <w:r w:rsidRPr="00B17A54">
              <w:rPr>
                <w:rFonts w:ascii="Calibri" w:eastAsia="Times New Roman" w:hAnsi="Calibri" w:cs="Arial"/>
                <w:i/>
                <w:lang w:eastAsia="pl-PL"/>
              </w:rPr>
              <w:t xml:space="preserve"> PODPIS KOORDYNATORA/ </w:t>
            </w:r>
          </w:p>
          <w:p w14:paraId="7A8CC5A1" w14:textId="77777777" w:rsidR="00691425" w:rsidRPr="00B17A54" w:rsidRDefault="00691425" w:rsidP="008C0C65">
            <w:pPr>
              <w:spacing w:after="60" w:line="240" w:lineRule="auto"/>
              <w:ind w:firstLine="1000"/>
              <w:rPr>
                <w:rFonts w:ascii="Calibri" w:eastAsia="Times New Roman" w:hAnsi="Calibri" w:cs="Arial"/>
                <w:i/>
                <w:lang w:eastAsia="pl-PL"/>
              </w:rPr>
            </w:pPr>
            <w:r w:rsidRPr="00B17A54">
              <w:rPr>
                <w:rFonts w:ascii="Calibri" w:eastAsia="Times New Roman" w:hAnsi="Calibri" w:cs="Arial"/>
                <w:i/>
                <w:lang w:eastAsia="pl-PL"/>
              </w:rPr>
              <w:t xml:space="preserve"> KIEROWNIKA PROJEKTU</w:t>
            </w:r>
          </w:p>
        </w:tc>
      </w:tr>
    </w:tbl>
    <w:p w14:paraId="1B55E54F" w14:textId="77777777" w:rsidR="00691425" w:rsidRPr="00B17A54" w:rsidRDefault="00691425" w:rsidP="00B60ABA">
      <w:pPr>
        <w:autoSpaceDE w:val="0"/>
        <w:autoSpaceDN w:val="0"/>
        <w:adjustRightInd w:val="0"/>
        <w:rPr>
          <w:rFonts w:ascii="Calibri" w:eastAsia="Times New Roman" w:hAnsi="Calibri" w:cs="Arial"/>
          <w:lang w:eastAsia="pl-PL"/>
        </w:rPr>
      </w:pPr>
    </w:p>
    <w:p w14:paraId="494AC9F0" w14:textId="77777777" w:rsidR="00691425" w:rsidRPr="00B17A54" w:rsidRDefault="00691425" w:rsidP="004F470D">
      <w:pPr>
        <w:pStyle w:val="numerowanie12"/>
        <w:numPr>
          <w:ilvl w:val="0"/>
          <w:numId w:val="0"/>
        </w:numPr>
      </w:pPr>
    </w:p>
    <w:p w14:paraId="717438AA" w14:textId="77777777" w:rsidR="00691425" w:rsidRPr="00B17A54" w:rsidRDefault="00691425" w:rsidP="004F470D">
      <w:pPr>
        <w:pStyle w:val="numerowanie12"/>
        <w:numPr>
          <w:ilvl w:val="0"/>
          <w:numId w:val="0"/>
        </w:numPr>
      </w:pPr>
    </w:p>
    <w:p w14:paraId="12AEC36D" w14:textId="77777777" w:rsidR="00691425" w:rsidRPr="00B17A54" w:rsidRDefault="00691425" w:rsidP="004F470D">
      <w:pPr>
        <w:pStyle w:val="numerowanie12"/>
        <w:numPr>
          <w:ilvl w:val="0"/>
          <w:numId w:val="0"/>
        </w:numPr>
      </w:pPr>
    </w:p>
    <w:p w14:paraId="558BF534" w14:textId="77777777" w:rsidR="00691425" w:rsidRPr="00B17A54" w:rsidRDefault="00691425" w:rsidP="004F470D">
      <w:pPr>
        <w:pStyle w:val="numerowanie12"/>
        <w:numPr>
          <w:ilvl w:val="0"/>
          <w:numId w:val="0"/>
        </w:numPr>
      </w:pPr>
    </w:p>
    <w:p w14:paraId="754AA61A" w14:textId="77777777" w:rsidR="00761751" w:rsidRPr="00B17A54" w:rsidRDefault="00761751" w:rsidP="00275575">
      <w:pPr>
        <w:pStyle w:val="Akapitzlist"/>
        <w:ind w:left="0"/>
        <w:jc w:val="center"/>
        <w:rPr>
          <w:rFonts w:cstheme="minorHAnsi"/>
        </w:rPr>
        <w:sectPr w:rsidR="00761751" w:rsidRPr="00B17A54" w:rsidSect="00106A4D">
          <w:pgSz w:w="11906" w:h="16838"/>
          <w:pgMar w:top="1418" w:right="1418" w:bottom="1418" w:left="1418" w:header="709" w:footer="709" w:gutter="0"/>
          <w:cols w:space="708"/>
          <w:titlePg/>
          <w:docGrid w:linePitch="360"/>
        </w:sectPr>
      </w:pPr>
    </w:p>
    <w:p w14:paraId="4BD327F5" w14:textId="77777777" w:rsidR="00275575" w:rsidRPr="00B17A54" w:rsidRDefault="00275575" w:rsidP="00275575">
      <w:pPr>
        <w:pStyle w:val="Akapitzlist"/>
        <w:ind w:left="0"/>
        <w:jc w:val="center"/>
        <w:rPr>
          <w:rFonts w:cstheme="minorHAnsi"/>
        </w:rPr>
      </w:pPr>
      <w:r w:rsidRPr="00B17A54">
        <w:rPr>
          <w:rFonts w:cstheme="minorHAnsi"/>
        </w:rPr>
        <w:lastRenderedPageBreak/>
        <w:t xml:space="preserve">Załącznik </w:t>
      </w:r>
      <w:r w:rsidRPr="00B17A54">
        <w:rPr>
          <w:rFonts w:cstheme="minorHAnsi"/>
          <w:b/>
        </w:rPr>
        <w:t xml:space="preserve">nr </w:t>
      </w:r>
      <w:r w:rsidR="00ED5DAE" w:rsidRPr="00B17A54">
        <w:rPr>
          <w:rFonts w:cstheme="minorHAnsi"/>
          <w:b/>
        </w:rPr>
        <w:t>5</w:t>
      </w:r>
      <w:r w:rsidRPr="00B17A54">
        <w:rPr>
          <w:rFonts w:cstheme="minorHAnsi"/>
        </w:rPr>
        <w:t xml:space="preserve"> do Umowy</w:t>
      </w:r>
    </w:p>
    <w:p w14:paraId="7EB0CD39" w14:textId="77777777" w:rsidR="003E3B2A" w:rsidRPr="00B17A54" w:rsidRDefault="003E3B2A" w:rsidP="00275575">
      <w:pPr>
        <w:pStyle w:val="Akapitzlist"/>
        <w:ind w:left="0"/>
        <w:jc w:val="center"/>
        <w:rPr>
          <w:rFonts w:cstheme="minorHAnsi"/>
        </w:rPr>
      </w:pPr>
      <w:r w:rsidRPr="00B17A54">
        <w:rPr>
          <w:rFonts w:cstheme="minorHAnsi"/>
        </w:rPr>
        <w:t>Ochrona danych osobowych</w:t>
      </w:r>
    </w:p>
    <w:p w14:paraId="5FBE0123" w14:textId="77777777" w:rsidR="003E3B2A" w:rsidRPr="00B17A54" w:rsidRDefault="003E3B2A" w:rsidP="00275575">
      <w:pPr>
        <w:pStyle w:val="Akapitzlist"/>
        <w:ind w:left="0"/>
        <w:jc w:val="center"/>
        <w:rPr>
          <w:rFonts w:cstheme="minorHAnsi"/>
        </w:rPr>
      </w:pPr>
    </w:p>
    <w:p w14:paraId="173E7841" w14:textId="77777777" w:rsidR="00144C27" w:rsidRPr="00B17A54" w:rsidRDefault="00144C27" w:rsidP="001A257D">
      <w:pPr>
        <w:numPr>
          <w:ilvl w:val="0"/>
          <w:numId w:val="56"/>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W </w:t>
      </w:r>
      <w:r w:rsidRPr="001C7B59">
        <w:rPr>
          <w:rFonts w:ascii="Calibri" w:eastAsia="Times New Roman" w:hAnsi="Calibri" w:cs="Times New Roman"/>
          <w:szCs w:val="24"/>
          <w:lang w:eastAsia="pl-PL"/>
        </w:rPr>
        <w:t>celach określonych w art. 4 rozporządzenia ogólnego, na zasadach określonych w ustawie wdrożeniowej, rozporządzeniu ogólnym i rozporządzeniu EFS+ Instytucja Pośrednicząca FEWiM 2021-2027 i Beneficjent przetwarzają dane osobowe pozyskiwane bezpośrednio od osób, których dane dotyczą, z systemu teleinformatycznego, lub z rejestrów publicznych (nie dotyczy Beneficjenta), o których mowa w art. 92 ust. 2 ustawy wdrożeniowej.</w:t>
      </w:r>
    </w:p>
    <w:p w14:paraId="5298159A" w14:textId="450E6A21" w:rsidR="00144C27" w:rsidRPr="00B17A54" w:rsidRDefault="00144C27" w:rsidP="001A257D">
      <w:pPr>
        <w:numPr>
          <w:ilvl w:val="0"/>
          <w:numId w:val="57"/>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Zakres danych, o których mowa w </w:t>
      </w:r>
      <w:r w:rsidR="00B23A04" w:rsidRPr="00B23A04">
        <w:rPr>
          <w:rFonts w:ascii="Calibri" w:eastAsia="Times New Roman" w:hAnsi="Calibri" w:cs="Times New Roman"/>
          <w:b/>
          <w:szCs w:val="24"/>
          <w:lang w:eastAsia="pl-PL"/>
        </w:rPr>
        <w:t>pkt</w:t>
      </w:r>
      <w:r w:rsidRPr="00B17A54">
        <w:rPr>
          <w:rFonts w:ascii="Calibri" w:eastAsia="Times New Roman" w:hAnsi="Calibri" w:cs="Times New Roman"/>
          <w:b/>
          <w:szCs w:val="24"/>
          <w:lang w:eastAsia="pl-PL"/>
        </w:rPr>
        <w:t xml:space="preserve"> 1</w:t>
      </w:r>
      <w:r w:rsidRPr="00B17A54">
        <w:rPr>
          <w:rFonts w:ascii="Calibri" w:eastAsia="Times New Roman" w:hAnsi="Calibri" w:cs="Times New Roman"/>
          <w:szCs w:val="24"/>
          <w:lang w:eastAsia="pl-PL"/>
        </w:rPr>
        <w:t xml:space="preserve">, obejmuje: </w:t>
      </w:r>
    </w:p>
    <w:p w14:paraId="2F81936E" w14:textId="77777777" w:rsidR="00144C27" w:rsidRPr="00B17A54" w:rsidRDefault="00144C27" w:rsidP="001A257D">
      <w:pPr>
        <w:pStyle w:val="numerowanie12"/>
        <w:numPr>
          <w:ilvl w:val="0"/>
          <w:numId w:val="88"/>
        </w:numPr>
        <w:rPr>
          <w:rFonts w:ascii="Calibri" w:hAnsi="Calibri" w:cs="Calibri"/>
        </w:rPr>
      </w:pPr>
      <w:r w:rsidRPr="00B17A54">
        <w:rPr>
          <w:rFonts w:ascii="Calibri" w:hAnsi="Calibri" w:cs="Calibri"/>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1901BEAD" w14:textId="09B67E9B" w:rsidR="00144C27" w:rsidRPr="00B17A54" w:rsidRDefault="00144C27" w:rsidP="00144C27">
      <w:pPr>
        <w:numPr>
          <w:ilvl w:val="0"/>
          <w:numId w:val="8"/>
        </w:numPr>
        <w:rPr>
          <w:rFonts w:ascii="Calibri" w:eastAsia="Times New Roman" w:hAnsi="Calibri" w:cs="Calibri"/>
          <w:lang w:eastAsia="pl-PL"/>
        </w:rPr>
      </w:pPr>
      <w:r w:rsidRPr="00B17A54">
        <w:rPr>
          <w:rFonts w:ascii="Calibri" w:eastAsia="Times New Roman" w:hAnsi="Calibri" w:cs="Calibri"/>
          <w:lang w:eastAsia="pl-PL"/>
        </w:rPr>
        <w:t xml:space="preserve">dane związane z zakresem uczestnictwa osób fizycznych w Projekcie, niewymienione w </w:t>
      </w:r>
      <w:r w:rsidRPr="00B17A54">
        <w:rPr>
          <w:rFonts w:ascii="Calibri" w:eastAsia="Times New Roman" w:hAnsi="Calibri" w:cs="Calibri"/>
          <w:b/>
          <w:lang w:eastAsia="pl-PL"/>
        </w:rPr>
        <w:t>p</w:t>
      </w:r>
      <w:r w:rsidR="00B23A04">
        <w:rPr>
          <w:rFonts w:ascii="Calibri" w:eastAsia="Times New Roman" w:hAnsi="Calibri" w:cs="Calibri"/>
          <w:b/>
          <w:lang w:eastAsia="pl-PL"/>
        </w:rPr>
        <w:t>p</w:t>
      </w:r>
      <w:r w:rsidRPr="00B17A54">
        <w:rPr>
          <w:rFonts w:ascii="Calibri" w:eastAsia="Times New Roman" w:hAnsi="Calibri" w:cs="Calibri"/>
          <w:b/>
          <w:lang w:eastAsia="pl-PL"/>
        </w:rPr>
        <w:t>kt 1</w:t>
      </w:r>
      <w:r w:rsidRPr="00B17A54">
        <w:rPr>
          <w:rFonts w:ascii="Calibri" w:eastAsia="Times New Roman" w:hAnsi="Calibri" w:cs="Calibri"/>
          <w:lang w:eastAsia="pl-PL"/>
        </w:rPr>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72FCB2E9" w14:textId="3B2CFA77" w:rsidR="00144C27" w:rsidRPr="00B17A54" w:rsidRDefault="00144C27" w:rsidP="00144C27">
      <w:pPr>
        <w:numPr>
          <w:ilvl w:val="0"/>
          <w:numId w:val="8"/>
        </w:numPr>
        <w:rPr>
          <w:rFonts w:ascii="Calibri" w:eastAsia="Times New Roman" w:hAnsi="Calibri" w:cs="Calibri"/>
          <w:lang w:eastAsia="pl-PL"/>
        </w:rPr>
      </w:pPr>
      <w:r w:rsidRPr="00B17A54">
        <w:rPr>
          <w:rFonts w:ascii="Calibri" w:eastAsia="Times New Roman" w:hAnsi="Calibri" w:cs="Calibri"/>
          <w:lang w:eastAsia="pl-PL"/>
        </w:rPr>
        <w:t xml:space="preserve">dane osób fizycznych niewymienione w </w:t>
      </w:r>
      <w:r w:rsidRPr="00B17A54">
        <w:rPr>
          <w:rFonts w:ascii="Calibri" w:eastAsia="Times New Roman" w:hAnsi="Calibri" w:cs="Calibri"/>
          <w:b/>
          <w:lang w:eastAsia="pl-PL"/>
        </w:rPr>
        <w:t>p</w:t>
      </w:r>
      <w:r w:rsidR="00B23A04">
        <w:rPr>
          <w:rFonts w:ascii="Calibri" w:eastAsia="Times New Roman" w:hAnsi="Calibri" w:cs="Calibri"/>
          <w:b/>
          <w:lang w:eastAsia="pl-PL"/>
        </w:rPr>
        <w:t>p</w:t>
      </w:r>
      <w:r w:rsidRPr="00B17A54">
        <w:rPr>
          <w:rFonts w:ascii="Calibri" w:eastAsia="Times New Roman" w:hAnsi="Calibri" w:cs="Calibri"/>
          <w:b/>
          <w:lang w:eastAsia="pl-PL"/>
        </w:rPr>
        <w:t>kt 1</w:t>
      </w:r>
      <w:r w:rsidRPr="00B17A54">
        <w:rPr>
          <w:rFonts w:ascii="Calibri" w:eastAsia="Times New Roman" w:hAnsi="Calibri" w:cs="Calibri"/>
          <w:lang w:eastAsia="pl-PL"/>
        </w:rP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B17A54">
        <w:rPr>
          <w:rFonts w:ascii="Calibri" w:eastAsia="Times New Roman" w:hAnsi="Calibri" w:cs="Calibri"/>
          <w:i/>
          <w:iCs/>
          <w:lang w:eastAsia="pl-PL"/>
        </w:rPr>
        <w:t>ustawy z dnia 19 lipca 2019 r. o zapewnianiu dostępności osobom ze szczególnymi potrzebami</w:t>
      </w:r>
      <w:r w:rsidRPr="00B17A54">
        <w:rPr>
          <w:rFonts w:ascii="Calibri" w:eastAsia="Times New Roman" w:hAnsi="Calibri" w:cs="Calibri"/>
          <w:iCs/>
          <w:lang w:eastAsia="pl-PL"/>
        </w:rPr>
        <w:t>.</w:t>
      </w:r>
    </w:p>
    <w:p w14:paraId="63687A18" w14:textId="77777777" w:rsidR="00144C27" w:rsidRPr="00B17A54" w:rsidRDefault="00144C27" w:rsidP="00144C27">
      <w:pPr>
        <w:ind w:left="360"/>
        <w:rPr>
          <w:rFonts w:ascii="Calibri" w:eastAsia="Times New Roman" w:hAnsi="Calibri" w:cs="Calibri"/>
          <w:i/>
          <w:lang w:eastAsia="pl-PL"/>
        </w:rPr>
      </w:pPr>
      <w:r w:rsidRPr="00B17A54">
        <w:rPr>
          <w:rFonts w:ascii="Calibri" w:eastAsia="Times New Roman" w:hAnsi="Calibri" w:cs="Calibri"/>
          <w:lang w:eastAsia="pl-PL"/>
        </w:rPr>
        <w:t xml:space="preserve">Szczegółowy zakres danych na temat uczestników projektów współfinansowanych z EFS+ oraz podmiotów obejmowanych wsparciem gromadzonych w CST2021 zawiera załącznik nr 1 do </w:t>
      </w:r>
      <w:r w:rsidRPr="00B17A54">
        <w:rPr>
          <w:rFonts w:ascii="Calibri" w:eastAsia="Times New Roman" w:hAnsi="Calibri" w:cs="Calibri"/>
          <w:i/>
          <w:lang w:eastAsia="pl-PL"/>
        </w:rPr>
        <w:t xml:space="preserve">Wytycznych dotyczących monitorowania postępu rzeczowego realizacji programów na lata 2021-2027. </w:t>
      </w:r>
    </w:p>
    <w:p w14:paraId="3A20E8D3" w14:textId="5D5D1AC6" w:rsidR="00144C27" w:rsidRPr="00687554" w:rsidRDefault="00144C27" w:rsidP="001A257D">
      <w:pPr>
        <w:numPr>
          <w:ilvl w:val="0"/>
          <w:numId w:val="58"/>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W przypadku osób otrzymujących wsparcie z EFS+ i osób ubiegających się o wsparcie w ramach projektu finansowanego z EFS+, podmioty wskazane w </w:t>
      </w:r>
      <w:r w:rsidR="00B23A04">
        <w:rPr>
          <w:rFonts w:ascii="Calibri" w:eastAsia="Times New Roman" w:hAnsi="Calibri" w:cs="Times New Roman"/>
          <w:b/>
          <w:szCs w:val="24"/>
          <w:lang w:eastAsia="pl-PL"/>
        </w:rPr>
        <w:t>pkt</w:t>
      </w:r>
      <w:r w:rsidRPr="00B17A54">
        <w:rPr>
          <w:rFonts w:ascii="Calibri" w:eastAsia="Times New Roman" w:hAnsi="Calibri" w:cs="Times New Roman"/>
          <w:b/>
          <w:szCs w:val="24"/>
          <w:lang w:eastAsia="pl-PL"/>
        </w:rPr>
        <w:t xml:space="preserve"> 1</w:t>
      </w:r>
      <w:r w:rsidRPr="00B17A54">
        <w:rPr>
          <w:rFonts w:ascii="Calibri" w:eastAsia="Times New Roman" w:hAnsi="Calibri" w:cs="Times New Roman"/>
          <w:szCs w:val="24"/>
          <w:lang w:eastAsia="pl-PL"/>
        </w:rPr>
        <w:t xml:space="preserve"> mogą również przetwarzać dane dotyczące pochodzenia rasowego lub etnicznego lub zdrowia, o których </w:t>
      </w:r>
      <w:r w:rsidRPr="00687554">
        <w:rPr>
          <w:rFonts w:ascii="Calibri" w:eastAsia="Times New Roman" w:hAnsi="Calibri" w:cs="Times New Roman"/>
          <w:szCs w:val="24"/>
          <w:lang w:eastAsia="pl-PL"/>
        </w:rPr>
        <w:t>mowa w art. 9 RODO, oraz dane dotyczące dat zakończenia odbywania kary pozbawienia wolności przez osoby skazane, o których mowa w art. 10 RODO, odnoszące się do tych osób, w celach określonych w art. 4 rozporządzenia ogólnego. Osoby upoważnione do przetwarzania danych osobowych są zobowiązane do zachowania tajemnicy zawodowej.</w:t>
      </w:r>
    </w:p>
    <w:p w14:paraId="1B90B508" w14:textId="77777777" w:rsidR="00144C27" w:rsidRPr="00687554" w:rsidRDefault="00144C27" w:rsidP="001A257D">
      <w:pPr>
        <w:numPr>
          <w:ilvl w:val="0"/>
          <w:numId w:val="58"/>
        </w:numPr>
        <w:rPr>
          <w:rFonts w:ascii="Calibri" w:eastAsia="Times New Roman" w:hAnsi="Calibri" w:cs="Times New Roman"/>
          <w:szCs w:val="24"/>
          <w:lang w:eastAsia="pl-PL"/>
        </w:rPr>
      </w:pPr>
      <w:r w:rsidRPr="00687554">
        <w:rPr>
          <w:rFonts w:ascii="Calibri" w:eastAsia="Times New Roman" w:hAnsi="Calibri" w:cs="Times New Roman"/>
          <w:szCs w:val="24"/>
          <w:lang w:eastAsia="pl-PL"/>
        </w:rPr>
        <w:t xml:space="preserve">Instytucja Pośrednicząca FEWiM 2021-2027 i Beneficjent są administratorami w rozumieniu art. 4 pkt 7 RODO. Obowiązki administratora wypełniane są zgodnie z obowiązkami określonymi w RODO. </w:t>
      </w:r>
    </w:p>
    <w:p w14:paraId="197DA73C" w14:textId="657CDDB7" w:rsidR="00144C27" w:rsidRPr="00B17A54" w:rsidRDefault="00144C27" w:rsidP="001A257D">
      <w:pPr>
        <w:numPr>
          <w:ilvl w:val="0"/>
          <w:numId w:val="58"/>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Beneficjent zapewnia Instytucji Pośredniczącej FEWiM 2021-2027 dostęp do danych, które przetwarza zgodnie z </w:t>
      </w:r>
      <w:r w:rsidR="00B23A04">
        <w:rPr>
          <w:rFonts w:ascii="Calibri" w:eastAsia="Times New Roman" w:hAnsi="Calibri" w:cs="Times New Roman"/>
          <w:b/>
          <w:szCs w:val="24"/>
          <w:lang w:eastAsia="pl-PL"/>
        </w:rPr>
        <w:t>pkt</w:t>
      </w:r>
      <w:r w:rsidRPr="00B17A54">
        <w:rPr>
          <w:rFonts w:ascii="Calibri" w:eastAsia="Times New Roman" w:hAnsi="Calibri" w:cs="Times New Roman"/>
          <w:b/>
          <w:szCs w:val="24"/>
          <w:lang w:eastAsia="pl-PL"/>
        </w:rPr>
        <w:t xml:space="preserve"> 1</w:t>
      </w:r>
      <w:r w:rsidRPr="00B17A54">
        <w:rPr>
          <w:rFonts w:ascii="Calibri" w:eastAsia="Times New Roman" w:hAnsi="Calibri" w:cs="Times New Roman"/>
          <w:szCs w:val="24"/>
          <w:lang w:eastAsia="pl-PL"/>
        </w:rPr>
        <w:t xml:space="preserve"> w związku z realizacją Projektu oraz informacji gromadzonych przez </w:t>
      </w:r>
      <w:r w:rsidRPr="00B17A54">
        <w:rPr>
          <w:rFonts w:ascii="Calibri" w:eastAsia="Times New Roman" w:hAnsi="Calibri" w:cs="Times New Roman"/>
          <w:szCs w:val="24"/>
          <w:lang w:eastAsia="pl-PL"/>
        </w:rPr>
        <w:lastRenderedPageBreak/>
        <w:t xml:space="preserve">Beneficjenta w zakresie niezbędnym do realizacji zadań Instytucji Pośredniczącej FEWiM 2021-2027, o których </w:t>
      </w:r>
      <w:r w:rsidRPr="001C7B59">
        <w:rPr>
          <w:rFonts w:ascii="Calibri" w:eastAsia="Times New Roman" w:hAnsi="Calibri" w:cs="Times New Roman"/>
          <w:szCs w:val="24"/>
          <w:lang w:eastAsia="pl-PL"/>
        </w:rPr>
        <w:t>mowa w rozporządzeniu ogólnym i ustawie wdrożeniowej.</w:t>
      </w:r>
      <w:r w:rsidRPr="00B17A54">
        <w:rPr>
          <w:rFonts w:ascii="Calibri" w:eastAsia="Times New Roman" w:hAnsi="Calibri" w:cs="Times New Roman"/>
          <w:szCs w:val="24"/>
          <w:lang w:eastAsia="pl-PL"/>
        </w:rPr>
        <w:t xml:space="preserve"> </w:t>
      </w:r>
    </w:p>
    <w:p w14:paraId="04856C89" w14:textId="03287249" w:rsidR="00144C27" w:rsidRPr="00B17A54" w:rsidRDefault="00144C27" w:rsidP="001A257D">
      <w:pPr>
        <w:numPr>
          <w:ilvl w:val="0"/>
          <w:numId w:val="58"/>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Instytucja Pośrednicząca FEWiM 2021-2027 zapewnia Beneficjentowi dostęp do danych, które przetwarza zgodnie z </w:t>
      </w:r>
      <w:r w:rsidR="00B23A04">
        <w:rPr>
          <w:rFonts w:ascii="Calibri" w:eastAsia="Times New Roman" w:hAnsi="Calibri" w:cs="Times New Roman"/>
          <w:b/>
          <w:szCs w:val="24"/>
          <w:lang w:eastAsia="pl-PL"/>
        </w:rPr>
        <w:t>pkt</w:t>
      </w:r>
      <w:r w:rsidRPr="00B17A54">
        <w:rPr>
          <w:rFonts w:ascii="Calibri" w:eastAsia="Times New Roman" w:hAnsi="Calibri" w:cs="Times New Roman"/>
          <w:b/>
          <w:szCs w:val="24"/>
          <w:lang w:eastAsia="pl-PL"/>
        </w:rPr>
        <w:t xml:space="preserve"> 1</w:t>
      </w:r>
      <w:r w:rsidRPr="00B17A54">
        <w:rPr>
          <w:rFonts w:ascii="Calibri" w:eastAsia="Times New Roman" w:hAnsi="Calibri" w:cs="Times New Roman"/>
          <w:szCs w:val="24"/>
          <w:lang w:eastAsia="pl-PL"/>
        </w:rPr>
        <w:t xml:space="preserve"> w związku z realizacją Programu w zakresie niezbędnym do realizacji obowiązków Beneficjenta wynikających z Umowy.</w:t>
      </w:r>
    </w:p>
    <w:p w14:paraId="0DA17F0B" w14:textId="77777777" w:rsidR="00144C27" w:rsidRPr="00687554" w:rsidRDefault="00144C27" w:rsidP="001A257D">
      <w:pPr>
        <w:numPr>
          <w:ilvl w:val="0"/>
          <w:numId w:val="58"/>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 xml:space="preserve">Instytucja Pośrednicząca FEWiM 2021-2027 i Beneficjent zobowiązują się do przetwarzania udostępnionych danych osobowych zgodnie z prawem, w </w:t>
      </w:r>
      <w:r w:rsidRPr="00687554">
        <w:rPr>
          <w:rFonts w:ascii="Calibri" w:eastAsia="Times New Roman" w:hAnsi="Calibri" w:cs="Times New Roman"/>
          <w:szCs w:val="24"/>
          <w:lang w:eastAsia="pl-PL"/>
        </w:rPr>
        <w:t xml:space="preserve">tym z przepisami RODO, innymi przepisami Unii Europejskiej, przepisami prawa krajowego o ochronie danych osobowych oraz z Umową. </w:t>
      </w:r>
    </w:p>
    <w:p w14:paraId="0793701D" w14:textId="77777777" w:rsidR="00144C27" w:rsidRPr="00687554" w:rsidRDefault="00144C27" w:rsidP="001A257D">
      <w:pPr>
        <w:numPr>
          <w:ilvl w:val="0"/>
          <w:numId w:val="58"/>
        </w:numPr>
        <w:rPr>
          <w:rFonts w:ascii="Calibri" w:eastAsia="Times New Roman" w:hAnsi="Calibri" w:cs="Times New Roman"/>
          <w:szCs w:val="24"/>
          <w:lang w:eastAsia="pl-PL"/>
        </w:rPr>
      </w:pPr>
      <w:r w:rsidRPr="00687554">
        <w:rPr>
          <w:rFonts w:ascii="Calibri" w:eastAsia="Times New Roman" w:hAnsi="Calibri" w:cs="Times New Roman"/>
          <w:szCs w:val="24"/>
          <w:lang w:eastAsia="pl-PL"/>
        </w:rPr>
        <w:t xml:space="preserve">Na zasadach określonych w art. 89 ustawy wdrożeniowej dane przetwarzane zgodnie z </w:t>
      </w:r>
      <w:r w:rsidRPr="00687554">
        <w:rPr>
          <w:rFonts w:ascii="Calibri" w:eastAsia="Times New Roman" w:hAnsi="Calibri" w:cs="Times New Roman"/>
          <w:b/>
          <w:szCs w:val="24"/>
          <w:lang w:eastAsia="pl-PL"/>
        </w:rPr>
        <w:t>ust. 1</w:t>
      </w:r>
      <w:r w:rsidRPr="00687554">
        <w:rPr>
          <w:rFonts w:ascii="Calibri" w:eastAsia="Times New Roman" w:hAnsi="Calibri" w:cs="Times New Roman"/>
          <w:szCs w:val="24"/>
          <w:lang w:eastAsia="pl-PL"/>
        </w:rPr>
        <w:t xml:space="preserve"> mogą zostać udostępnione ministrowi właściwemu do spraw rozwoju regionalnego, ministrowi właściwemu do spraw finansów publicznych, Instytucji Zarządzającej FEWiM 2021-2027, Instytucji Audytowej, a także podmiotom, którym wymienione podmioty lub Instytucja Pośrednicząca FEWiM 2021-2027 powierzają realizację na podstawie odrębnej umowy, w zakresie niezbędnym do realizacji ich zadań wynikających z przepisów ustawy wdrożeniowej, przepisów odrębnych lub właściwych umów, porozumień lub decyzji. </w:t>
      </w:r>
    </w:p>
    <w:p w14:paraId="3E40B4F8" w14:textId="77777777" w:rsidR="00144C27" w:rsidRPr="00B17A54" w:rsidRDefault="00144C27" w:rsidP="001A257D">
      <w:pPr>
        <w:numPr>
          <w:ilvl w:val="0"/>
          <w:numId w:val="58"/>
        </w:numPr>
        <w:rPr>
          <w:rFonts w:ascii="Calibri" w:eastAsia="Times New Roman" w:hAnsi="Calibri" w:cs="Calibri"/>
          <w:lang w:eastAsia="pl-PL"/>
        </w:rPr>
      </w:pPr>
      <w:r w:rsidRPr="00687554">
        <w:rPr>
          <w:rFonts w:ascii="Calibri" w:eastAsia="Times New Roman" w:hAnsi="Calibri" w:cs="Times New Roman"/>
          <w:szCs w:val="24"/>
          <w:lang w:eastAsia="pl-PL"/>
        </w:rPr>
        <w:t xml:space="preserve">Dane osobowe mogą być gromadzone i przetwarzane w systemach teleinformatycznych, w tym CST2021. Dostęp do CST2021 jest nadawany przez Instytucję Pośredniczącą FEWiM 2021-2027 na zasadach określonych w </w:t>
      </w:r>
      <w:r w:rsidRPr="00687554">
        <w:rPr>
          <w:rFonts w:ascii="Calibri" w:eastAsia="Times New Roman" w:hAnsi="Calibri" w:cs="Times New Roman"/>
          <w:b/>
          <w:szCs w:val="24"/>
          <w:lang w:eastAsia="pl-PL"/>
        </w:rPr>
        <w:t xml:space="preserve">§ </w:t>
      </w:r>
      <w:r w:rsidR="00855E76" w:rsidRPr="00687554">
        <w:rPr>
          <w:rFonts w:ascii="Calibri" w:eastAsia="Times New Roman" w:hAnsi="Calibri" w:cs="Times New Roman"/>
          <w:b/>
          <w:szCs w:val="24"/>
          <w:lang w:eastAsia="pl-PL"/>
        </w:rPr>
        <w:t>20</w:t>
      </w:r>
      <w:r w:rsidRPr="00687554">
        <w:rPr>
          <w:rFonts w:ascii="Calibri" w:eastAsia="Times New Roman" w:hAnsi="Calibri" w:cs="Times New Roman"/>
          <w:b/>
          <w:szCs w:val="24"/>
          <w:lang w:eastAsia="pl-PL"/>
        </w:rPr>
        <w:t xml:space="preserve"> </w:t>
      </w:r>
      <w:r w:rsidRPr="00687554">
        <w:rPr>
          <w:rFonts w:ascii="Calibri" w:eastAsia="Times New Roman" w:hAnsi="Calibri" w:cs="Times New Roman"/>
          <w:szCs w:val="24"/>
          <w:lang w:eastAsia="pl-PL"/>
        </w:rPr>
        <w:t xml:space="preserve">Umowy. W odniesieniu do danych osobowych gromadzonych i przetwarzanych w CST2021 Beneficjent wypełnia obowiązki administratora w rozumieniu art. 4 pkt 7 RODO zgodnie z prawem, w tym z przepisami RODO, </w:t>
      </w:r>
      <w:r w:rsidRPr="00687554">
        <w:rPr>
          <w:rFonts w:ascii="Calibri" w:eastAsia="Times New Roman" w:hAnsi="Calibri" w:cs="Calibri"/>
          <w:lang w:eastAsia="pl-PL"/>
        </w:rPr>
        <w:t>oraz</w:t>
      </w:r>
      <w:r w:rsidRPr="00B17A54">
        <w:rPr>
          <w:rFonts w:ascii="Calibri" w:eastAsia="Times New Roman" w:hAnsi="Calibri" w:cs="Calibri"/>
          <w:lang w:eastAsia="pl-PL"/>
        </w:rPr>
        <w:t xml:space="preserve"> </w:t>
      </w:r>
      <w:r w:rsidRPr="00B17A54">
        <w:rPr>
          <w:rFonts w:ascii="Calibri" w:eastAsia="Times New Roman" w:hAnsi="Calibri" w:cs="Calibri"/>
          <w:i/>
          <w:lang w:eastAsia="pl-PL"/>
        </w:rPr>
        <w:t>Wytycznymi dotyczącymi warunków gromadzenia i przekazywania danych w postaci elektronicznej na lata 2021-2027</w:t>
      </w:r>
      <w:r w:rsidRPr="00B17A54">
        <w:rPr>
          <w:rFonts w:ascii="Calibri" w:eastAsia="Times New Roman" w:hAnsi="Calibri" w:cs="Times New Roman"/>
          <w:szCs w:val="24"/>
          <w:lang w:eastAsia="pl-PL"/>
        </w:rPr>
        <w:t>. W</w:t>
      </w:r>
      <w:r w:rsidRPr="00B17A54">
        <w:rPr>
          <w:rFonts w:ascii="Calibri" w:eastAsia="Times New Roman" w:hAnsi="Calibri" w:cs="Calibri"/>
          <w:lang w:eastAsia="pl-PL"/>
        </w:rPr>
        <w:t xml:space="preserve"> szczególności Beneficjent:</w:t>
      </w:r>
    </w:p>
    <w:p w14:paraId="536B5CEB" w14:textId="77777777" w:rsidR="00144C27" w:rsidRPr="00B17A54" w:rsidRDefault="00144C27" w:rsidP="001A257D">
      <w:pPr>
        <w:numPr>
          <w:ilvl w:val="0"/>
          <w:numId w:val="59"/>
        </w:numPr>
        <w:ind w:left="709" w:hanging="357"/>
        <w:rPr>
          <w:rFonts w:ascii="Calibri" w:eastAsia="Times New Roman" w:hAnsi="Calibri" w:cs="Calibri"/>
          <w:lang w:eastAsia="pl-PL"/>
        </w:rPr>
      </w:pPr>
      <w:r w:rsidRPr="00B17A54">
        <w:rPr>
          <w:rFonts w:ascii="Calibri" w:eastAsia="Times New Roman" w:hAnsi="Calibri" w:cs="Calibri"/>
          <w:lang w:eastAsia="pl-PL"/>
        </w:rPr>
        <w:t>stosuje odpowiednie zabezpieczenia organizacyjne i techniczne, w tym te zapewnione przez ministra właściwego ds. rozwoju regionalnego występującego w roli administratora danych – gestora systemu CST2021 odpowiedzialnego za administrowanie systemem,</w:t>
      </w:r>
    </w:p>
    <w:p w14:paraId="58D88081" w14:textId="77777777" w:rsidR="00144C27" w:rsidRPr="00B17A54" w:rsidRDefault="00144C27" w:rsidP="001A257D">
      <w:pPr>
        <w:numPr>
          <w:ilvl w:val="0"/>
          <w:numId w:val="59"/>
        </w:numPr>
        <w:ind w:left="709" w:hanging="357"/>
        <w:rPr>
          <w:rFonts w:ascii="Calibri" w:eastAsia="Times New Roman" w:hAnsi="Calibri" w:cs="Calibri"/>
          <w:lang w:eastAsia="pl-PL"/>
        </w:rPr>
      </w:pPr>
      <w:r w:rsidRPr="00B17A54">
        <w:rPr>
          <w:rFonts w:ascii="Calibri" w:eastAsia="Times New Roman" w:hAnsi="Calibri" w:cs="Calibri"/>
          <w:lang w:eastAsia="pl-PL"/>
        </w:rPr>
        <w:t>ustanawia system upoważnień do przetwarzania danych osobowych obejmujący swoim zakresem, jeżeli dotyczy, przetwarzanie danych osobowych w CST2021 w zakresie czynności przetwarzania, które realizuje,</w:t>
      </w:r>
    </w:p>
    <w:p w14:paraId="04C6CC9A" w14:textId="110E4FE8" w:rsidR="00144C27" w:rsidRPr="00B17A54" w:rsidRDefault="00144C27" w:rsidP="001A257D">
      <w:pPr>
        <w:numPr>
          <w:ilvl w:val="0"/>
          <w:numId w:val="59"/>
        </w:numPr>
        <w:ind w:left="709" w:hanging="357"/>
        <w:rPr>
          <w:rFonts w:ascii="Calibri" w:eastAsia="Times New Roman" w:hAnsi="Calibri" w:cs="Calibri"/>
          <w:lang w:eastAsia="pl-PL"/>
        </w:rPr>
      </w:pPr>
      <w:r w:rsidRPr="00B17A54">
        <w:rPr>
          <w:rFonts w:ascii="Calibri" w:eastAsia="Times New Roman" w:hAnsi="Calibri" w:cs="Calibri"/>
          <w:lang w:eastAsia="pl-PL"/>
        </w:rPr>
        <w:t xml:space="preserve">wypełnia obowiązek informacyjny wobec odpowiednich osób, informując o możliwym przetwarzaniu danych przez pozostałych administratorów wskazanych w </w:t>
      </w:r>
      <w:r w:rsidR="00B23A04">
        <w:rPr>
          <w:rFonts w:ascii="Calibri" w:eastAsia="Times New Roman" w:hAnsi="Calibri" w:cs="Calibri"/>
          <w:b/>
          <w:lang w:eastAsia="pl-PL"/>
        </w:rPr>
        <w:t>pkt</w:t>
      </w:r>
      <w:r w:rsidRPr="00B17A54">
        <w:rPr>
          <w:rFonts w:ascii="Calibri" w:eastAsia="Times New Roman" w:hAnsi="Calibri" w:cs="Calibri"/>
          <w:b/>
          <w:lang w:eastAsia="pl-PL"/>
        </w:rPr>
        <w:t xml:space="preserve"> 8</w:t>
      </w:r>
      <w:r w:rsidRPr="00B17A54">
        <w:rPr>
          <w:rFonts w:ascii="Calibri" w:eastAsia="Times New Roman" w:hAnsi="Calibri" w:cs="Calibri"/>
          <w:lang w:eastAsia="pl-PL"/>
        </w:rPr>
        <w:t>,</w:t>
      </w:r>
    </w:p>
    <w:p w14:paraId="59A3ED76" w14:textId="77777777" w:rsidR="00144C27" w:rsidRPr="00B17A54" w:rsidRDefault="00144C27" w:rsidP="001A257D">
      <w:pPr>
        <w:numPr>
          <w:ilvl w:val="0"/>
          <w:numId w:val="59"/>
        </w:numPr>
        <w:ind w:left="709" w:hanging="357"/>
        <w:rPr>
          <w:rFonts w:ascii="Calibri" w:eastAsia="Times New Roman" w:hAnsi="Calibri" w:cs="Calibri"/>
          <w:lang w:eastAsia="pl-PL"/>
        </w:rPr>
      </w:pPr>
      <w:r w:rsidRPr="00B17A54">
        <w:rPr>
          <w:rFonts w:ascii="Calibri" w:eastAsia="Times New Roman" w:hAnsi="Calibri" w:cs="Calibri"/>
          <w:lang w:eastAsia="pl-PL"/>
        </w:rPr>
        <w:t>prowadzi rejestr czynności przetwarzania danych.</w:t>
      </w:r>
    </w:p>
    <w:p w14:paraId="00D9A695" w14:textId="29FAA14F" w:rsidR="00144C27" w:rsidRPr="00687554" w:rsidRDefault="00144C27" w:rsidP="001A257D">
      <w:pPr>
        <w:numPr>
          <w:ilvl w:val="0"/>
          <w:numId w:val="60"/>
        </w:numPr>
        <w:rPr>
          <w:rFonts w:ascii="Calibri" w:eastAsia="Times New Roman" w:hAnsi="Calibri" w:cs="Times New Roman"/>
          <w:lang w:eastAsia="pl-PL"/>
        </w:rPr>
      </w:pPr>
      <w:r w:rsidRPr="00B17A54">
        <w:rPr>
          <w:rFonts w:ascii="Calibri" w:eastAsia="Times New Roman" w:hAnsi="Calibri" w:cs="Calibri"/>
          <w:lang w:eastAsia="pl-PL"/>
        </w:rPr>
        <w:t xml:space="preserve">Instytucja Pośrednicząca FEWiM 2021-2027 jako administrator, w celu wypełnienia obowiązku informacyjnego zgodnie z art. </w:t>
      </w:r>
      <w:r w:rsidRPr="00687554">
        <w:rPr>
          <w:rFonts w:ascii="Calibri" w:eastAsia="Times New Roman" w:hAnsi="Calibri" w:cs="Calibri"/>
          <w:lang w:eastAsia="pl-PL"/>
        </w:rPr>
        <w:t>13</w:t>
      </w:r>
      <w:r w:rsidRPr="00687554">
        <w:rPr>
          <w:rFonts w:ascii="Calibri" w:eastAsia="Times New Roman" w:hAnsi="Calibri" w:cs="Calibri"/>
          <w:b/>
          <w:lang w:eastAsia="pl-PL"/>
        </w:rPr>
        <w:t xml:space="preserve"> </w:t>
      </w:r>
      <w:r w:rsidRPr="00687554">
        <w:rPr>
          <w:rFonts w:ascii="Calibri" w:eastAsia="Times New Roman" w:hAnsi="Calibri" w:cs="Calibri"/>
          <w:lang w:eastAsia="pl-PL"/>
        </w:rPr>
        <w:t xml:space="preserve">i art. 14 RODO, przekazuje Beneficjentowi klauzulę informacyjną, zgodnie ze wzorem określonym w </w:t>
      </w:r>
      <w:r w:rsidR="00B23A04" w:rsidRPr="00687554">
        <w:rPr>
          <w:rFonts w:ascii="Calibri" w:eastAsia="Times New Roman" w:hAnsi="Calibri" w:cs="Calibri"/>
          <w:b/>
          <w:lang w:eastAsia="pl-PL"/>
        </w:rPr>
        <w:t>pkt</w:t>
      </w:r>
      <w:r w:rsidRPr="00687554">
        <w:rPr>
          <w:rFonts w:ascii="Calibri" w:eastAsia="Times New Roman" w:hAnsi="Calibri" w:cs="Calibri"/>
          <w:b/>
          <w:lang w:eastAsia="pl-PL"/>
        </w:rPr>
        <w:t xml:space="preserve"> 13</w:t>
      </w:r>
      <w:r w:rsidRPr="00687554">
        <w:rPr>
          <w:rFonts w:ascii="Calibri" w:eastAsia="Times New Roman" w:hAnsi="Calibri" w:cs="Calibri"/>
          <w:lang w:eastAsia="pl-PL"/>
        </w:rPr>
        <w:t xml:space="preserve">. </w:t>
      </w:r>
    </w:p>
    <w:p w14:paraId="38D84605" w14:textId="69037622" w:rsidR="00144C27" w:rsidRPr="00687554" w:rsidRDefault="00144C27" w:rsidP="001A257D">
      <w:pPr>
        <w:numPr>
          <w:ilvl w:val="0"/>
          <w:numId w:val="60"/>
        </w:numPr>
        <w:rPr>
          <w:rFonts w:ascii="Calibri" w:eastAsia="Times New Roman" w:hAnsi="Calibri" w:cs="Times New Roman"/>
          <w:szCs w:val="24"/>
          <w:lang w:eastAsia="pl-PL"/>
        </w:rPr>
      </w:pPr>
      <w:r w:rsidRPr="00687554">
        <w:rPr>
          <w:rFonts w:ascii="Calibri" w:eastAsia="Times New Roman" w:hAnsi="Calibri" w:cs="Calibri"/>
          <w:szCs w:val="24"/>
          <w:lang w:eastAsia="pl-PL"/>
        </w:rPr>
        <w:t xml:space="preserve">Beneficjent zobowiązuje się do wykonywania wobec osób, których dane osobowe będą przetwarzane w ramach realizacji Projektu, w tym uczestników Projektu, i których dane zostały udostępnione Instytucji </w:t>
      </w:r>
      <w:r w:rsidRPr="00687554">
        <w:rPr>
          <w:rFonts w:ascii="Calibri" w:eastAsia="Times New Roman" w:hAnsi="Calibri" w:cs="Times New Roman"/>
          <w:szCs w:val="24"/>
          <w:lang w:eastAsia="pl-PL"/>
        </w:rPr>
        <w:t>Pośrednicz</w:t>
      </w:r>
      <w:r w:rsidRPr="00687554">
        <w:rPr>
          <w:rFonts w:ascii="Calibri" w:eastAsia="Times New Roman" w:hAnsi="Calibri" w:cs="Calibri"/>
          <w:szCs w:val="24"/>
          <w:lang w:eastAsia="pl-PL"/>
        </w:rPr>
        <w:t xml:space="preserve">ącej FEWiM 2021-2027 obowiązku informacyjnego, zgodnie z wymogami określonymi w art. 13 i art. 14 RODO, w tym w szczególności poprzez przekazanie klauzuli informacyjnej na piśmie lub w inny sposób umożliwiający wykazanie jej skutecznego dostarczenia zgodnie ze wzorem określonym w </w:t>
      </w:r>
      <w:r w:rsidR="00B23A04" w:rsidRPr="00687554">
        <w:rPr>
          <w:rFonts w:ascii="Calibri" w:eastAsia="Times New Roman" w:hAnsi="Calibri" w:cs="Calibri"/>
          <w:b/>
          <w:szCs w:val="24"/>
          <w:lang w:eastAsia="pl-PL"/>
        </w:rPr>
        <w:t>pkt</w:t>
      </w:r>
      <w:r w:rsidRPr="00687554">
        <w:rPr>
          <w:rFonts w:ascii="Calibri" w:eastAsia="Times New Roman" w:hAnsi="Calibri" w:cs="Calibri"/>
          <w:b/>
          <w:szCs w:val="24"/>
          <w:lang w:eastAsia="pl-PL"/>
        </w:rPr>
        <w:t xml:space="preserve"> 14. </w:t>
      </w:r>
      <w:r w:rsidRPr="00687554">
        <w:rPr>
          <w:rFonts w:ascii="Calibri" w:eastAsia="Times New Roman" w:hAnsi="Calibri" w:cs="Calibri"/>
          <w:szCs w:val="24"/>
          <w:lang w:eastAsia="pl-PL"/>
        </w:rPr>
        <w:t>Jednocześnie:</w:t>
      </w:r>
    </w:p>
    <w:p w14:paraId="5C0307E1" w14:textId="77777777" w:rsidR="00144C27" w:rsidRPr="00687554" w:rsidRDefault="00144C27" w:rsidP="001A257D">
      <w:pPr>
        <w:pStyle w:val="numerowanie12"/>
        <w:numPr>
          <w:ilvl w:val="0"/>
          <w:numId w:val="89"/>
        </w:numPr>
        <w:rPr>
          <w:rFonts w:ascii="Calibri" w:hAnsi="Calibri" w:cs="Times New Roman"/>
        </w:rPr>
      </w:pPr>
      <w:r w:rsidRPr="00687554">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RODO; </w:t>
      </w:r>
    </w:p>
    <w:p w14:paraId="7B5234C7" w14:textId="77777777" w:rsidR="00144C27" w:rsidRPr="00B17A54" w:rsidRDefault="00144C27" w:rsidP="00144C27">
      <w:pPr>
        <w:numPr>
          <w:ilvl w:val="0"/>
          <w:numId w:val="8"/>
        </w:numPr>
        <w:rPr>
          <w:rFonts w:ascii="Calibri" w:eastAsia="Times New Roman" w:hAnsi="Calibri" w:cs="Times New Roman"/>
          <w:lang w:eastAsia="pl-PL"/>
        </w:rPr>
      </w:pPr>
      <w:r w:rsidRPr="00B17A54">
        <w:rPr>
          <w:rFonts w:ascii="Calibri" w:eastAsia="Times New Roman" w:hAnsi="Calibri" w:cs="Calibri"/>
          <w:lang w:eastAsia="pl-PL"/>
        </w:rPr>
        <w:lastRenderedPageBreak/>
        <w:t xml:space="preserve">Beneficjent przechowuje dowody przekazania klauzuli informacyjnej w swojej siedzibie lub innym miejscu, w którym są zlokalizowane dokumenty związane z Projektem. </w:t>
      </w:r>
    </w:p>
    <w:p w14:paraId="1BBFA1AB" w14:textId="77777777" w:rsidR="00144C27" w:rsidRPr="00B17A54" w:rsidRDefault="00144C27" w:rsidP="001A257D">
      <w:pPr>
        <w:numPr>
          <w:ilvl w:val="0"/>
          <w:numId w:val="60"/>
        </w:numPr>
        <w:ind w:left="357" w:hanging="357"/>
        <w:rPr>
          <w:rFonts w:ascii="Calibri" w:eastAsia="Times New Roman" w:hAnsi="Calibri" w:cs="Times New Roman"/>
          <w:szCs w:val="24"/>
          <w:lang w:eastAsia="pl-PL"/>
        </w:rPr>
      </w:pPr>
      <w:r w:rsidRPr="00B17A54">
        <w:rPr>
          <w:rFonts w:ascii="Calibri" w:eastAsia="Times New Roman" w:hAnsi="Calibri" w:cs="Times New Roman"/>
          <w:szCs w:val="24"/>
          <w:lang w:eastAsia="pl-PL"/>
        </w:rPr>
        <w:t>Zgodnie z art. 32-</w:t>
      </w:r>
      <w:r w:rsidRPr="00BE6C3D">
        <w:rPr>
          <w:rFonts w:ascii="Calibri" w:eastAsia="Times New Roman" w:hAnsi="Calibri" w:cs="Times New Roman"/>
          <w:szCs w:val="24"/>
          <w:lang w:eastAsia="pl-PL"/>
        </w:rPr>
        <w:t>36 RODO Beneficjent jako administrator w rozumieniu art. 4 pkt 7 RODO odpowiada za bezpieczeństwo</w:t>
      </w:r>
      <w:r w:rsidRPr="00B17A54">
        <w:rPr>
          <w:rFonts w:ascii="Calibri" w:eastAsia="Times New Roman" w:hAnsi="Calibri" w:cs="Times New Roman"/>
          <w:szCs w:val="24"/>
          <w:lang w:eastAsia="pl-PL"/>
        </w:rPr>
        <w:t xml:space="preserve">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21A9DBD7" w14:textId="54C7626D" w:rsidR="00144C27" w:rsidRPr="00B17A54" w:rsidRDefault="00144C27" w:rsidP="001A257D">
      <w:pPr>
        <w:numPr>
          <w:ilvl w:val="0"/>
          <w:numId w:val="60"/>
        </w:numPr>
        <w:rPr>
          <w:rFonts w:ascii="Calibri" w:eastAsia="Times New Roman" w:hAnsi="Calibri" w:cs="Times New Roman"/>
          <w:szCs w:val="24"/>
          <w:lang w:eastAsia="pl-PL"/>
        </w:rPr>
      </w:pPr>
      <w:r w:rsidRPr="00B17A54">
        <w:rPr>
          <w:rFonts w:ascii="Calibri" w:eastAsia="Times New Roman" w:hAnsi="Calibri" w:cs="Times New Roman"/>
          <w:szCs w:val="24"/>
          <w:lang w:eastAsia="pl-PL"/>
        </w:rPr>
        <w:t>Wzór klauzuli informacyjnej dla Beneficjenta dotyczącej przetwarzania danych osobowych:</w:t>
      </w:r>
    </w:p>
    <w:p w14:paraId="3651E687" w14:textId="77777777" w:rsidR="00C5166F" w:rsidRDefault="00C5166F" w:rsidP="00C5166F">
      <w:pPr>
        <w:jc w:val="center"/>
        <w:rPr>
          <w:rFonts w:ascii="Calibri" w:eastAsia="Times New Roman" w:hAnsi="Calibri" w:cs="Calibri"/>
          <w:b/>
          <w:szCs w:val="24"/>
          <w:lang w:eastAsia="pl-PL"/>
        </w:rPr>
      </w:pPr>
    </w:p>
    <w:p w14:paraId="0C637BDC" w14:textId="23F2D7EA" w:rsidR="00144C27" w:rsidRPr="00B17A54" w:rsidRDefault="00144C27" w:rsidP="00C5166F">
      <w:pPr>
        <w:jc w:val="center"/>
        <w:rPr>
          <w:rFonts w:ascii="Calibri" w:eastAsia="Times New Roman" w:hAnsi="Calibri" w:cs="Calibri"/>
          <w:b/>
          <w:szCs w:val="24"/>
          <w:lang w:eastAsia="pl-PL"/>
        </w:rPr>
      </w:pPr>
      <w:r w:rsidRPr="00B17A54">
        <w:rPr>
          <w:rFonts w:ascii="Calibri" w:eastAsia="Times New Roman" w:hAnsi="Calibri" w:cs="Calibri"/>
          <w:b/>
          <w:szCs w:val="24"/>
          <w:lang w:eastAsia="pl-PL"/>
        </w:rPr>
        <w:t>Klauzula informacyjna dla Beneficjenta</w:t>
      </w:r>
      <w:r w:rsidRPr="00B17A54">
        <w:rPr>
          <w:rFonts w:ascii="Calibri" w:eastAsia="Times New Roman" w:hAnsi="Calibri" w:cs="Calibri"/>
          <w:b/>
          <w:szCs w:val="24"/>
          <w:lang w:eastAsia="pl-PL"/>
        </w:rPr>
        <w:br/>
        <w:t>dotycząca przetwarzania danych osobowych</w:t>
      </w:r>
    </w:p>
    <w:p w14:paraId="5F93559A" w14:textId="77777777" w:rsidR="00144C27" w:rsidRPr="00B17A54" w:rsidRDefault="00144C27" w:rsidP="00144C27">
      <w:pPr>
        <w:spacing w:before="120"/>
        <w:ind w:left="284" w:right="284"/>
        <w:rPr>
          <w:rFonts w:ascii="Calibri" w:eastAsia="Calibri" w:hAnsi="Calibri" w:cs="Times New Roman"/>
        </w:rPr>
      </w:pPr>
      <w:r w:rsidRPr="00B17A54">
        <w:rPr>
          <w:rFonts w:ascii="Calibri" w:eastAsia="Calibri" w:hAnsi="Calibri" w:cs="Times New Roman"/>
        </w:rPr>
        <w:t xml:space="preserve">W związku z Państwa przystąpieniem do Projektu pn. ……………………………………… (nr Projektu </w:t>
      </w:r>
      <w:r w:rsidRPr="00B17A54">
        <w:rPr>
          <w:rFonts w:ascii="Calibri" w:eastAsia="Calibri" w:hAnsi="Calibri" w:cs="Times New Roman"/>
          <w:b/>
        </w:rPr>
        <w:t>FEWM.07……-IP.01-………./…</w:t>
      </w:r>
      <w:r w:rsidRPr="00B17A54">
        <w:rPr>
          <w:rFonts w:ascii="Calibri" w:eastAsia="Calibri" w:hAnsi="Calibri" w:cs="Times New Roman"/>
        </w:rPr>
        <w:t xml:space="preserve">)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3247D501"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Administratorem Państwa danych osobowych przetwarzanych w związku z realizacją ww. Projektu jest Wojewódzki Urząd Pracy w Olsztynie, ul. Głowackiego 28, 10-448 Olsztyn, będący Instytucją Pośredniczącą programu regionalnego Fundusze Europejskie dla Warmii i Mazur 2021-2027 (dalej: Instytucja Pośrednicząca FEWiM 2021-2027).</w:t>
      </w:r>
    </w:p>
    <w:p w14:paraId="08C35BF6"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Instytucja Pośrednicząca FEWiM 2021-2027 powołała Inspektora Ochrony Danych, z którym kontakt jest możliwy pod adresem e-mail: </w:t>
      </w:r>
      <w:hyperlink r:id="rId11" w:history="1">
        <w:r w:rsidRPr="00B17A54">
          <w:rPr>
            <w:rFonts w:ascii="Calibri" w:eastAsia="Times New Roman" w:hAnsi="Calibri" w:cs="Calibri"/>
            <w:szCs w:val="24"/>
            <w:lang w:eastAsia="pl-PL"/>
          </w:rPr>
          <w:t>ochrona</w:t>
        </w:r>
      </w:hyperlink>
      <w:r w:rsidRPr="00B17A54">
        <w:rPr>
          <w:rFonts w:ascii="Calibri" w:eastAsia="Times New Roman" w:hAnsi="Calibri" w:cs="Calibri"/>
          <w:szCs w:val="24"/>
          <w:lang w:eastAsia="pl-PL"/>
        </w:rPr>
        <w:t>danych@up.gov.pl.</w:t>
      </w:r>
    </w:p>
    <w:p w14:paraId="49ABA29D"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osobowe przetwarzane są na podstawie art. 6 </w:t>
      </w:r>
      <w:r w:rsidRPr="008855E3">
        <w:rPr>
          <w:rFonts w:ascii="Calibri" w:eastAsia="Times New Roman" w:hAnsi="Calibri" w:cs="Calibri"/>
          <w:szCs w:val="24"/>
          <w:lang w:eastAsia="pl-PL"/>
        </w:rPr>
        <w:t>ust. 1 lit. c RODO.</w:t>
      </w:r>
      <w:r w:rsidRPr="008855E3">
        <w:rPr>
          <w:rFonts w:ascii="Calibri" w:eastAsia="Times New Roman" w:hAnsi="Calibri" w:cs="Calibri"/>
          <w:color w:val="FF0000"/>
          <w:szCs w:val="24"/>
          <w:lang w:eastAsia="pl-PL"/>
        </w:rPr>
        <w:t xml:space="preserve"> </w:t>
      </w:r>
      <w:r w:rsidRPr="008855E3">
        <w:rPr>
          <w:rFonts w:ascii="Calibri" w:eastAsia="Times New Roman" w:hAnsi="Calibri" w:cs="Calibri"/>
          <w:szCs w:val="24"/>
          <w:lang w:eastAsia="pl-PL"/>
        </w:rPr>
        <w:t>Oznacza</w:t>
      </w:r>
      <w:r w:rsidRPr="00B17A54">
        <w:rPr>
          <w:rFonts w:ascii="Calibri" w:eastAsia="Times New Roman" w:hAnsi="Calibri" w:cs="Calibri"/>
          <w:szCs w:val="24"/>
          <w:lang w:eastAsia="pl-PL"/>
        </w:rPr>
        <w:t xml:space="preserve"> to, że Państwa dane osobowe są niezbędne do wypełnienia przez Instytucję Pośredniczącą FEWiM 2021-2027 obowiązków prawnych ciążących na niej w związku z realizacją programu regionalnego Fundusze Europejskie dla Warmii i Mazur 2021-2027 (dalej: FEWiM). Wspomniane obowiązki prawne ciążące na Instytucji Pośredniczącej FEWiM 2021-2027 w związku z realizacją FEWiM określone zostały przepisami m.in. w niżej wymienionych aktach prawnych:</w:t>
      </w:r>
    </w:p>
    <w:p w14:paraId="588A4E5B" w14:textId="77777777" w:rsidR="00144C27" w:rsidRPr="00B17A54" w:rsidRDefault="00144C27" w:rsidP="000B5403">
      <w:pPr>
        <w:numPr>
          <w:ilvl w:val="0"/>
          <w:numId w:val="99"/>
        </w:numPr>
        <w:ind w:left="851" w:right="283" w:hanging="284"/>
        <w:rPr>
          <w:rFonts w:ascii="Calibri" w:eastAsia="Times New Roman" w:hAnsi="Calibri" w:cs="Calibri"/>
          <w:lang w:eastAsia="pl-PL"/>
        </w:rPr>
      </w:pPr>
      <w:r w:rsidRPr="00B17A54">
        <w:rPr>
          <w:rFonts w:ascii="Calibri" w:eastAsia="Times New Roman" w:hAnsi="Calibri" w:cs="Calibri"/>
          <w:i/>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B17A54">
        <w:rPr>
          <w:rFonts w:ascii="Calibri" w:eastAsia="Times New Roman" w:hAnsi="Calibri" w:cs="Calibri"/>
          <w:lang w:eastAsia="pl-PL"/>
        </w:rPr>
        <w:t>,</w:t>
      </w:r>
    </w:p>
    <w:p w14:paraId="4CECD36C" w14:textId="77777777" w:rsidR="00144C27" w:rsidRPr="00B17A54" w:rsidRDefault="00144C27" w:rsidP="000B5403">
      <w:pPr>
        <w:numPr>
          <w:ilvl w:val="0"/>
          <w:numId w:val="99"/>
        </w:numPr>
        <w:ind w:left="851" w:right="283" w:hanging="284"/>
        <w:rPr>
          <w:rFonts w:ascii="Calibri" w:eastAsia="Times New Roman" w:hAnsi="Calibri" w:cs="Calibri"/>
          <w:lang w:eastAsia="pl-PL"/>
        </w:rPr>
      </w:pPr>
      <w:r w:rsidRPr="00B17A54">
        <w:rPr>
          <w:rFonts w:ascii="Calibri" w:eastAsia="Times New Roman" w:hAnsi="Calibri" w:cs="Calibri"/>
          <w:i/>
          <w:lang w:eastAsia="pl-PL"/>
        </w:rPr>
        <w:t>Rozporządzenie Parlamentu Europejskiego i Rady (UE) 2021/1057 z dnia 24 czerwca 2021 r. ustanawiające Europejski Fundusz Społeczny Plus (EFS+) oraz uchylające rozporządzenie (UE) nr 1296/2013</w:t>
      </w:r>
      <w:r w:rsidRPr="00B17A54">
        <w:rPr>
          <w:rFonts w:ascii="Calibri" w:eastAsia="Times New Roman" w:hAnsi="Calibri" w:cs="Calibri"/>
          <w:lang w:eastAsia="pl-PL"/>
        </w:rPr>
        <w:t>,</w:t>
      </w:r>
    </w:p>
    <w:p w14:paraId="3477B253" w14:textId="77777777" w:rsidR="00144C27" w:rsidRPr="00AB0D8D" w:rsidRDefault="00144C27" w:rsidP="000B5403">
      <w:pPr>
        <w:numPr>
          <w:ilvl w:val="0"/>
          <w:numId w:val="99"/>
        </w:numPr>
        <w:ind w:left="851" w:right="283" w:hanging="284"/>
        <w:rPr>
          <w:rFonts w:ascii="Calibri" w:eastAsia="Times New Roman" w:hAnsi="Calibri" w:cs="Calibri"/>
          <w:lang w:eastAsia="pl-PL"/>
        </w:rPr>
      </w:pPr>
      <w:r w:rsidRPr="00B17A54">
        <w:rPr>
          <w:rFonts w:ascii="Calibri" w:eastAsia="Times New Roman" w:hAnsi="Calibri" w:cs="Calibri"/>
          <w:i/>
          <w:lang w:eastAsia="pl-PL"/>
        </w:rPr>
        <w:t>Ustawa z dnia 28 kwietnia 2022 r. o zasadach realizacji zadań finansowanych ze środków europejskich w perspektywie finansowej 2021-2027</w:t>
      </w:r>
      <w:r w:rsidRPr="00B17A54">
        <w:rPr>
          <w:rFonts w:ascii="Calibri" w:eastAsia="Times New Roman" w:hAnsi="Calibri" w:cs="Calibri"/>
          <w:lang w:eastAsia="pl-PL"/>
        </w:rPr>
        <w:t xml:space="preserve"> (</w:t>
      </w:r>
      <w:r w:rsidRPr="00AB0D8D">
        <w:rPr>
          <w:rFonts w:ascii="Calibri" w:eastAsia="Times New Roman" w:hAnsi="Calibri" w:cs="Calibri"/>
          <w:lang w:eastAsia="pl-PL"/>
        </w:rPr>
        <w:t>dalej: ustawa wdrożeniowa).</w:t>
      </w:r>
    </w:p>
    <w:p w14:paraId="6F00D6B1"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lang w:eastAsia="pl-PL"/>
        </w:rPr>
      </w:pPr>
      <w:r w:rsidRPr="00B17A54">
        <w:rPr>
          <w:rFonts w:ascii="Calibri" w:eastAsia="Times New Roman" w:hAnsi="Calibri" w:cs="Calibri"/>
          <w:lang w:eastAsia="pl-PL"/>
        </w:rPr>
        <w:t xml:space="preserve">Państwa dane osobowe będą przetwarzane wyłącznie w celu wykonania przez Instytucję </w:t>
      </w:r>
      <w:r w:rsidRPr="00B17A54">
        <w:rPr>
          <w:rFonts w:ascii="Calibri" w:eastAsia="Times New Roman" w:hAnsi="Calibri" w:cs="Calibri"/>
          <w:szCs w:val="24"/>
          <w:lang w:eastAsia="pl-PL"/>
        </w:rPr>
        <w:t>Pośredniczą</w:t>
      </w:r>
      <w:r w:rsidRPr="00B17A54">
        <w:rPr>
          <w:rFonts w:ascii="Calibri" w:eastAsia="Times New Roman" w:hAnsi="Calibri" w:cs="Calibri"/>
          <w:lang w:eastAsia="pl-PL"/>
        </w:rPr>
        <w:t xml:space="preserve">cą FEWiM 2021-2027 określonych prawem obowiązków w związku z realizacją ww. Projektu w szczególności w celu potwierdzenia kwalifikowalności wydatków (w tym </w:t>
      </w:r>
      <w:r w:rsidRPr="00B17A54">
        <w:rPr>
          <w:rFonts w:ascii="Calibri" w:eastAsia="Times New Roman" w:hAnsi="Calibri" w:cs="Calibri"/>
          <w:lang w:eastAsia="pl-PL"/>
        </w:rPr>
        <w:lastRenderedPageBreak/>
        <w:t>uczestników), udzielenia wsparcia, zarządzania, monitoringu, sprawozdawczości, ewaluacji, kontroli i audytu oraz działań informacyjno-promocyjnych w ramach FEWiM.</w:t>
      </w:r>
    </w:p>
    <w:p w14:paraId="0E393B84"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osobowe zgodnie z obowiązującymi przepisami prawa są udostępniane uprawnionym podmiotom i instytucjom, w tym wskazanym w </w:t>
      </w:r>
      <w:r w:rsidRPr="00A40F27">
        <w:rPr>
          <w:rFonts w:ascii="Calibri" w:eastAsia="Times New Roman" w:hAnsi="Calibri" w:cs="Calibri"/>
          <w:szCs w:val="24"/>
          <w:lang w:eastAsia="pl-PL"/>
        </w:rPr>
        <w:t xml:space="preserve">art. 89 </w:t>
      </w:r>
      <w:r w:rsidRPr="00A40F27">
        <w:rPr>
          <w:rFonts w:ascii="Calibri" w:eastAsia="Times New Roman" w:hAnsi="Calibri" w:cs="Times New Roman"/>
          <w:szCs w:val="24"/>
          <w:lang w:eastAsia="pl-PL"/>
        </w:rPr>
        <w:t>ustawy wdrożeniowej,</w:t>
      </w:r>
      <w:r w:rsidRPr="00B17A54">
        <w:rPr>
          <w:rFonts w:ascii="Calibri" w:eastAsia="Times New Roman" w:hAnsi="Calibri" w:cs="Times New Roman"/>
          <w:i/>
          <w:szCs w:val="24"/>
          <w:lang w:eastAsia="pl-PL"/>
        </w:rPr>
        <w:t xml:space="preserve"> </w:t>
      </w:r>
      <w:r w:rsidRPr="00B17A54">
        <w:rPr>
          <w:rFonts w:ascii="Calibri" w:eastAsia="Times New Roman" w:hAnsi="Calibri" w:cs="Calibri"/>
          <w:szCs w:val="24"/>
          <w:lang w:eastAsia="pl-PL"/>
        </w:rPr>
        <w:t>w szczególności:</w:t>
      </w:r>
    </w:p>
    <w:p w14:paraId="44ACEA21" w14:textId="77777777" w:rsidR="00144C27" w:rsidRPr="00B17A54" w:rsidRDefault="00144C27" w:rsidP="003F4FC2">
      <w:pPr>
        <w:numPr>
          <w:ilvl w:val="0"/>
          <w:numId w:val="101"/>
        </w:numPr>
        <w:tabs>
          <w:tab w:val="clear" w:pos="720"/>
          <w:tab w:val="num" w:pos="993"/>
        </w:tabs>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Ministrowi właściwemu ds. rozwoju regionalnego – Ministrowi Funduszy i Polityki Regionalnej, ul. Wspólna 2/4, 00-926 Warszawa,</w:t>
      </w:r>
    </w:p>
    <w:p w14:paraId="389ED027" w14:textId="77777777" w:rsidR="00144C27" w:rsidRPr="00B17A54" w:rsidRDefault="00144C27" w:rsidP="003F4FC2">
      <w:pPr>
        <w:numPr>
          <w:ilvl w:val="0"/>
          <w:numId w:val="101"/>
        </w:numPr>
        <w:tabs>
          <w:tab w:val="clear" w:pos="720"/>
          <w:tab w:val="num" w:pos="993"/>
        </w:tabs>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Ministrowi właściwemu ds. finansów publicznych – Ministrowi Finansów, ul. Świętokrzyska 12, 00-916 Warszawa,</w:t>
      </w:r>
    </w:p>
    <w:p w14:paraId="3FA42BAE" w14:textId="3D6E557F" w:rsidR="00144C27" w:rsidRDefault="00144C27" w:rsidP="003F4FC2">
      <w:pPr>
        <w:numPr>
          <w:ilvl w:val="0"/>
          <w:numId w:val="101"/>
        </w:numPr>
        <w:tabs>
          <w:tab w:val="clear" w:pos="720"/>
          <w:tab w:val="num" w:pos="993"/>
        </w:tabs>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Instytucji Zarządzającej FEWiM 2021-2027 – Zarządowi Województwa Warmińsko-Mazurskiego, ul. Emilii Plater 1, 10-562 Olsztyn,</w:t>
      </w:r>
    </w:p>
    <w:p w14:paraId="4CD2C30D" w14:textId="6737F6F6" w:rsidR="00C66F94" w:rsidRPr="00B17A54" w:rsidRDefault="00C66F94" w:rsidP="003F4FC2">
      <w:pPr>
        <w:numPr>
          <w:ilvl w:val="0"/>
          <w:numId w:val="101"/>
        </w:numPr>
        <w:tabs>
          <w:tab w:val="clear" w:pos="720"/>
          <w:tab w:val="num" w:pos="993"/>
        </w:tabs>
        <w:ind w:left="851" w:right="283" w:hanging="284"/>
        <w:rPr>
          <w:rFonts w:ascii="Calibri" w:eastAsia="Times New Roman" w:hAnsi="Calibri" w:cs="Calibri"/>
          <w:szCs w:val="24"/>
          <w:lang w:eastAsia="pl-PL"/>
        </w:rPr>
      </w:pPr>
      <w:r w:rsidRPr="00C66F94">
        <w:rPr>
          <w:rFonts w:ascii="Calibri" w:eastAsia="Times New Roman" w:hAnsi="Calibri" w:cs="Calibri"/>
          <w:szCs w:val="24"/>
          <w:lang w:eastAsia="pl-PL"/>
        </w:rPr>
        <w:t xml:space="preserve">Instytucji Pośredniczącej </w:t>
      </w:r>
      <w:r w:rsidR="009B32EF" w:rsidRPr="00B17A54">
        <w:rPr>
          <w:rFonts w:ascii="Calibri" w:eastAsia="Times New Roman" w:hAnsi="Calibri" w:cs="Calibri"/>
          <w:szCs w:val="24"/>
          <w:lang w:eastAsia="pl-PL"/>
        </w:rPr>
        <w:t>–</w:t>
      </w:r>
      <w:r w:rsidRPr="00C66F94">
        <w:rPr>
          <w:rFonts w:ascii="Calibri" w:eastAsia="Times New Roman" w:hAnsi="Calibri" w:cs="Calibri"/>
          <w:szCs w:val="24"/>
          <w:lang w:eastAsia="pl-PL"/>
        </w:rPr>
        <w:t xml:space="preserve"> Warmińsko-Mazurskiej Agencji Rozwoju Regionalnego S.A. w</w:t>
      </w:r>
      <w:r w:rsidR="009C5363">
        <w:rPr>
          <w:rFonts w:ascii="Calibri" w:eastAsia="Times New Roman" w:hAnsi="Calibri" w:cs="Calibri"/>
          <w:szCs w:val="24"/>
          <w:lang w:eastAsia="pl-PL"/>
        </w:rPr>
        <w:t> </w:t>
      </w:r>
      <w:r w:rsidRPr="00C66F94">
        <w:rPr>
          <w:rFonts w:ascii="Calibri" w:eastAsia="Times New Roman" w:hAnsi="Calibri" w:cs="Calibri"/>
          <w:szCs w:val="24"/>
          <w:lang w:eastAsia="pl-PL"/>
        </w:rPr>
        <w:t>Olsztynie, Plac Gen. Józefa Bema 3, 10-516 Olsztyn</w:t>
      </w:r>
      <w:r>
        <w:rPr>
          <w:rFonts w:ascii="Calibri" w:eastAsia="Times New Roman" w:hAnsi="Calibri" w:cs="Calibri"/>
          <w:szCs w:val="24"/>
          <w:lang w:eastAsia="pl-PL"/>
        </w:rPr>
        <w:t>,</w:t>
      </w:r>
    </w:p>
    <w:p w14:paraId="182C7EF1" w14:textId="77777777" w:rsidR="00144C27" w:rsidRPr="00B17A54" w:rsidRDefault="00144C27" w:rsidP="003F4FC2">
      <w:pPr>
        <w:numPr>
          <w:ilvl w:val="0"/>
          <w:numId w:val="101"/>
        </w:numPr>
        <w:tabs>
          <w:tab w:val="clear" w:pos="720"/>
          <w:tab w:val="num" w:pos="993"/>
        </w:tabs>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Instytucji Audytowej – Szefowi Krajowej Administracji Skarbowej, ul. Świętokrzyska 12, 00-916 Warszawa</w:t>
      </w:r>
    </w:p>
    <w:p w14:paraId="7E0E9706" w14:textId="77777777" w:rsidR="00144C27" w:rsidRPr="00B17A54" w:rsidRDefault="00144C27" w:rsidP="00144C27">
      <w:pPr>
        <w:tabs>
          <w:tab w:val="num" w:pos="851"/>
        </w:tabs>
        <w:ind w:left="567" w:right="283"/>
        <w:rPr>
          <w:rFonts w:ascii="Calibri" w:eastAsia="Calibri" w:hAnsi="Calibri" w:cs="Calibri"/>
          <w:i/>
        </w:rPr>
      </w:pPr>
      <w:r w:rsidRPr="00B17A54">
        <w:rPr>
          <w:rFonts w:ascii="Calibri" w:eastAsia="Calibri" w:hAnsi="Calibri" w:cs="Calibri"/>
        </w:rPr>
        <w:t xml:space="preserve">w </w:t>
      </w:r>
      <w:r w:rsidRPr="00AB0D8D">
        <w:rPr>
          <w:rFonts w:ascii="Calibri" w:eastAsia="Calibri" w:hAnsi="Calibri" w:cs="Calibri"/>
        </w:rPr>
        <w:t>zakresie niezbędnym do realizacji ich zadań wynikających z przepisów ustawy wdrożeniowej.</w:t>
      </w:r>
    </w:p>
    <w:p w14:paraId="10C4B938"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 mogą zostać powierzone lub udostępnione także specjalistycznym podmiotom realizującym badania ewaluacyjne, kontrole i audyty w ramach FEWiM na zlecenie Instytucji Pośredniczącej FEWiM 2021-2027 lub Instytucji Zarządzającej FEWiM 2021-2027.</w:t>
      </w:r>
    </w:p>
    <w:p w14:paraId="66024C85"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 nie będą przekazywane do państwa trzeciego lub organizacji międzynarodowej.</w:t>
      </w:r>
    </w:p>
    <w:p w14:paraId="013E667B"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nie będą poddawane zautomatyzowanemu podejmowaniu decyzji. </w:t>
      </w:r>
    </w:p>
    <w:p w14:paraId="51EE4031"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osobowe będą </w:t>
      </w:r>
      <w:r w:rsidRPr="00AB0D8D">
        <w:rPr>
          <w:rFonts w:ascii="Calibri" w:eastAsia="Times New Roman" w:hAnsi="Calibri" w:cs="Calibri"/>
          <w:szCs w:val="24"/>
          <w:lang w:eastAsia="pl-PL"/>
        </w:rPr>
        <w:t>przechowywane przez okres niezbędny do realizacji celów określonych w art. 87 ust. 1 ustawy wdrożeniowej.</w:t>
      </w:r>
      <w:r w:rsidRPr="00B17A54">
        <w:rPr>
          <w:rFonts w:ascii="Calibri" w:eastAsia="Times New Roman" w:hAnsi="Calibri" w:cs="Calibri"/>
          <w:szCs w:val="24"/>
          <w:lang w:eastAsia="pl-PL"/>
        </w:rPr>
        <w:t xml:space="preserve"> </w:t>
      </w:r>
    </w:p>
    <w:p w14:paraId="3C218AE4" w14:textId="77777777" w:rsidR="00144C27" w:rsidRPr="00BE3D81"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w:t>
      </w:r>
      <w:r w:rsidRPr="00BE3D81">
        <w:rPr>
          <w:rFonts w:ascii="Calibri" w:eastAsia="Times New Roman" w:hAnsi="Calibri" w:cs="Calibri"/>
          <w:szCs w:val="24"/>
          <w:lang w:eastAsia="pl-PL"/>
        </w:rPr>
        <w:t>przysługuje Państwu w przypadkach i na zasadach określonych odpowiednio w art. 17-22 RODO.</w:t>
      </w:r>
    </w:p>
    <w:p w14:paraId="6DDA3221" w14:textId="77777777" w:rsidR="00144C27" w:rsidRPr="00B17A54" w:rsidRDefault="00144C27" w:rsidP="00144C27">
      <w:pPr>
        <w:numPr>
          <w:ilvl w:val="0"/>
          <w:numId w:val="25"/>
        </w:numPr>
        <w:tabs>
          <w:tab w:val="clear" w:pos="360"/>
          <w:tab w:val="num" w:pos="851"/>
        </w:tabs>
        <w:ind w:left="567" w:right="283"/>
        <w:rPr>
          <w:rFonts w:ascii="Calibri" w:eastAsia="Times New Roman" w:hAnsi="Calibri" w:cs="Calibri"/>
          <w:szCs w:val="24"/>
          <w:lang w:eastAsia="pl-PL"/>
        </w:rPr>
      </w:pPr>
      <w:r w:rsidRPr="00B17A54">
        <w:rPr>
          <w:rFonts w:ascii="Calibri" w:eastAsia="Times New Roman" w:hAnsi="Calibri" w:cs="Calibri"/>
          <w:szCs w:val="24"/>
          <w:lang w:eastAsia="pl-PL"/>
        </w:rPr>
        <w:t>Jeżeli uznają Państwo, że przetwarzanie Państwa danych osobowych narusza przepisy o ochronie danych osobowych, mają Państwo prawo wnieść skargę do organu nadzorczego, tj. Prezesa Urzędu Ochrony Danych Osobowych, ul. Stawki 2, 00-193 Warszawa.</w:t>
      </w:r>
    </w:p>
    <w:p w14:paraId="66C20C01" w14:textId="77777777" w:rsidR="00144C27" w:rsidRPr="00B17A54" w:rsidRDefault="00144C27" w:rsidP="00B45F87">
      <w:pPr>
        <w:numPr>
          <w:ilvl w:val="0"/>
          <w:numId w:val="25"/>
        </w:numPr>
        <w:tabs>
          <w:tab w:val="clear" w:pos="360"/>
          <w:tab w:val="num" w:pos="851"/>
        </w:tabs>
        <w:spacing w:after="120"/>
        <w:ind w:left="567" w:right="284" w:hanging="357"/>
        <w:rPr>
          <w:rFonts w:ascii="Calibri" w:eastAsia="Times New Roman" w:hAnsi="Calibri" w:cs="Calibri"/>
          <w:szCs w:val="24"/>
          <w:lang w:eastAsia="pl-PL"/>
        </w:rPr>
      </w:pPr>
      <w:r w:rsidRPr="00B17A54">
        <w:rPr>
          <w:rFonts w:ascii="Calibri" w:eastAsia="Times New Roman" w:hAnsi="Calibri" w:cs="Calibri"/>
          <w:szCs w:val="24"/>
          <w:lang w:eastAsia="pl-PL"/>
        </w:rPr>
        <w:t>Podanie Państwa danych jest dobrowolne, aczkolwiek odmowa ich podania będzie równoznaczna z brakiem możliwości udziału w realizacji Projektu.</w:t>
      </w:r>
    </w:p>
    <w:p w14:paraId="3D53717C" w14:textId="77777777" w:rsidR="00144C27" w:rsidRPr="00B17A54" w:rsidRDefault="00144C27" w:rsidP="00307D0A">
      <w:pPr>
        <w:spacing w:before="120"/>
        <w:rPr>
          <w:rFonts w:ascii="Calibri" w:eastAsia="Calibri" w:hAnsi="Calibri" w:cs="Times New Roman"/>
        </w:rPr>
      </w:pPr>
      <w:r w:rsidRPr="00B17A54">
        <w:rPr>
          <w:rFonts w:ascii="Calibri" w:eastAsia="Calibri" w:hAnsi="Calibri" w:cs="Times New Roman"/>
        </w:rPr>
        <w:t>14. Wzór klauzuli informacyjnej dla osoby, której dane osobowe są przetwarzane w ramach realizacji Projektu:</w:t>
      </w:r>
    </w:p>
    <w:p w14:paraId="453563D5" w14:textId="3A7D0DC1" w:rsidR="00144C27" w:rsidRPr="00B17A54" w:rsidRDefault="00144C27" w:rsidP="00C5166F">
      <w:pPr>
        <w:jc w:val="center"/>
        <w:rPr>
          <w:rFonts w:ascii="Calibri" w:eastAsia="Calibri" w:hAnsi="Calibri" w:cs="Times New Roman"/>
          <w:b/>
        </w:rPr>
      </w:pPr>
      <w:r w:rsidRPr="00B17A54">
        <w:rPr>
          <w:rFonts w:ascii="Calibri" w:eastAsia="Calibri" w:hAnsi="Calibri" w:cs="Times New Roman"/>
          <w:b/>
        </w:rPr>
        <w:t>Klauzula informacyjna dla osoby,</w:t>
      </w:r>
      <w:r w:rsidRPr="00B17A54">
        <w:rPr>
          <w:rFonts w:ascii="Calibri" w:eastAsia="Calibri" w:hAnsi="Calibri" w:cs="Times New Roman"/>
          <w:b/>
        </w:rPr>
        <w:br/>
        <w:t>której dane są przetwarzane w ramach realizacji Projektu</w:t>
      </w:r>
      <w:r w:rsidRPr="00B17A54">
        <w:rPr>
          <w:rFonts w:ascii="Calibri" w:eastAsia="Calibri" w:hAnsi="Calibri" w:cs="Times New Roman"/>
          <w:b/>
          <w:vertAlign w:val="superscript"/>
        </w:rPr>
        <w:footnoteReference w:id="82"/>
      </w:r>
    </w:p>
    <w:p w14:paraId="2C43CEA7" w14:textId="787026C7" w:rsidR="00144C27" w:rsidRPr="00B17A54" w:rsidRDefault="00144C27" w:rsidP="00DE5949">
      <w:pPr>
        <w:spacing w:before="120"/>
        <w:ind w:left="284" w:right="284"/>
        <w:rPr>
          <w:rFonts w:ascii="Calibri" w:eastAsia="Calibri" w:hAnsi="Calibri" w:cs="Times New Roman"/>
        </w:rPr>
      </w:pPr>
      <w:r w:rsidRPr="00B17A54">
        <w:rPr>
          <w:rFonts w:ascii="Calibri" w:eastAsia="Calibri" w:hAnsi="Calibri" w:cs="Times New Roman"/>
        </w:rPr>
        <w:lastRenderedPageBreak/>
        <w:t>W związku z Państwa udziałem w realizacji Projektu, świadczeniem pracy, wykonywaniem, świadczeniem lub dostarczeniem robót, usług lub produktów w ramach Projektu/złożeniem oferty</w:t>
      </w:r>
      <w:r w:rsidRPr="00B17A54">
        <w:rPr>
          <w:rFonts w:ascii="Calibri" w:eastAsia="Calibri" w:hAnsi="Calibri" w:cs="Times New Roman"/>
          <w:vertAlign w:val="superscript"/>
        </w:rPr>
        <w:footnoteReference w:id="83"/>
      </w:r>
      <w:r w:rsidRPr="00B17A54">
        <w:rPr>
          <w:rFonts w:ascii="Calibri" w:eastAsia="Calibri" w:hAnsi="Calibri" w:cs="Times New Roman"/>
        </w:rPr>
        <w:t xml:space="preserve"> w ramach Projektu pn. ………………..…………… (nr Projektu </w:t>
      </w:r>
      <w:r w:rsidRPr="00B17A54">
        <w:rPr>
          <w:rFonts w:ascii="Calibri" w:eastAsia="Calibri" w:hAnsi="Calibri" w:cs="Calibri"/>
          <w:b/>
        </w:rPr>
        <w:t>FEWM.07…..-IP.01-………./…</w:t>
      </w:r>
      <w:r w:rsidRPr="00B17A54">
        <w:rPr>
          <w:rFonts w:ascii="Calibri" w:eastAsia="Calibri" w:hAnsi="Calibri" w:cs="Times New Roman"/>
        </w:rPr>
        <w:t xml:space="preserve">) w ramach programu regionalnego Fundusze Europejskie dla Warmii i Mazur 2021-2027 na podstawie art. 13 </w:t>
      </w:r>
      <w:r w:rsidRPr="00B17A54">
        <w:rPr>
          <w:rFonts w:ascii="Calibri" w:eastAsia="Calibri" w:hAnsi="Calibri" w:cs="Times New Roman"/>
          <w:i/>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B17A54">
        <w:rPr>
          <w:rFonts w:ascii="Calibri" w:eastAsia="Calibri" w:hAnsi="Calibri" w:cs="Times New Roman"/>
        </w:rPr>
        <w:t>(ogólne rozporządzenie o ochronie danych, dalej: RODO), informuję</w:t>
      </w:r>
      <w:r w:rsidR="009C5363">
        <w:rPr>
          <w:rFonts w:ascii="Calibri" w:eastAsia="Calibri" w:hAnsi="Calibri" w:cs="Times New Roman"/>
        </w:rPr>
        <w:t>,</w:t>
      </w:r>
      <w:r w:rsidRPr="00B17A54">
        <w:rPr>
          <w:rFonts w:ascii="Calibri" w:eastAsia="Calibri" w:hAnsi="Calibri" w:cs="Times New Roman"/>
        </w:rPr>
        <w:t xml:space="preserve"> iż:</w:t>
      </w:r>
    </w:p>
    <w:p w14:paraId="405BA234"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Administratorem Państwa danych osobowych przetwarzanych w związku z realizacją ww. Projektu jest …………………………………………………………………….., będący Beneficjentem tego Projektu (dalej: Beneficjent).</w:t>
      </w:r>
    </w:p>
    <w:p w14:paraId="166A6DF3"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Beneficjent powołał Inspektora Ochrony Danych, z którym kontakt jest możliwy pod adresem e-mail ……………………………………………</w:t>
      </w:r>
      <w:r w:rsidRPr="00B17A54">
        <w:rPr>
          <w:rFonts w:ascii="Calibri" w:eastAsia="Times New Roman" w:hAnsi="Calibri" w:cs="Times New Roman"/>
          <w:szCs w:val="24"/>
          <w:vertAlign w:val="superscript"/>
          <w:lang w:eastAsia="pl-PL"/>
        </w:rPr>
        <w:footnoteReference w:id="84"/>
      </w:r>
    </w:p>
    <w:p w14:paraId="0C08BA94" w14:textId="14CBD8AC"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w:t>
      </w:r>
      <w:r w:rsidRPr="00B17A54">
        <w:rPr>
          <w:rFonts w:ascii="Calibri" w:eastAsia="Times New Roman" w:hAnsi="Calibri" w:cs="Calibri"/>
          <w:color w:val="FF0000"/>
          <w:szCs w:val="24"/>
          <w:lang w:eastAsia="pl-PL"/>
        </w:rPr>
        <w:t xml:space="preserve"> </w:t>
      </w:r>
      <w:r w:rsidRPr="00B17A54">
        <w:rPr>
          <w:rFonts w:ascii="Calibri" w:eastAsia="Times New Roman" w:hAnsi="Calibri" w:cs="Calibri"/>
          <w:szCs w:val="24"/>
          <w:lang w:eastAsia="pl-PL"/>
        </w:rPr>
        <w:t xml:space="preserve">przetwarzane są na podstawie art. 6 ust. 1 lit. c </w:t>
      </w:r>
      <w:r w:rsidR="00937601">
        <w:rPr>
          <w:rFonts w:cstheme="minorHAnsi"/>
        </w:rPr>
        <w:t>i art. 9</w:t>
      </w:r>
      <w:r w:rsidR="00937601" w:rsidRPr="004D4601">
        <w:rPr>
          <w:rFonts w:cstheme="minorHAnsi"/>
        </w:rPr>
        <w:t xml:space="preserve"> </w:t>
      </w:r>
      <w:r w:rsidRPr="00D72EC8">
        <w:rPr>
          <w:rFonts w:ascii="Calibri" w:eastAsia="Times New Roman" w:hAnsi="Calibri" w:cs="Calibri"/>
          <w:szCs w:val="24"/>
          <w:lang w:eastAsia="pl-PL"/>
        </w:rPr>
        <w:t>RODO.</w:t>
      </w:r>
      <w:r w:rsidRPr="00D72EC8">
        <w:rPr>
          <w:rFonts w:ascii="Calibri" w:eastAsia="Times New Roman" w:hAnsi="Calibri" w:cs="Calibri"/>
          <w:color w:val="FF0000"/>
          <w:szCs w:val="24"/>
          <w:lang w:eastAsia="pl-PL"/>
        </w:rPr>
        <w:t xml:space="preserve"> </w:t>
      </w:r>
      <w:r w:rsidRPr="00D72EC8">
        <w:rPr>
          <w:rFonts w:ascii="Calibri" w:eastAsia="Times New Roman" w:hAnsi="Calibri" w:cs="Calibri"/>
          <w:szCs w:val="24"/>
          <w:lang w:eastAsia="pl-PL"/>
        </w:rPr>
        <w:t>Oznacza</w:t>
      </w:r>
      <w:r w:rsidRPr="00B17A54">
        <w:rPr>
          <w:rFonts w:ascii="Calibri" w:eastAsia="Times New Roman" w:hAnsi="Calibri" w:cs="Calibri"/>
          <w:szCs w:val="24"/>
          <w:lang w:eastAsia="pl-PL"/>
        </w:rPr>
        <w:t xml:space="preserve">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Pr="00B17A54">
        <w:rPr>
          <w:rFonts w:ascii="Calibri" w:eastAsia="Times New Roman" w:hAnsi="Calibri" w:cs="Calibri"/>
          <w:b/>
          <w:lang w:eastAsia="pl-PL"/>
        </w:rPr>
        <w:t>FEWM.07…..-IP.01-………./…-00</w:t>
      </w:r>
      <w:r w:rsidRPr="00B17A54">
        <w:rPr>
          <w:rFonts w:ascii="Calibri" w:eastAsia="Times New Roman" w:hAnsi="Calibri" w:cs="Calibri"/>
          <w:szCs w:val="24"/>
          <w:lang w:eastAsia="pl-PL"/>
        </w:rPr>
        <w:t xml:space="preserve"> oraz przepisami m.in. w niżej wymienionych aktach prawnych:</w:t>
      </w:r>
    </w:p>
    <w:p w14:paraId="45EA7531" w14:textId="77777777" w:rsidR="00144C27" w:rsidRPr="00B17A54" w:rsidRDefault="00144C27" w:rsidP="0035559D">
      <w:pPr>
        <w:numPr>
          <w:ilvl w:val="0"/>
          <w:numId w:val="100"/>
        </w:numPr>
        <w:ind w:left="851" w:right="283" w:hanging="284"/>
        <w:rPr>
          <w:rFonts w:ascii="Calibri" w:eastAsia="Times New Roman" w:hAnsi="Calibri" w:cs="Calibri"/>
          <w:lang w:eastAsia="pl-PL"/>
        </w:rPr>
      </w:pPr>
      <w:r w:rsidRPr="00B17A54">
        <w:rPr>
          <w:rFonts w:ascii="Calibri" w:eastAsia="Times New Roman" w:hAnsi="Calibri" w:cs="Calibri"/>
          <w:i/>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B17A54">
        <w:rPr>
          <w:rFonts w:ascii="Calibri" w:eastAsia="Times New Roman" w:hAnsi="Calibri" w:cs="Calibri"/>
          <w:lang w:eastAsia="pl-PL"/>
        </w:rPr>
        <w:t>,</w:t>
      </w:r>
    </w:p>
    <w:p w14:paraId="4E9E9FD5" w14:textId="77777777" w:rsidR="00144C27" w:rsidRPr="00B17A54" w:rsidRDefault="00144C27" w:rsidP="0035559D">
      <w:pPr>
        <w:numPr>
          <w:ilvl w:val="0"/>
          <w:numId w:val="100"/>
        </w:numPr>
        <w:ind w:left="851" w:right="283" w:hanging="284"/>
        <w:rPr>
          <w:rFonts w:ascii="Calibri" w:eastAsia="Times New Roman" w:hAnsi="Calibri" w:cs="Calibri"/>
          <w:lang w:eastAsia="pl-PL"/>
        </w:rPr>
      </w:pPr>
      <w:r w:rsidRPr="00B17A54">
        <w:rPr>
          <w:rFonts w:ascii="Calibri" w:eastAsia="Times New Roman" w:hAnsi="Calibri" w:cs="Calibri"/>
          <w:i/>
          <w:lang w:eastAsia="pl-PL"/>
        </w:rPr>
        <w:t>Rozporządzenie Parlamentu Europejskiego i Rady (UE) 2021/1057 z dnia 24 czerwca 2021 r. ustanawiające Europejski Fundusz Społeczny Plus (EFS+) oraz uchylające rozporządzenie (UE) nr 1296/2013</w:t>
      </w:r>
      <w:r w:rsidRPr="00B17A54">
        <w:rPr>
          <w:rFonts w:ascii="Calibri" w:eastAsia="Times New Roman" w:hAnsi="Calibri" w:cs="Calibri"/>
          <w:lang w:eastAsia="pl-PL"/>
        </w:rPr>
        <w:t>,</w:t>
      </w:r>
    </w:p>
    <w:p w14:paraId="36668FB6" w14:textId="77777777" w:rsidR="00144C27" w:rsidRPr="00B17A54" w:rsidRDefault="00144C27" w:rsidP="0035559D">
      <w:pPr>
        <w:numPr>
          <w:ilvl w:val="0"/>
          <w:numId w:val="100"/>
        </w:numPr>
        <w:ind w:left="851" w:right="283" w:hanging="284"/>
        <w:rPr>
          <w:rFonts w:ascii="Calibri" w:eastAsia="Times New Roman" w:hAnsi="Calibri" w:cs="Calibri"/>
          <w:lang w:eastAsia="pl-PL"/>
        </w:rPr>
      </w:pPr>
      <w:r w:rsidRPr="00B17A54">
        <w:rPr>
          <w:rFonts w:ascii="Calibri" w:eastAsia="Times New Roman" w:hAnsi="Calibri" w:cs="Calibri"/>
          <w:i/>
          <w:lang w:eastAsia="pl-PL"/>
        </w:rPr>
        <w:t>Ustawa z dnia 28 kwietnia 2022 r. o zasadach realizacji zadań finansowanych ze środków europejskich w perspektywie finansowej 2021-2027</w:t>
      </w:r>
      <w:r w:rsidRPr="00B17A54">
        <w:rPr>
          <w:rFonts w:ascii="Calibri" w:eastAsia="Times New Roman" w:hAnsi="Calibri" w:cs="Calibri"/>
          <w:lang w:eastAsia="pl-PL"/>
        </w:rPr>
        <w:t xml:space="preserve"> (</w:t>
      </w:r>
      <w:r w:rsidRPr="00EC7120">
        <w:rPr>
          <w:rFonts w:ascii="Calibri" w:eastAsia="Times New Roman" w:hAnsi="Calibri" w:cs="Calibri"/>
          <w:lang w:eastAsia="pl-PL"/>
        </w:rPr>
        <w:t>dalej: ustawa wdrożeniowa).</w:t>
      </w:r>
    </w:p>
    <w:p w14:paraId="17A41116"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w:t>
      </w:r>
      <w:r w:rsidRPr="00B17A54">
        <w:rPr>
          <w:rFonts w:ascii="Calibri" w:eastAsia="Times New Roman" w:hAnsi="Calibri" w:cs="Calibri"/>
          <w:color w:val="FF0000"/>
          <w:szCs w:val="24"/>
          <w:lang w:eastAsia="pl-PL"/>
        </w:rPr>
        <w:t xml:space="preserve"> </w:t>
      </w:r>
      <w:r w:rsidRPr="00B17A54">
        <w:rPr>
          <w:rFonts w:ascii="Calibri" w:eastAsia="Times New Roman" w:hAnsi="Calibri" w:cs="Calibri"/>
          <w:szCs w:val="24"/>
          <w:lang w:eastAsia="pl-PL"/>
        </w:rPr>
        <w:t xml:space="preserve">będą przetwarzane wyłącznie w celu wykonania przez Beneficjenta określonych prawem i Umową o dofinansowanie Projektu nr </w:t>
      </w:r>
      <w:r w:rsidRPr="00B17A54">
        <w:rPr>
          <w:rFonts w:ascii="Calibri" w:eastAsia="Times New Roman" w:hAnsi="Calibri" w:cs="Calibri"/>
          <w:b/>
          <w:lang w:eastAsia="pl-PL"/>
        </w:rPr>
        <w:t>FEWM.07…..-IP.01-………./…-00</w:t>
      </w:r>
      <w:r w:rsidRPr="00B17A54">
        <w:rPr>
          <w:rFonts w:ascii="Calibri" w:eastAsia="Times New Roman" w:hAnsi="Calibri" w:cs="Times New Roman"/>
          <w:szCs w:val="24"/>
          <w:vertAlign w:val="superscript"/>
          <w:lang w:eastAsia="pl-PL"/>
        </w:rPr>
        <w:footnoteReference w:id="85"/>
      </w:r>
      <w:r w:rsidRPr="00B17A54">
        <w:rPr>
          <w:rFonts w:ascii="Calibri" w:eastAsia="Times New Roman" w:hAnsi="Calibri" w:cs="Calibri"/>
          <w:szCs w:val="24"/>
          <w:lang w:eastAsia="pl-PL"/>
        </w:rPr>
        <w:t xml:space="preserve"> obowiązków w związku z realizacją Projektu nr </w:t>
      </w:r>
      <w:r w:rsidRPr="00B17A54">
        <w:rPr>
          <w:rFonts w:ascii="Calibri" w:eastAsia="Times New Roman" w:hAnsi="Calibri" w:cs="Calibri"/>
          <w:b/>
          <w:lang w:eastAsia="pl-PL"/>
        </w:rPr>
        <w:t>FEWM.07……-IP.01-………./…</w:t>
      </w:r>
      <w:r w:rsidRPr="00B17A54">
        <w:rPr>
          <w:rFonts w:ascii="Calibri" w:eastAsia="Times New Roman" w:hAnsi="Calibri" w:cs="Calibri"/>
          <w:szCs w:val="24"/>
          <w:lang w:eastAsia="pl-PL"/>
        </w:rPr>
        <w:t xml:space="preserve"> pn. ……………………………………………………………...</w:t>
      </w:r>
    </w:p>
    <w:p w14:paraId="0C3035EA"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w:t>
      </w:r>
      <w:r w:rsidRPr="00A40F27">
        <w:rPr>
          <w:rFonts w:ascii="Calibri" w:eastAsia="Times New Roman" w:hAnsi="Calibri" w:cs="Calibri"/>
          <w:szCs w:val="24"/>
          <w:lang w:eastAsia="pl-PL"/>
        </w:rPr>
        <w:t>osobowe zgodnie z obowiązującymi przepisami prawa są udostępniane uprawnionym podmiotom i instytucjom (administratorom), w tym wskazanym w art. 89 ustawy wdrożeniowej, w szczególności:</w:t>
      </w:r>
    </w:p>
    <w:p w14:paraId="3090F8F9" w14:textId="77777777" w:rsidR="00144C27" w:rsidRPr="00B17A54" w:rsidRDefault="00144C27" w:rsidP="003F4FC2">
      <w:pPr>
        <w:numPr>
          <w:ilvl w:val="0"/>
          <w:numId w:val="102"/>
        </w:numPr>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Ministrowi właściwemu ds. rozwoju regionalnego – Ministrowi Funduszy i Polityki Regionalnej, ul. Wspólna 2/4, 00-926 Warszawa,</w:t>
      </w:r>
    </w:p>
    <w:p w14:paraId="44AC2D51" w14:textId="77777777" w:rsidR="00144C27" w:rsidRPr="00B17A54" w:rsidRDefault="00144C27" w:rsidP="003F4FC2">
      <w:pPr>
        <w:numPr>
          <w:ilvl w:val="0"/>
          <w:numId w:val="102"/>
        </w:numPr>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lastRenderedPageBreak/>
        <w:t>Ministrowi właściwemu ds. finansów publicznych – Ministrowi Finansów, ul. Świętokrzyska 12, 00-916 Warszawa,</w:t>
      </w:r>
    </w:p>
    <w:p w14:paraId="1C53537F" w14:textId="77777777" w:rsidR="00144C27" w:rsidRPr="00B17A54" w:rsidRDefault="00144C27" w:rsidP="003F4FC2">
      <w:pPr>
        <w:numPr>
          <w:ilvl w:val="0"/>
          <w:numId w:val="102"/>
        </w:numPr>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Instytucji Zarządzającej programem regionalnym Fundusze Europejskie dla Warmii i Mazur 2021-2027 – Zarządowi Województwa Warmińsko-Mazurskiego, ul. Emilii Plater 1, 10-562 Olsztyn,</w:t>
      </w:r>
    </w:p>
    <w:p w14:paraId="43B6E529" w14:textId="3FB6123E" w:rsidR="00144C27" w:rsidRDefault="00144C27" w:rsidP="003F4FC2">
      <w:pPr>
        <w:numPr>
          <w:ilvl w:val="0"/>
          <w:numId w:val="102"/>
        </w:numPr>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 xml:space="preserve">Instytucji Pośredniczącej programu regionalnego Fundusze Europejskie dla Warmii i Mazur 2021-2027 – Wojewódzkiemu Urzędowi Pracy w Olsztynie, ul. Głowackiego 28, </w:t>
      </w:r>
      <w:r w:rsidRPr="00B17A54">
        <w:rPr>
          <w:rFonts w:ascii="Calibri" w:eastAsia="Times New Roman" w:hAnsi="Calibri" w:cs="Calibri"/>
          <w:szCs w:val="24"/>
          <w:lang w:eastAsia="pl-PL"/>
        </w:rPr>
        <w:br/>
        <w:t>10-448 Olsztyn,</w:t>
      </w:r>
    </w:p>
    <w:p w14:paraId="46E6BABA" w14:textId="2DB58305" w:rsidR="00937601" w:rsidRPr="00B17A54" w:rsidRDefault="00937601" w:rsidP="003F4FC2">
      <w:pPr>
        <w:numPr>
          <w:ilvl w:val="0"/>
          <w:numId w:val="102"/>
        </w:numPr>
        <w:ind w:left="851" w:right="283" w:hanging="284"/>
        <w:rPr>
          <w:rFonts w:ascii="Calibri" w:eastAsia="Times New Roman" w:hAnsi="Calibri" w:cs="Calibri"/>
          <w:szCs w:val="24"/>
          <w:lang w:eastAsia="pl-PL"/>
        </w:rPr>
      </w:pPr>
      <w:r w:rsidRPr="00937601">
        <w:rPr>
          <w:rFonts w:ascii="Calibri" w:eastAsia="Times New Roman" w:hAnsi="Calibri" w:cs="Calibri"/>
          <w:szCs w:val="24"/>
          <w:lang w:eastAsia="pl-PL"/>
        </w:rPr>
        <w:t>Instytucji Pośredniczącej programu regionalnego Fundusze Europejskie dla Warmii i</w:t>
      </w:r>
      <w:r w:rsidR="004C1D6F">
        <w:rPr>
          <w:rFonts w:ascii="Calibri" w:eastAsia="Times New Roman" w:hAnsi="Calibri" w:cs="Calibri"/>
          <w:szCs w:val="24"/>
          <w:lang w:eastAsia="pl-PL"/>
        </w:rPr>
        <w:t> </w:t>
      </w:r>
      <w:r w:rsidRPr="00937601">
        <w:rPr>
          <w:rFonts w:ascii="Calibri" w:eastAsia="Times New Roman" w:hAnsi="Calibri" w:cs="Calibri"/>
          <w:szCs w:val="24"/>
          <w:lang w:eastAsia="pl-PL"/>
        </w:rPr>
        <w:t xml:space="preserve">Mazur 2021-2027 </w:t>
      </w:r>
      <w:r w:rsidR="004C1D6F" w:rsidRPr="00B17A54">
        <w:rPr>
          <w:rFonts w:ascii="Calibri" w:eastAsia="Times New Roman" w:hAnsi="Calibri" w:cs="Calibri"/>
          <w:szCs w:val="24"/>
          <w:lang w:eastAsia="pl-PL"/>
        </w:rPr>
        <w:t>–</w:t>
      </w:r>
      <w:r w:rsidRPr="00937601">
        <w:rPr>
          <w:rFonts w:ascii="Calibri" w:eastAsia="Times New Roman" w:hAnsi="Calibri" w:cs="Calibri"/>
          <w:szCs w:val="24"/>
          <w:lang w:eastAsia="pl-PL"/>
        </w:rPr>
        <w:t xml:space="preserve"> Warmińsko-Mazurskiej Agencji Rozwoju Regionalnego </w:t>
      </w:r>
      <w:r w:rsidR="003F4FC2">
        <w:rPr>
          <w:rFonts w:ascii="Calibri" w:eastAsia="Times New Roman" w:hAnsi="Calibri" w:cs="Calibri"/>
          <w:szCs w:val="24"/>
          <w:lang w:eastAsia="pl-PL"/>
        </w:rPr>
        <w:t xml:space="preserve">S.A. </w:t>
      </w:r>
      <w:r w:rsidRPr="00937601">
        <w:rPr>
          <w:rFonts w:ascii="Calibri" w:eastAsia="Times New Roman" w:hAnsi="Calibri" w:cs="Calibri"/>
          <w:szCs w:val="24"/>
          <w:lang w:eastAsia="pl-PL"/>
        </w:rPr>
        <w:t>w Olsztynie, Plac Gen. Józefa Bema 3, 10-516 Olsztyn</w:t>
      </w:r>
      <w:r>
        <w:rPr>
          <w:rFonts w:ascii="Calibri" w:eastAsia="Times New Roman" w:hAnsi="Calibri" w:cs="Calibri"/>
          <w:szCs w:val="24"/>
          <w:lang w:eastAsia="pl-PL"/>
        </w:rPr>
        <w:t>,</w:t>
      </w:r>
    </w:p>
    <w:p w14:paraId="5A822E4F" w14:textId="77777777" w:rsidR="00144C27" w:rsidRPr="00B17A54" w:rsidRDefault="00144C27" w:rsidP="003F4FC2">
      <w:pPr>
        <w:numPr>
          <w:ilvl w:val="0"/>
          <w:numId w:val="102"/>
        </w:numPr>
        <w:ind w:left="851" w:right="283" w:hanging="284"/>
        <w:rPr>
          <w:rFonts w:ascii="Calibri" w:eastAsia="Times New Roman" w:hAnsi="Calibri" w:cs="Calibri"/>
          <w:szCs w:val="24"/>
          <w:lang w:eastAsia="pl-PL"/>
        </w:rPr>
      </w:pPr>
      <w:r w:rsidRPr="00B17A54">
        <w:rPr>
          <w:rFonts w:ascii="Calibri" w:eastAsia="Times New Roman" w:hAnsi="Calibri" w:cs="Calibri"/>
          <w:szCs w:val="24"/>
          <w:lang w:eastAsia="pl-PL"/>
        </w:rPr>
        <w:t>Instytucji Audytowej – Szefowi Krajowej Administracji Skarbowej, ul. Świętokrzyska 12, 00-916 Warszawa,</w:t>
      </w:r>
    </w:p>
    <w:p w14:paraId="4F37736D" w14:textId="2DC892ED" w:rsidR="00144C27" w:rsidRPr="00B17A54" w:rsidRDefault="00144C27" w:rsidP="00144C27">
      <w:pPr>
        <w:ind w:left="567" w:right="283"/>
        <w:rPr>
          <w:rFonts w:ascii="Calibri" w:eastAsia="Calibri" w:hAnsi="Calibri" w:cs="Calibri"/>
        </w:rPr>
      </w:pPr>
      <w:r w:rsidRPr="00B17A54">
        <w:rPr>
          <w:rFonts w:ascii="Calibri" w:eastAsia="Calibri" w:hAnsi="Calibri" w:cs="Calibri"/>
        </w:rPr>
        <w:t xml:space="preserve">w zakresie niezbędnym do realizacji ich zadań wynikających z przepisów </w:t>
      </w:r>
      <w:r w:rsidRPr="0052343E">
        <w:rPr>
          <w:rFonts w:ascii="Calibri" w:eastAsia="Calibri" w:hAnsi="Calibri" w:cs="Calibri"/>
        </w:rPr>
        <w:t>tej ustawy</w:t>
      </w:r>
      <w:r w:rsidR="00842835">
        <w:rPr>
          <w:rFonts w:ascii="Calibri" w:eastAsia="Calibri" w:hAnsi="Calibri" w:cs="Calibri"/>
        </w:rPr>
        <w:t xml:space="preserve">. </w:t>
      </w:r>
    </w:p>
    <w:p w14:paraId="1D53F790" w14:textId="49C32E04" w:rsidR="00144C27" w:rsidRPr="00B17A54" w:rsidRDefault="00842835" w:rsidP="00144C27">
      <w:pPr>
        <w:ind w:left="567" w:right="283"/>
        <w:rPr>
          <w:rFonts w:ascii="Calibri" w:eastAsia="Calibri" w:hAnsi="Calibri" w:cs="Calibri"/>
        </w:rPr>
      </w:pPr>
      <w:r>
        <w:rPr>
          <w:rFonts w:ascii="Calibri" w:eastAsia="Calibri" w:hAnsi="Calibri" w:cs="Calibri"/>
        </w:rPr>
        <w:t xml:space="preserve">Dodatkowo </w:t>
      </w:r>
      <w:r w:rsidR="00144C27" w:rsidRPr="00B17A54">
        <w:rPr>
          <w:rFonts w:ascii="Calibri" w:eastAsia="Calibri" w:hAnsi="Calibri" w:cs="Calibri"/>
        </w:rPr>
        <w:t>Państwa dane osobowe zostały powierzone d</w:t>
      </w:r>
      <w:bookmarkStart w:id="10" w:name="_GoBack"/>
      <w:bookmarkEnd w:id="10"/>
      <w:r w:rsidR="00144C27" w:rsidRPr="00B17A54">
        <w:rPr>
          <w:rFonts w:ascii="Calibri" w:eastAsia="Calibri" w:hAnsi="Calibri" w:cs="Calibri"/>
        </w:rPr>
        <w:t xml:space="preserve">o przetwarzania lub udostępnione podmiotom (o ile dotyczy), które na zlecenie Beneficjenta uczestniczą w realizacji Projektu – </w:t>
      </w:r>
    </w:p>
    <w:p w14:paraId="394D166C" w14:textId="77777777" w:rsidR="00144C27" w:rsidRPr="00B17A54" w:rsidRDefault="00144C27" w:rsidP="00144C27">
      <w:pPr>
        <w:ind w:left="567" w:right="283"/>
        <w:rPr>
          <w:rFonts w:ascii="Calibri" w:eastAsia="Calibri" w:hAnsi="Calibri" w:cs="Calibri"/>
        </w:rPr>
      </w:pPr>
      <w:r w:rsidRPr="00B17A54">
        <w:rPr>
          <w:rFonts w:ascii="Calibri" w:eastAsia="Calibri" w:hAnsi="Calibri" w:cs="Calibri"/>
        </w:rPr>
        <w:t>……………………………………………………………………………………………………………….…………………………</w:t>
      </w:r>
    </w:p>
    <w:p w14:paraId="5D61EF2B" w14:textId="77777777" w:rsidR="00144C27" w:rsidRPr="00C5166F" w:rsidRDefault="00144C27" w:rsidP="00144C27">
      <w:pPr>
        <w:ind w:left="567" w:right="284"/>
        <w:jc w:val="center"/>
        <w:rPr>
          <w:rFonts w:ascii="Calibri" w:eastAsia="Calibri" w:hAnsi="Calibri" w:cs="Calibri"/>
          <w:sz w:val="18"/>
          <w:szCs w:val="18"/>
        </w:rPr>
      </w:pPr>
      <w:r w:rsidRPr="00C5166F">
        <w:rPr>
          <w:rFonts w:ascii="Calibri" w:eastAsia="Calibri" w:hAnsi="Calibri" w:cs="Calibri"/>
          <w:sz w:val="18"/>
          <w:szCs w:val="18"/>
        </w:rPr>
        <w:t>(nazwa i adres ww. podmiotów)</w:t>
      </w:r>
    </w:p>
    <w:p w14:paraId="11213ED5"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w:t>
      </w:r>
      <w:r w:rsidRPr="00B17A54">
        <w:rPr>
          <w:rFonts w:ascii="Calibri" w:eastAsia="Times New Roman" w:hAnsi="Calibri" w:cs="Calibri"/>
          <w:color w:val="FF0000"/>
          <w:szCs w:val="24"/>
          <w:lang w:eastAsia="pl-PL"/>
        </w:rPr>
        <w:t xml:space="preserve"> </w:t>
      </w:r>
      <w:r w:rsidRPr="00B17A54">
        <w:rPr>
          <w:rFonts w:ascii="Calibri" w:eastAsia="Times New Roman" w:hAnsi="Calibri" w:cs="Calibri"/>
          <w:szCs w:val="24"/>
          <w:lang w:eastAsia="pl-PL"/>
        </w:rPr>
        <w:t>mogą zostać powierzone lub udostępnione także specjalistycznym podmiotom realizującym badania ewaluacyjne, kontrole i audyty w ramach programu regionalnego Fundusze Europejskie dla Warmii i Mazur 2021-2027, w szczególności na zlecenie Instytucji Pośredniczącej programu regionalnego Fundusze Europejskie dla Warmii i Mazur 2021-2027, Instytucji Zarządzającej programem regionalnym Fundusze Europejskie dla Warmii i Mazur 2021-2027 lub Beneficjenta.</w:t>
      </w:r>
    </w:p>
    <w:p w14:paraId="43742EAC"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 nie będą przekazywane do państwa trzeciego lub organizacji międzynarodowej.</w:t>
      </w:r>
    </w:p>
    <w:p w14:paraId="5B2F464A"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Państwa dane osobowe nie będą poddawane zautomatyzowanemu podejmowaniu decyzji.</w:t>
      </w:r>
    </w:p>
    <w:p w14:paraId="3FA85B80"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 xml:space="preserve">Państwa dane osobowe będą </w:t>
      </w:r>
      <w:r w:rsidRPr="00A40F27">
        <w:rPr>
          <w:rFonts w:ascii="Calibri" w:eastAsia="Times New Roman" w:hAnsi="Calibri" w:cs="Calibri"/>
          <w:szCs w:val="24"/>
          <w:lang w:eastAsia="pl-PL"/>
        </w:rPr>
        <w:t xml:space="preserve">przechowywane przez okres niezbędny do realizacji celów określonych w art. 87 ust. 1 ustawy </w:t>
      </w:r>
      <w:r w:rsidRPr="00A40F27">
        <w:rPr>
          <w:rFonts w:ascii="Calibri" w:eastAsia="Times New Roman" w:hAnsi="Calibri" w:cs="Times New Roman"/>
          <w:szCs w:val="24"/>
          <w:lang w:eastAsia="pl-PL"/>
        </w:rPr>
        <w:t>wdrożeniowej</w:t>
      </w:r>
      <w:r w:rsidRPr="00A40F27">
        <w:rPr>
          <w:rFonts w:ascii="Calibri" w:eastAsia="Times New Roman" w:hAnsi="Calibri" w:cs="Calibri"/>
          <w:szCs w:val="24"/>
          <w:lang w:eastAsia="pl-PL"/>
        </w:rPr>
        <w:t>.</w:t>
      </w:r>
    </w:p>
    <w:p w14:paraId="38CB1671" w14:textId="77777777" w:rsidR="00144C27" w:rsidRPr="008F43F5"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w:t>
      </w:r>
      <w:r w:rsidRPr="008F43F5">
        <w:rPr>
          <w:rFonts w:ascii="Calibri" w:eastAsia="Times New Roman" w:hAnsi="Calibri" w:cs="Calibri"/>
          <w:szCs w:val="24"/>
          <w:lang w:eastAsia="pl-PL"/>
        </w:rPr>
        <w:t>17-22 RODO.</w:t>
      </w:r>
    </w:p>
    <w:p w14:paraId="6228B7D4"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Jeżeli uznają Państwo, że przetwarzanie danych osobowych narusza przepisy o ochronie danych osobowych, mają Państwo prawo wnieść skargę do organu nadzorczego, tj. Prezesa Urzędu Ochrony Danych Osobowych, ul. Stawki 2, 00-193 Warszawa.</w:t>
      </w:r>
    </w:p>
    <w:p w14:paraId="4F21247E" w14:textId="77777777" w:rsidR="00144C27" w:rsidRPr="00B17A54" w:rsidRDefault="00144C27" w:rsidP="00144C27">
      <w:pPr>
        <w:numPr>
          <w:ilvl w:val="0"/>
          <w:numId w:val="26"/>
        </w:numPr>
        <w:ind w:left="567" w:right="283" w:hanging="283"/>
        <w:rPr>
          <w:rFonts w:ascii="Calibri" w:eastAsia="Times New Roman" w:hAnsi="Calibri" w:cs="Calibri"/>
          <w:szCs w:val="24"/>
          <w:lang w:eastAsia="pl-PL"/>
        </w:rPr>
      </w:pPr>
      <w:r w:rsidRPr="00B17A54">
        <w:rPr>
          <w:rFonts w:ascii="Calibri" w:eastAsia="Times New Roman" w:hAnsi="Calibri" w:cs="Calibri"/>
          <w:szCs w:val="24"/>
          <w:lang w:eastAsia="pl-PL"/>
        </w:rPr>
        <w:t>Podanie przez Państwa danych osobowych jest dobrowolne, aczkolwiek odmowa ich podania będzie równoznaczna z brakiem możliwości udziału w realizacji Projektu.</w:t>
      </w:r>
    </w:p>
    <w:p w14:paraId="4581E5DE" w14:textId="77777777" w:rsidR="00144C27" w:rsidRPr="00B17A54" w:rsidRDefault="00144C27" w:rsidP="00144C27">
      <w:pPr>
        <w:rPr>
          <w:rFonts w:ascii="Calibri" w:eastAsia="Calibri" w:hAnsi="Calibri" w:cs="Calibri"/>
        </w:rPr>
      </w:pPr>
    </w:p>
    <w:p w14:paraId="235C454D" w14:textId="7C7BD11D" w:rsidR="00144C27" w:rsidRPr="00B17A54" w:rsidRDefault="00144C27" w:rsidP="00307D0A">
      <w:pPr>
        <w:ind w:left="5103" w:right="283" w:firstLine="426"/>
        <w:rPr>
          <w:rFonts w:ascii="Calibri" w:eastAsia="Times New Roman" w:hAnsi="Calibri" w:cs="Calibri"/>
          <w:lang w:eastAsia="pl-PL"/>
        </w:rPr>
      </w:pPr>
      <w:r w:rsidRPr="00B17A54">
        <w:rPr>
          <w:rFonts w:ascii="Calibri" w:eastAsia="Times New Roman" w:hAnsi="Calibri" w:cs="Calibri"/>
          <w:lang w:eastAsia="pl-PL"/>
        </w:rPr>
        <w:t>Zapoznał</w:t>
      </w:r>
      <w:r w:rsidR="00842835">
        <w:rPr>
          <w:rFonts w:ascii="Calibri" w:eastAsia="Times New Roman" w:hAnsi="Calibri" w:cs="Calibri"/>
          <w:lang w:eastAsia="pl-PL"/>
        </w:rPr>
        <w:t>am/</w:t>
      </w:r>
      <w:r w:rsidRPr="00B17A54">
        <w:rPr>
          <w:rFonts w:ascii="Calibri" w:eastAsia="Times New Roman" w:hAnsi="Calibri" w:cs="Calibri"/>
          <w:lang w:eastAsia="pl-PL"/>
        </w:rPr>
        <w:t>em się*</w:t>
      </w:r>
    </w:p>
    <w:p w14:paraId="25DB51AC" w14:textId="77777777" w:rsidR="00144C27" w:rsidRPr="00B17A54" w:rsidRDefault="00144C27" w:rsidP="00307D0A">
      <w:pPr>
        <w:ind w:left="3969" w:right="283"/>
        <w:jc w:val="center"/>
        <w:rPr>
          <w:rFonts w:ascii="Calibri" w:eastAsia="Times New Roman" w:hAnsi="Calibri" w:cs="Calibri"/>
          <w:lang w:eastAsia="pl-PL"/>
        </w:rPr>
      </w:pPr>
    </w:p>
    <w:p w14:paraId="69D8FDE3" w14:textId="77777777" w:rsidR="00144C27" w:rsidRPr="00B17A54" w:rsidRDefault="00144C27" w:rsidP="00307D0A">
      <w:pPr>
        <w:ind w:left="3969" w:right="283"/>
        <w:jc w:val="center"/>
        <w:rPr>
          <w:rFonts w:ascii="Calibri" w:eastAsia="Times New Roman" w:hAnsi="Calibri" w:cs="Calibri"/>
          <w:lang w:eastAsia="pl-PL"/>
        </w:rPr>
      </w:pPr>
      <w:r w:rsidRPr="00B17A54">
        <w:rPr>
          <w:rFonts w:ascii="Calibri" w:eastAsia="Times New Roman" w:hAnsi="Calibri" w:cs="Calibri"/>
          <w:lang w:eastAsia="pl-PL"/>
        </w:rPr>
        <w:t>…………………….……………………</w:t>
      </w:r>
    </w:p>
    <w:p w14:paraId="4490D577" w14:textId="77777777" w:rsidR="00144C27" w:rsidRPr="00B17A54" w:rsidRDefault="00144C27" w:rsidP="00307D0A">
      <w:pPr>
        <w:ind w:left="3969" w:right="283"/>
        <w:jc w:val="center"/>
        <w:rPr>
          <w:rFonts w:ascii="Calibri" w:eastAsia="Times New Roman" w:hAnsi="Calibri" w:cs="Times New Roman"/>
          <w:sz w:val="20"/>
          <w:szCs w:val="20"/>
          <w:lang w:eastAsia="pl-PL"/>
        </w:rPr>
      </w:pPr>
      <w:r w:rsidRPr="00B17A54">
        <w:rPr>
          <w:rFonts w:ascii="Calibri" w:eastAsia="Times New Roman" w:hAnsi="Calibri" w:cs="Times New Roman"/>
          <w:sz w:val="20"/>
          <w:szCs w:val="20"/>
          <w:lang w:eastAsia="pl-PL"/>
        </w:rPr>
        <w:t>PODPIS</w:t>
      </w:r>
    </w:p>
    <w:p w14:paraId="035A1492" w14:textId="77777777" w:rsidR="00212C5F" w:rsidRPr="00B17A54" w:rsidRDefault="00144C27" w:rsidP="00307D0A">
      <w:pPr>
        <w:pStyle w:val="Akapitzlist"/>
        <w:spacing w:line="240" w:lineRule="auto"/>
        <w:ind w:left="3969" w:right="283"/>
        <w:rPr>
          <w:sz w:val="20"/>
          <w:szCs w:val="20"/>
        </w:rPr>
      </w:pPr>
      <w:r w:rsidRPr="00B17A54">
        <w:rPr>
          <w:rFonts w:ascii="Calibri" w:hAnsi="Calibri"/>
          <w:sz w:val="20"/>
          <w:szCs w:val="20"/>
        </w:rPr>
        <w:t xml:space="preserve">*W przypadku uczestnika </w:t>
      </w:r>
      <w:r w:rsidR="004B6CCC" w:rsidRPr="00B17A54">
        <w:rPr>
          <w:rFonts w:ascii="Calibri" w:hAnsi="Calibri"/>
          <w:sz w:val="20"/>
          <w:szCs w:val="20"/>
        </w:rPr>
        <w:t>P</w:t>
      </w:r>
      <w:r w:rsidRPr="00B17A54">
        <w:rPr>
          <w:rFonts w:ascii="Calibri" w:hAnsi="Calibri"/>
          <w:sz w:val="20"/>
          <w:szCs w:val="20"/>
        </w:rPr>
        <w:t>rojektu nieposiadającego zdolności do czynności prawnych fakt zapoznania się z powyższymi informacjami potwierdza jego opiekun prawny</w:t>
      </w:r>
      <w:r w:rsidR="00212C5F" w:rsidRPr="00B17A54">
        <w:rPr>
          <w:sz w:val="20"/>
          <w:szCs w:val="20"/>
        </w:rPr>
        <w:t>.</w:t>
      </w:r>
    </w:p>
    <w:p w14:paraId="31D3CC74" w14:textId="77777777" w:rsidR="003243AA" w:rsidRPr="00B17A54" w:rsidRDefault="003243AA" w:rsidP="00212C5F">
      <w:pPr>
        <w:pStyle w:val="Akapitzlist"/>
        <w:spacing w:line="240" w:lineRule="auto"/>
        <w:ind w:left="3969"/>
        <w:rPr>
          <w:rFonts w:cstheme="minorHAnsi"/>
          <w:sz w:val="20"/>
          <w:szCs w:val="20"/>
        </w:rPr>
        <w:sectPr w:rsidR="003243AA" w:rsidRPr="00B17A54" w:rsidSect="003243AA">
          <w:headerReference w:type="default" r:id="rId12"/>
          <w:pgSz w:w="11906" w:h="16838"/>
          <w:pgMar w:top="1417" w:right="1417" w:bottom="1417" w:left="1417" w:header="708" w:footer="708" w:gutter="0"/>
          <w:cols w:space="708"/>
          <w:titlePg/>
          <w:docGrid w:linePitch="360"/>
        </w:sectPr>
      </w:pPr>
    </w:p>
    <w:p w14:paraId="25574673" w14:textId="77777777" w:rsidR="009A61E4" w:rsidRPr="00B17A54" w:rsidRDefault="00A94002" w:rsidP="009A61E4">
      <w:pPr>
        <w:spacing w:after="120"/>
        <w:jc w:val="center"/>
        <w:rPr>
          <w:rFonts w:cstheme="minorHAnsi"/>
          <w:b/>
        </w:rPr>
      </w:pPr>
      <w:r w:rsidRPr="00B17A54">
        <w:rPr>
          <w:rFonts w:cstheme="minorHAnsi"/>
          <w:b/>
        </w:rPr>
        <w:lastRenderedPageBreak/>
        <w:t xml:space="preserve"> </w:t>
      </w:r>
      <w:r w:rsidRPr="00B17A54">
        <w:rPr>
          <w:rFonts w:cstheme="minorHAnsi"/>
        </w:rPr>
        <w:t>Załącznik</w:t>
      </w:r>
      <w:r w:rsidRPr="00B17A54">
        <w:rPr>
          <w:rFonts w:cstheme="minorHAnsi"/>
          <w:b/>
        </w:rPr>
        <w:t xml:space="preserve"> nr </w:t>
      </w:r>
      <w:r w:rsidR="00ED5DAE" w:rsidRPr="00B17A54">
        <w:rPr>
          <w:rFonts w:cstheme="minorHAnsi"/>
          <w:b/>
        </w:rPr>
        <w:t>6</w:t>
      </w:r>
      <w:r w:rsidRPr="00B17A54">
        <w:rPr>
          <w:rFonts w:cstheme="minorHAnsi"/>
        </w:rPr>
        <w:t xml:space="preserve"> do Umowy</w:t>
      </w:r>
    </w:p>
    <w:p w14:paraId="2036681F" w14:textId="77777777" w:rsidR="009A61E4" w:rsidRPr="00B17A54" w:rsidRDefault="00B62E05" w:rsidP="009A61E4">
      <w:pPr>
        <w:spacing w:after="120"/>
        <w:jc w:val="center"/>
        <w:rPr>
          <w:rFonts w:cstheme="minorHAnsi"/>
        </w:rPr>
      </w:pPr>
      <w:r w:rsidRPr="00B17A54" w:rsidDel="00B62E05">
        <w:rPr>
          <w:rFonts w:cstheme="minorHAnsi"/>
          <w:b/>
        </w:rPr>
        <w:t xml:space="preserve"> </w:t>
      </w:r>
      <w:r w:rsidR="009A61E4" w:rsidRPr="00B17A54">
        <w:rPr>
          <w:rFonts w:cstheme="minorHAnsi"/>
        </w:rPr>
        <w:t>Obowiązki informacyjne i promocyjne dot</w:t>
      </w:r>
      <w:r w:rsidR="00734DB2" w:rsidRPr="00B17A54">
        <w:rPr>
          <w:rFonts w:cstheme="minorHAnsi"/>
        </w:rPr>
        <w:t>yczące</w:t>
      </w:r>
      <w:r w:rsidR="009A61E4" w:rsidRPr="00B17A54">
        <w:rPr>
          <w:rFonts w:cstheme="minorHAnsi"/>
        </w:rPr>
        <w:t xml:space="preserve"> wsparcia z U</w:t>
      </w:r>
      <w:r w:rsidR="00734DB2" w:rsidRPr="00B17A54">
        <w:rPr>
          <w:rFonts w:cstheme="minorHAnsi"/>
        </w:rPr>
        <w:t xml:space="preserve">nii </w:t>
      </w:r>
      <w:r w:rsidR="009A61E4" w:rsidRPr="00B17A54">
        <w:rPr>
          <w:rFonts w:cstheme="minorHAnsi"/>
        </w:rPr>
        <w:t>E</w:t>
      </w:r>
      <w:r w:rsidR="00734DB2" w:rsidRPr="00B17A54">
        <w:rPr>
          <w:rFonts w:cstheme="minorHAnsi"/>
        </w:rPr>
        <w:t>uropejskiej</w:t>
      </w:r>
    </w:p>
    <w:p w14:paraId="62452588" w14:textId="77777777" w:rsidR="00897A29" w:rsidRPr="00B17A54" w:rsidRDefault="00897A29" w:rsidP="002D2BBF">
      <w:pPr>
        <w:numPr>
          <w:ilvl w:val="0"/>
          <w:numId w:val="48"/>
        </w:numPr>
        <w:ind w:left="426"/>
        <w:rPr>
          <w:rFonts w:ascii="Calibri" w:eastAsia="Times New Roman" w:hAnsi="Calibri" w:cs="Calibri"/>
          <w:szCs w:val="24"/>
          <w:lang w:eastAsia="pl-PL"/>
        </w:rPr>
      </w:pPr>
      <w:r w:rsidRPr="00B17A54">
        <w:rPr>
          <w:rFonts w:ascii="Calibri" w:eastAsia="Times New Roman" w:hAnsi="Calibri" w:cs="Calibri"/>
          <w:szCs w:val="24"/>
          <w:lang w:eastAsia="pl-PL"/>
        </w:rPr>
        <w:t xml:space="preserve">Beneficjent jest zobowiązany do wypełniania obowiązków informacyjnych i promocyjnych, w tym informowania </w:t>
      </w:r>
      <w:r w:rsidRPr="00687554">
        <w:rPr>
          <w:rFonts w:ascii="Calibri" w:eastAsia="Times New Roman" w:hAnsi="Calibri" w:cs="Calibri"/>
          <w:szCs w:val="24"/>
          <w:lang w:eastAsia="pl-PL"/>
        </w:rPr>
        <w:t xml:space="preserve">społeczeństwa o dofinansowaniu </w:t>
      </w:r>
      <w:r w:rsidR="004B6CCC" w:rsidRPr="00687554">
        <w:rPr>
          <w:rFonts w:ascii="Calibri" w:eastAsia="Times New Roman" w:hAnsi="Calibri" w:cs="Calibri"/>
          <w:szCs w:val="24"/>
          <w:lang w:eastAsia="pl-PL"/>
        </w:rPr>
        <w:t>P</w:t>
      </w:r>
      <w:r w:rsidRPr="00687554">
        <w:rPr>
          <w:rFonts w:ascii="Calibri" w:eastAsia="Times New Roman" w:hAnsi="Calibri" w:cs="Calibri"/>
          <w:szCs w:val="24"/>
          <w:lang w:eastAsia="pl-PL"/>
        </w:rPr>
        <w:t>rojektu przez Unię Europejską, zgodnie z rozporządzeniem ogólnym</w:t>
      </w:r>
      <w:r w:rsidRPr="00B17A54">
        <w:rPr>
          <w:rFonts w:ascii="Calibri" w:eastAsia="Times New Roman" w:hAnsi="Calibri" w:cs="Calibri"/>
          <w:szCs w:val="24"/>
          <w:vertAlign w:val="superscript"/>
          <w:lang w:eastAsia="pl-PL"/>
        </w:rPr>
        <w:footnoteReference w:id="86"/>
      </w:r>
      <w:r w:rsidRPr="00B17A54">
        <w:rPr>
          <w:rFonts w:ascii="Calibri" w:eastAsia="Times New Roman" w:hAnsi="Calibri" w:cs="Calibri"/>
          <w:szCs w:val="24"/>
          <w:lang w:eastAsia="pl-PL"/>
        </w:rPr>
        <w:t xml:space="preserve"> (w szczególności z załącznikiem IX - Komunikacja i widoczność) oraz zgodnie z </w:t>
      </w:r>
      <w:r w:rsidRPr="00B17A54">
        <w:rPr>
          <w:rFonts w:ascii="Calibri" w:eastAsia="Times New Roman" w:hAnsi="Calibri" w:cs="Calibri"/>
          <w:i/>
          <w:szCs w:val="24"/>
          <w:lang w:eastAsia="pl-PL"/>
        </w:rPr>
        <w:t>Wytycznymi dotyczącymi informacji i promocji Funduszy Europejskich na lata 2021- 2027</w:t>
      </w:r>
      <w:r w:rsidRPr="00B17A54">
        <w:rPr>
          <w:rFonts w:ascii="Calibri" w:eastAsia="Times New Roman" w:hAnsi="Calibri" w:cs="Calibri"/>
          <w:szCs w:val="24"/>
          <w:lang w:eastAsia="pl-PL"/>
        </w:rPr>
        <w:t xml:space="preserve">, </w:t>
      </w:r>
      <w:r w:rsidRPr="00B17A54">
        <w:rPr>
          <w:rFonts w:ascii="Calibri" w:eastAsia="Times New Roman" w:hAnsi="Calibri" w:cs="Calibri"/>
          <w:i/>
          <w:iCs/>
          <w:szCs w:val="24"/>
          <w:lang w:eastAsia="pl-PL"/>
        </w:rPr>
        <w:t>Podręcznikiem wnioskodawcy i beneficjenta Funduszy Europejskich na lata 2021-2027 w zakresie informacji i promocji</w:t>
      </w:r>
      <w:r w:rsidRPr="00B17A54">
        <w:rPr>
          <w:rFonts w:ascii="Calibri" w:eastAsia="Times New Roman" w:hAnsi="Calibri" w:cs="Calibri"/>
          <w:szCs w:val="24"/>
          <w:lang w:eastAsia="pl-PL"/>
        </w:rPr>
        <w:t xml:space="preserve"> oraz </w:t>
      </w:r>
      <w:r w:rsidRPr="00B17A54">
        <w:rPr>
          <w:rFonts w:ascii="Calibri" w:eastAsia="Times New Roman" w:hAnsi="Calibri" w:cs="Calibri"/>
          <w:i/>
          <w:szCs w:val="24"/>
          <w:lang w:eastAsia="pl-PL"/>
        </w:rPr>
        <w:t>Wzorami/szablonami wizualizacji programu FEWiM 2021-2027</w:t>
      </w:r>
      <w:r w:rsidRPr="00B17A54">
        <w:rPr>
          <w:rFonts w:ascii="Calibri" w:eastAsia="Times New Roman" w:hAnsi="Calibri" w:cs="Calibri"/>
          <w:szCs w:val="24"/>
          <w:lang w:eastAsia="pl-PL"/>
        </w:rPr>
        <w:t xml:space="preserve"> publikowanymi przez Instytucję Zarządzającą FEWiM 2021-2027 na stronie internetowej Programu pod adresem </w:t>
      </w:r>
      <w:r w:rsidRPr="00B17A54">
        <w:rPr>
          <w:rFonts w:ascii="Calibri" w:eastAsia="Times New Roman" w:hAnsi="Calibri" w:cs="Calibri"/>
          <w:lang w:eastAsia="pl-PL"/>
        </w:rPr>
        <w:t>https://funduszeeuropejskie.warmia.mazury.pl</w:t>
      </w:r>
      <w:r w:rsidRPr="00B17A54">
        <w:rPr>
          <w:rFonts w:ascii="Calibri" w:eastAsia="Times New Roman" w:hAnsi="Calibri" w:cs="Calibri"/>
          <w:szCs w:val="24"/>
          <w:lang w:eastAsia="pl-PL"/>
        </w:rPr>
        <w:t>.</w:t>
      </w:r>
    </w:p>
    <w:p w14:paraId="11BDBC0F" w14:textId="393B5E10" w:rsidR="00897A29" w:rsidRPr="00B17A54" w:rsidRDefault="00897A29" w:rsidP="002D2BBF">
      <w:pPr>
        <w:numPr>
          <w:ilvl w:val="0"/>
          <w:numId w:val="48"/>
        </w:numPr>
        <w:ind w:left="426"/>
        <w:rPr>
          <w:rFonts w:ascii="Calibri" w:eastAsia="Times New Roman" w:hAnsi="Calibri" w:cs="Calibri"/>
          <w:szCs w:val="24"/>
          <w:lang w:eastAsia="pl-PL"/>
        </w:rPr>
      </w:pPr>
      <w:r w:rsidRPr="00B17A54">
        <w:rPr>
          <w:rFonts w:ascii="Calibri" w:eastAsia="Times New Roman" w:hAnsi="Calibri" w:cs="Calibri"/>
          <w:szCs w:val="24"/>
          <w:lang w:eastAsia="pl-PL"/>
        </w:rPr>
        <w:t xml:space="preserve">W okresie realizacji Projektu, o którym mowa w </w:t>
      </w:r>
      <w:r w:rsidRPr="00B17A54">
        <w:rPr>
          <w:rFonts w:ascii="Calibri" w:eastAsia="Times New Roman" w:hAnsi="Calibri" w:cs="Calibri"/>
          <w:b/>
          <w:szCs w:val="24"/>
          <w:lang w:eastAsia="pl-PL"/>
        </w:rPr>
        <w:t>§ 3</w:t>
      </w:r>
      <w:r w:rsidRPr="00B17A54">
        <w:rPr>
          <w:rFonts w:ascii="Calibri" w:eastAsia="Times New Roman" w:hAnsi="Calibri" w:cs="Calibri"/>
          <w:szCs w:val="24"/>
          <w:lang w:eastAsia="pl-PL"/>
        </w:rPr>
        <w:t xml:space="preserve"> Umowy Beneficjent jest zobowiązany do:</w:t>
      </w:r>
    </w:p>
    <w:p w14:paraId="36E44346" w14:textId="0BAC84EB" w:rsidR="00897A29" w:rsidRPr="00B17A54" w:rsidRDefault="00897A29" w:rsidP="002D2BBF">
      <w:pPr>
        <w:numPr>
          <w:ilvl w:val="0"/>
          <w:numId w:val="50"/>
        </w:numPr>
        <w:ind w:left="709" w:hanging="283"/>
        <w:rPr>
          <w:rFonts w:ascii="Calibri" w:eastAsia="Times New Roman" w:hAnsi="Calibri" w:cs="Calibri"/>
          <w:szCs w:val="24"/>
          <w:lang w:eastAsia="pl-PL"/>
        </w:rPr>
      </w:pPr>
      <w:r w:rsidRPr="00B17A54">
        <w:rPr>
          <w:rFonts w:ascii="Calibri" w:eastAsia="Times New Roman" w:hAnsi="Calibri" w:cs="Calibri"/>
          <w:szCs w:val="24"/>
          <w:lang w:eastAsia="pl-PL"/>
        </w:rPr>
        <w:t xml:space="preserve">umieszczania w widoczny sposób znaku Funduszy Europejskich, znaku barw Rzeczypospolitej Polskiej (jeśli dotyczy, wersja pełnokolorowa), </w:t>
      </w:r>
      <w:r w:rsidR="00842835" w:rsidRPr="00B17A54">
        <w:rPr>
          <w:rFonts w:ascii="Calibri" w:eastAsia="Times New Roman" w:hAnsi="Calibri" w:cs="Calibri"/>
          <w:szCs w:val="24"/>
          <w:lang w:eastAsia="pl-PL"/>
        </w:rPr>
        <w:t xml:space="preserve">znaku Unii Europejskiej </w:t>
      </w:r>
      <w:r w:rsidR="00842835">
        <w:rPr>
          <w:rFonts w:ascii="Calibri" w:eastAsia="Times New Roman" w:hAnsi="Calibri" w:cs="Calibri"/>
          <w:szCs w:val="24"/>
          <w:lang w:eastAsia="pl-PL"/>
        </w:rPr>
        <w:t xml:space="preserve">i </w:t>
      </w:r>
      <w:r w:rsidRPr="00B17A54">
        <w:rPr>
          <w:rFonts w:ascii="Calibri" w:eastAsia="Times New Roman" w:hAnsi="Calibri" w:cs="Calibri"/>
          <w:szCs w:val="24"/>
          <w:lang w:eastAsia="pl-PL"/>
        </w:rPr>
        <w:t>logo Województwa Warmińsko-Mazurskiego na:</w:t>
      </w:r>
    </w:p>
    <w:p w14:paraId="6DF59444" w14:textId="77777777" w:rsidR="00897A29" w:rsidRPr="00B17A54" w:rsidRDefault="00897A29" w:rsidP="002D2BBF">
      <w:pPr>
        <w:numPr>
          <w:ilvl w:val="0"/>
          <w:numId w:val="52"/>
        </w:numPr>
        <w:ind w:left="992" w:hanging="283"/>
        <w:rPr>
          <w:rFonts w:ascii="Calibri" w:eastAsia="Times New Roman" w:hAnsi="Calibri" w:cs="Calibri"/>
          <w:szCs w:val="24"/>
          <w:lang w:eastAsia="pl-PL"/>
        </w:rPr>
      </w:pPr>
      <w:r w:rsidRPr="00B17A54">
        <w:rPr>
          <w:rFonts w:ascii="Calibri" w:eastAsia="Times New Roman" w:hAnsi="Calibri" w:cs="Calibri"/>
          <w:szCs w:val="24"/>
          <w:lang w:eastAsia="pl-PL"/>
        </w:rPr>
        <w:t>wszystkich prowadzonych działaniach informacyjnych i promocyjnych dotyczących Projektu,</w:t>
      </w:r>
    </w:p>
    <w:p w14:paraId="0145EB9E" w14:textId="77777777" w:rsidR="00897A29" w:rsidRPr="00B17A54" w:rsidRDefault="00897A29" w:rsidP="002D2BBF">
      <w:pPr>
        <w:numPr>
          <w:ilvl w:val="0"/>
          <w:numId w:val="52"/>
        </w:numPr>
        <w:ind w:left="992" w:hanging="283"/>
        <w:rPr>
          <w:rFonts w:ascii="Calibri" w:eastAsia="Times New Roman" w:hAnsi="Calibri" w:cs="Calibri"/>
          <w:szCs w:val="24"/>
          <w:lang w:eastAsia="pl-PL"/>
        </w:rPr>
      </w:pPr>
      <w:r w:rsidRPr="00B17A54">
        <w:rPr>
          <w:rFonts w:ascii="Calibri" w:eastAsia="Times New Roman" w:hAnsi="Calibri" w:cs="Calibri"/>
          <w:szCs w:val="24"/>
          <w:lang w:eastAsia="pl-PL"/>
        </w:rPr>
        <w:t>wszystkich dokumentach i materiałach (m.in. produktach drukowanych lub cyfrowych) podawanych do wiadomości publicznej,</w:t>
      </w:r>
    </w:p>
    <w:p w14:paraId="726CCA10" w14:textId="77777777" w:rsidR="00897A29" w:rsidRPr="00B17A54" w:rsidRDefault="00897A29" w:rsidP="002D2BBF">
      <w:pPr>
        <w:numPr>
          <w:ilvl w:val="0"/>
          <w:numId w:val="52"/>
        </w:numPr>
        <w:ind w:left="992" w:hanging="283"/>
        <w:rPr>
          <w:rFonts w:ascii="Calibri" w:eastAsia="Times New Roman" w:hAnsi="Calibri" w:cs="Calibri"/>
          <w:szCs w:val="24"/>
          <w:lang w:eastAsia="pl-PL"/>
        </w:rPr>
      </w:pPr>
      <w:r w:rsidRPr="00B17A54">
        <w:rPr>
          <w:rFonts w:ascii="Calibri" w:eastAsia="Times New Roman" w:hAnsi="Calibri" w:cs="Times New Roman"/>
          <w:szCs w:val="24"/>
          <w:lang w:eastAsia="pl-PL"/>
        </w:rPr>
        <w:t>wszystkich dokumentach i materiałach dla osób i podmiotów uczestniczących w Projekcie,</w:t>
      </w:r>
    </w:p>
    <w:p w14:paraId="5290B475" w14:textId="77777777" w:rsidR="00897A29" w:rsidRPr="00B17A54" w:rsidRDefault="00897A29" w:rsidP="002D2BBF">
      <w:pPr>
        <w:numPr>
          <w:ilvl w:val="0"/>
          <w:numId w:val="52"/>
        </w:numPr>
        <w:ind w:left="992" w:hanging="283"/>
        <w:rPr>
          <w:rFonts w:ascii="Calibri" w:eastAsia="Times New Roman" w:hAnsi="Calibri" w:cs="Calibri"/>
          <w:szCs w:val="24"/>
          <w:lang w:eastAsia="pl-PL"/>
        </w:rPr>
      </w:pPr>
      <w:r w:rsidRPr="00B17A54">
        <w:rPr>
          <w:rFonts w:ascii="Calibri" w:eastAsia="Times New Roman" w:hAnsi="Calibri" w:cs="Calibri"/>
          <w:szCs w:val="24"/>
          <w:lang w:eastAsia="pl-PL"/>
        </w:rPr>
        <w:t>produktach, sprzęcie, pojazdach, aparaturze itp., powstałych lub zakupionych z Projektu, poprzez umieszczenie trwałego oznakowania w postaci naklejek;</w:t>
      </w:r>
    </w:p>
    <w:p w14:paraId="1467E06C" w14:textId="77777777" w:rsidR="00897A29" w:rsidRPr="00B17A54" w:rsidRDefault="00897A29" w:rsidP="002D2BBF">
      <w:pPr>
        <w:numPr>
          <w:ilvl w:val="0"/>
          <w:numId w:val="50"/>
        </w:numPr>
        <w:ind w:left="709" w:hanging="283"/>
        <w:rPr>
          <w:rFonts w:ascii="Calibri" w:eastAsia="Times New Roman" w:hAnsi="Calibri" w:cs="Calibri"/>
          <w:szCs w:val="24"/>
          <w:lang w:eastAsia="pl-PL"/>
        </w:rPr>
      </w:pPr>
      <w:r w:rsidRPr="00B17A54">
        <w:rPr>
          <w:rFonts w:ascii="Calibri" w:eastAsia="Times New Roman" w:hAnsi="Calibri"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701942A2" w14:textId="77777777" w:rsidR="00897A29" w:rsidRPr="00B17A54" w:rsidRDefault="00897A29" w:rsidP="002D2BBF">
      <w:pPr>
        <w:numPr>
          <w:ilvl w:val="1"/>
          <w:numId w:val="50"/>
        </w:numPr>
        <w:ind w:left="993" w:hanging="283"/>
        <w:rPr>
          <w:rFonts w:ascii="Calibri" w:eastAsia="Times New Roman" w:hAnsi="Calibri" w:cs="Calibri"/>
          <w:szCs w:val="24"/>
          <w:lang w:eastAsia="pl-PL"/>
        </w:rPr>
      </w:pPr>
      <w:r w:rsidRPr="00B17A54">
        <w:rPr>
          <w:rFonts w:ascii="Calibri" w:eastAsia="Times New Roman" w:hAnsi="Calibri" w:cs="Calibri"/>
          <w:szCs w:val="24"/>
          <w:lang w:eastAsia="pl-PL"/>
        </w:rPr>
        <w:t>projektów wspieranych z EFRR, których całkowity koszt przekracza 500 000 EUR</w:t>
      </w:r>
      <w:r w:rsidRPr="00B17A54">
        <w:rPr>
          <w:rFonts w:ascii="Calibri" w:eastAsia="Times New Roman" w:hAnsi="Calibri" w:cs="Times New Roman"/>
          <w:szCs w:val="24"/>
          <w:vertAlign w:val="superscript"/>
          <w:lang w:eastAsia="pl-PL"/>
        </w:rPr>
        <w:footnoteReference w:id="87"/>
      </w:r>
      <w:r w:rsidRPr="00B17A54">
        <w:rPr>
          <w:rFonts w:ascii="Calibri" w:eastAsia="Times New Roman" w:hAnsi="Calibri" w:cs="Calibri"/>
          <w:szCs w:val="24"/>
          <w:lang w:eastAsia="pl-PL"/>
        </w:rPr>
        <w:t xml:space="preserve">, </w:t>
      </w:r>
    </w:p>
    <w:p w14:paraId="141E31EC" w14:textId="77777777" w:rsidR="00897A29" w:rsidRPr="00B17A54" w:rsidRDefault="00897A29" w:rsidP="002D2BBF">
      <w:pPr>
        <w:numPr>
          <w:ilvl w:val="1"/>
          <w:numId w:val="50"/>
        </w:numPr>
        <w:ind w:left="993" w:hanging="283"/>
        <w:rPr>
          <w:rFonts w:ascii="Calibri" w:eastAsia="Times New Roman" w:hAnsi="Calibri" w:cs="Calibri"/>
          <w:szCs w:val="24"/>
          <w:lang w:eastAsia="pl-PL"/>
        </w:rPr>
      </w:pPr>
      <w:r w:rsidRPr="00B17A54">
        <w:rPr>
          <w:rFonts w:ascii="Calibri" w:eastAsia="Times New Roman" w:hAnsi="Calibri" w:cs="Calibri"/>
          <w:szCs w:val="24"/>
          <w:lang w:eastAsia="pl-PL"/>
        </w:rPr>
        <w:t xml:space="preserve">projektów wspieranych z </w:t>
      </w:r>
      <w:r w:rsidRPr="00B17A54">
        <w:rPr>
          <w:rFonts w:ascii="Calibri" w:eastAsia="Times New Roman" w:hAnsi="Calibri" w:cs="Times New Roman"/>
          <w:szCs w:val="24"/>
          <w:lang w:eastAsia="pl-PL"/>
        </w:rPr>
        <w:t xml:space="preserve">EFS+, </w:t>
      </w:r>
      <w:r w:rsidRPr="00B17A54">
        <w:rPr>
          <w:rFonts w:ascii="Calibri" w:eastAsia="Times New Roman" w:hAnsi="Calibri" w:cs="Calibri"/>
          <w:szCs w:val="24"/>
          <w:lang w:eastAsia="pl-PL"/>
        </w:rPr>
        <w:t>których całkowity koszt przekracza 100 000 EUR</w:t>
      </w:r>
      <w:r w:rsidRPr="00B17A54">
        <w:rPr>
          <w:rFonts w:ascii="Calibri" w:eastAsia="Times New Roman" w:hAnsi="Calibri" w:cs="Calibri"/>
          <w:szCs w:val="24"/>
          <w:vertAlign w:val="superscript"/>
          <w:lang w:eastAsia="pl-PL"/>
        </w:rPr>
        <w:footnoteReference w:id="88"/>
      </w:r>
      <w:r w:rsidRPr="00B17A54">
        <w:rPr>
          <w:rFonts w:ascii="Calibri" w:eastAsia="Times New Roman" w:hAnsi="Calibri" w:cs="Calibri"/>
          <w:szCs w:val="24"/>
          <w:lang w:eastAsia="pl-PL"/>
        </w:rPr>
        <w:t>.</w:t>
      </w:r>
    </w:p>
    <w:p w14:paraId="656DE1F4" w14:textId="77777777" w:rsidR="00897A29" w:rsidRPr="00B17A54" w:rsidRDefault="00897A29" w:rsidP="00897A29">
      <w:pPr>
        <w:tabs>
          <w:tab w:val="left" w:pos="851"/>
        </w:tabs>
        <w:ind w:left="851"/>
        <w:rPr>
          <w:rFonts w:ascii="Calibri" w:eastAsia="Calibri" w:hAnsi="Calibri" w:cs="Calibri"/>
        </w:rPr>
      </w:pPr>
      <w:r w:rsidRPr="00B17A54">
        <w:rPr>
          <w:rFonts w:ascii="Calibri" w:eastAsia="Calibri" w:hAnsi="Calibri" w:cs="Calibri"/>
        </w:rPr>
        <w:t>W przypadku gdy miejsce realizacji Projektu nie zapewnia swobodnego dotarcia do ogółu społeczeństwa z informacją o realizacji tego Projektu, umiejscowienie tablicy powinno być uzgodnione z Instytucją Pośredniczącą FEWiM 2021-2027.</w:t>
      </w:r>
    </w:p>
    <w:p w14:paraId="438248D3" w14:textId="77777777" w:rsidR="00897A29" w:rsidRPr="00B17A54" w:rsidRDefault="00897A29" w:rsidP="00897A29">
      <w:pPr>
        <w:tabs>
          <w:tab w:val="left" w:pos="851"/>
        </w:tabs>
        <w:ind w:left="851"/>
        <w:rPr>
          <w:rFonts w:ascii="Calibri" w:eastAsia="Calibri" w:hAnsi="Calibri" w:cs="Calibri"/>
        </w:rPr>
      </w:pPr>
      <w:r w:rsidRPr="00B17A54">
        <w:rPr>
          <w:rFonts w:ascii="Calibri" w:eastAsia="Calibri" w:hAnsi="Calibri" w:cs="Calibri"/>
        </w:rPr>
        <w:t>Tablica musi być umieszczona niezwłocznie po rozpoczęciu fizycznej realizacji Projektu lub zainstalowaniu zakupionego sprzętu aż do końca okresu realizacji Projektu.</w:t>
      </w:r>
    </w:p>
    <w:p w14:paraId="783091CD" w14:textId="40FDE84F" w:rsidR="00897A29" w:rsidRPr="00B17A54" w:rsidRDefault="00897A29" w:rsidP="002D2BBF">
      <w:pPr>
        <w:numPr>
          <w:ilvl w:val="0"/>
          <w:numId w:val="50"/>
        </w:numPr>
        <w:ind w:left="709" w:hanging="283"/>
        <w:rPr>
          <w:rFonts w:ascii="Calibri" w:eastAsia="Times New Roman" w:hAnsi="Calibri" w:cs="Calibri"/>
          <w:lang w:eastAsia="pl-PL"/>
        </w:rPr>
      </w:pPr>
      <w:r w:rsidRPr="00B17A54">
        <w:rPr>
          <w:rFonts w:ascii="Calibri" w:eastAsia="Times New Roman" w:hAnsi="Calibri" w:cs="Calibri"/>
          <w:lang w:eastAsia="pl-PL"/>
        </w:rPr>
        <w:t xml:space="preserve">w przypadku projektów innych niż te, o których mowa w </w:t>
      </w:r>
      <w:r w:rsidR="00B23A04" w:rsidRPr="00B23A04">
        <w:rPr>
          <w:rFonts w:ascii="Calibri" w:eastAsia="Times New Roman" w:hAnsi="Calibri" w:cs="Calibri"/>
          <w:b/>
          <w:lang w:eastAsia="pl-PL"/>
        </w:rPr>
        <w:t>p</w:t>
      </w:r>
      <w:r w:rsidRPr="00B23A04">
        <w:rPr>
          <w:rFonts w:ascii="Calibri" w:eastAsia="Times New Roman" w:hAnsi="Calibri" w:cs="Calibri"/>
          <w:b/>
          <w:lang w:eastAsia="pl-PL"/>
        </w:rPr>
        <w:t>pkt 2</w:t>
      </w:r>
      <w:r w:rsidRPr="00B17A54">
        <w:rPr>
          <w:rFonts w:ascii="Calibri" w:eastAsia="Times New Roman" w:hAnsi="Calibri" w:cs="Calibri"/>
          <w:lang w:eastAsia="pl-PL"/>
        </w:rPr>
        <w:t>, umieszczenia w widocznym miejscu realizacji Projektu przynajmniej jednego trwałego plakatu o minimalnym formacie A3 lub podobnej wielkości elektronicznego wyświetlacza podkreślającego fakt otrzymania dofinansowania z UE;</w:t>
      </w:r>
    </w:p>
    <w:p w14:paraId="7A566CCA" w14:textId="07EFBA8A" w:rsidR="00897A29" w:rsidRPr="00B17A54" w:rsidRDefault="00897A29" w:rsidP="002D2BBF">
      <w:pPr>
        <w:numPr>
          <w:ilvl w:val="0"/>
          <w:numId w:val="50"/>
        </w:numPr>
        <w:ind w:left="709" w:hanging="283"/>
        <w:rPr>
          <w:rFonts w:ascii="Calibri" w:eastAsia="Times New Roman" w:hAnsi="Calibri" w:cs="Calibri"/>
          <w:color w:val="000000"/>
          <w:lang w:eastAsia="pl-PL"/>
        </w:rPr>
      </w:pPr>
      <w:r w:rsidRPr="00B17A54">
        <w:rPr>
          <w:rFonts w:ascii="Calibri" w:eastAsia="Times New Roman" w:hAnsi="Calibri" w:cs="Calibri"/>
          <w:color w:val="000000"/>
          <w:lang w:eastAsia="pl-PL"/>
        </w:rPr>
        <w:lastRenderedPageBreak/>
        <w:t>umieszczenia krótkiego opisu Projektu na</w:t>
      </w:r>
      <w:r w:rsidR="00842835">
        <w:rPr>
          <w:rFonts w:ascii="Calibri" w:eastAsia="Times New Roman" w:hAnsi="Calibri" w:cs="Calibri"/>
          <w:color w:val="000000"/>
          <w:lang w:eastAsia="pl-PL"/>
        </w:rPr>
        <w:t xml:space="preserve"> </w:t>
      </w:r>
      <w:r w:rsidR="00842835">
        <w:rPr>
          <w:rFonts w:cstheme="minorHAnsi"/>
        </w:rPr>
        <w:t xml:space="preserve">profilu w mediach społecznościowych </w:t>
      </w:r>
      <w:r w:rsidR="00842835" w:rsidRPr="005E5F24">
        <w:rPr>
          <w:rFonts w:cstheme="minorHAnsi"/>
        </w:rPr>
        <w:t>(jeżeli Beneficjent nie posiada konta w mediach społecznościowych, ma obowiązek takie konto założyć)</w:t>
      </w:r>
      <w:r w:rsidR="00842835">
        <w:rPr>
          <w:rFonts w:cstheme="minorHAnsi"/>
        </w:rPr>
        <w:t xml:space="preserve"> i</w:t>
      </w:r>
      <w:r w:rsidRPr="00B17A54">
        <w:rPr>
          <w:rFonts w:ascii="Calibri" w:eastAsia="Times New Roman" w:hAnsi="Calibri" w:cs="Calibri"/>
          <w:color w:val="000000"/>
          <w:lang w:eastAsia="pl-PL"/>
        </w:rPr>
        <w:t xml:space="preserve"> oficjalnej stronie internetowej Beneficjenta, jeśli ją posiada. Opis </w:t>
      </w:r>
      <w:r w:rsidR="00E2544F" w:rsidRPr="00B17A54">
        <w:rPr>
          <w:rFonts w:ascii="Calibri" w:eastAsia="Times New Roman" w:hAnsi="Calibri" w:cs="Calibri"/>
          <w:color w:val="000000"/>
          <w:lang w:eastAsia="pl-PL"/>
        </w:rPr>
        <w:t>P</w:t>
      </w:r>
      <w:r w:rsidRPr="00B17A54">
        <w:rPr>
          <w:rFonts w:ascii="Calibri" w:eastAsia="Times New Roman" w:hAnsi="Calibri" w:cs="Calibri"/>
          <w:color w:val="000000"/>
          <w:lang w:eastAsia="pl-PL"/>
        </w:rPr>
        <w:t>rojektu musi zawierać:</w:t>
      </w:r>
    </w:p>
    <w:p w14:paraId="60988362"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Times New Roman" w:hAnsi="Calibri" w:cs="Calibri"/>
          <w:color w:val="000000"/>
        </w:rPr>
        <w:t xml:space="preserve">tytuł </w:t>
      </w:r>
      <w:r w:rsidR="00E2544F" w:rsidRPr="00B17A54">
        <w:rPr>
          <w:rFonts w:ascii="Calibri" w:eastAsia="Times New Roman" w:hAnsi="Calibri" w:cs="Calibri"/>
          <w:color w:val="000000"/>
        </w:rPr>
        <w:t>P</w:t>
      </w:r>
      <w:r w:rsidRPr="00B17A54">
        <w:rPr>
          <w:rFonts w:ascii="Calibri" w:eastAsia="Times New Roman" w:hAnsi="Calibri" w:cs="Calibri"/>
          <w:color w:val="000000"/>
        </w:rPr>
        <w:t>rojektu lub jego skróconą nazwę,</w:t>
      </w:r>
    </w:p>
    <w:p w14:paraId="55F52622" w14:textId="73D9585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Times New Roman" w:hAnsi="Calibri" w:cs="Calibri"/>
          <w:color w:val="000000"/>
        </w:rPr>
        <w:t>podkreślenie faktu otrzymania wsparcia finansowego z Unii Europejskiej przez zamieszczenie znaku Funduszy Europejskich, znaku barw Rzecz</w:t>
      </w:r>
      <w:r w:rsidR="00250BDB">
        <w:rPr>
          <w:rFonts w:ascii="Calibri" w:eastAsia="Times New Roman" w:hAnsi="Calibri" w:cs="Calibri"/>
          <w:color w:val="000000"/>
        </w:rPr>
        <w:t>y</w:t>
      </w:r>
      <w:r w:rsidRPr="00B17A54">
        <w:rPr>
          <w:rFonts w:ascii="Calibri" w:eastAsia="Times New Roman" w:hAnsi="Calibri" w:cs="Calibri"/>
          <w:color w:val="000000"/>
        </w:rPr>
        <w:t xml:space="preserve">pospolitej Polskiej, </w:t>
      </w:r>
      <w:r w:rsidR="00E52075" w:rsidRPr="00B17A54">
        <w:rPr>
          <w:rFonts w:ascii="Calibri" w:eastAsia="Times New Roman" w:hAnsi="Calibri" w:cs="Calibri"/>
          <w:color w:val="000000"/>
        </w:rPr>
        <w:t xml:space="preserve">znaku Unii Europejskiej </w:t>
      </w:r>
      <w:r w:rsidR="00E52075">
        <w:rPr>
          <w:rFonts w:ascii="Calibri" w:eastAsia="Times New Roman" w:hAnsi="Calibri" w:cs="Calibri"/>
          <w:color w:val="000000"/>
        </w:rPr>
        <w:t xml:space="preserve">i </w:t>
      </w:r>
      <w:r w:rsidRPr="00B17A54">
        <w:rPr>
          <w:rFonts w:ascii="Calibri" w:eastAsia="Times New Roman" w:hAnsi="Calibri" w:cs="Calibri"/>
          <w:color w:val="000000"/>
        </w:rPr>
        <w:t>logo Województwa Warmińsko-Mazurskiego,</w:t>
      </w:r>
    </w:p>
    <w:p w14:paraId="38C4D6E5"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Times New Roman" w:hAnsi="Calibri" w:cs="Calibri"/>
          <w:color w:val="000000"/>
        </w:rPr>
        <w:t xml:space="preserve">zadania, działania, które będą realizowane w ramach </w:t>
      </w:r>
      <w:r w:rsidR="00E2544F" w:rsidRPr="00B17A54">
        <w:rPr>
          <w:rFonts w:ascii="Calibri" w:eastAsia="Times New Roman" w:hAnsi="Calibri" w:cs="Calibri"/>
          <w:color w:val="000000"/>
        </w:rPr>
        <w:t>P</w:t>
      </w:r>
      <w:r w:rsidRPr="00B17A54">
        <w:rPr>
          <w:rFonts w:ascii="Calibri" w:eastAsia="Times New Roman" w:hAnsi="Calibri" w:cs="Calibri"/>
          <w:color w:val="000000"/>
        </w:rPr>
        <w:t>rojektu (opis, co zostanie zrobione, zakupione etc.),</w:t>
      </w:r>
    </w:p>
    <w:p w14:paraId="7274E249"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Calibri" w:hAnsi="Calibri" w:cs="Calibri"/>
          <w:color w:val="000000"/>
        </w:rPr>
        <w:t xml:space="preserve">grupy docelowe (do kogo skierowany jest </w:t>
      </w:r>
      <w:r w:rsidR="00E2544F" w:rsidRPr="00B17A54">
        <w:rPr>
          <w:rFonts w:ascii="Calibri" w:eastAsia="Calibri" w:hAnsi="Calibri" w:cs="Calibri"/>
          <w:color w:val="000000"/>
        </w:rPr>
        <w:t>P</w:t>
      </w:r>
      <w:r w:rsidRPr="00B17A54">
        <w:rPr>
          <w:rFonts w:ascii="Calibri" w:eastAsia="Calibri" w:hAnsi="Calibri" w:cs="Calibri"/>
          <w:color w:val="000000"/>
        </w:rPr>
        <w:t>rojekt, kto z niego skorzysta),</w:t>
      </w:r>
    </w:p>
    <w:p w14:paraId="0919F539"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Calibri" w:hAnsi="Calibri" w:cs="Calibri"/>
          <w:color w:val="000000"/>
        </w:rPr>
        <w:t xml:space="preserve">cel lub cele </w:t>
      </w:r>
      <w:r w:rsidR="00E2544F" w:rsidRPr="00B17A54">
        <w:rPr>
          <w:rFonts w:ascii="Calibri" w:eastAsia="Calibri" w:hAnsi="Calibri" w:cs="Calibri"/>
          <w:color w:val="000000"/>
        </w:rPr>
        <w:t>P</w:t>
      </w:r>
      <w:r w:rsidRPr="00B17A54">
        <w:rPr>
          <w:rFonts w:ascii="Calibri" w:eastAsia="Calibri" w:hAnsi="Calibri" w:cs="Calibri"/>
          <w:color w:val="000000"/>
        </w:rPr>
        <w:t xml:space="preserve">rojektu, </w:t>
      </w:r>
    </w:p>
    <w:p w14:paraId="43E131FF"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Calibri" w:hAnsi="Calibri" w:cs="Calibri"/>
          <w:color w:val="000000"/>
        </w:rPr>
        <w:t xml:space="preserve">efekty, rezultaty </w:t>
      </w:r>
      <w:r w:rsidR="00E2544F" w:rsidRPr="00B17A54">
        <w:rPr>
          <w:rFonts w:ascii="Calibri" w:eastAsia="Calibri" w:hAnsi="Calibri" w:cs="Calibri"/>
          <w:color w:val="000000"/>
        </w:rPr>
        <w:t>P</w:t>
      </w:r>
      <w:r w:rsidRPr="00B17A54">
        <w:rPr>
          <w:rFonts w:ascii="Calibri" w:eastAsia="Calibri" w:hAnsi="Calibri" w:cs="Calibri"/>
          <w:color w:val="000000"/>
        </w:rPr>
        <w:t>rojektu (jeśli opis zadań, działań nie zawiera opisu efektów, rezultatów),</w:t>
      </w:r>
    </w:p>
    <w:p w14:paraId="3147D682"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Times New Roman" w:hAnsi="Calibri" w:cs="Calibri"/>
          <w:color w:val="000000"/>
        </w:rPr>
        <w:t xml:space="preserve">wartość </w:t>
      </w:r>
      <w:r w:rsidR="00E2544F" w:rsidRPr="00B17A54">
        <w:rPr>
          <w:rFonts w:ascii="Calibri" w:eastAsia="Times New Roman" w:hAnsi="Calibri" w:cs="Calibri"/>
          <w:color w:val="000000"/>
        </w:rPr>
        <w:t>P</w:t>
      </w:r>
      <w:r w:rsidRPr="00B17A54">
        <w:rPr>
          <w:rFonts w:ascii="Calibri" w:eastAsia="Times New Roman" w:hAnsi="Calibri" w:cs="Calibri"/>
          <w:color w:val="000000"/>
        </w:rPr>
        <w:t xml:space="preserve">rojektu (całkowity koszt </w:t>
      </w:r>
      <w:r w:rsidR="00E2544F" w:rsidRPr="00B17A54">
        <w:rPr>
          <w:rFonts w:ascii="Calibri" w:eastAsia="Times New Roman" w:hAnsi="Calibri" w:cs="Calibri"/>
          <w:color w:val="000000"/>
        </w:rPr>
        <w:t>P</w:t>
      </w:r>
      <w:r w:rsidRPr="00B17A54">
        <w:rPr>
          <w:rFonts w:ascii="Calibri" w:eastAsia="Times New Roman" w:hAnsi="Calibri" w:cs="Calibri"/>
          <w:color w:val="000000"/>
        </w:rPr>
        <w:t>rojektu),</w:t>
      </w:r>
    </w:p>
    <w:p w14:paraId="2BFD0F05" w14:textId="77777777" w:rsidR="00897A29" w:rsidRPr="00B17A54" w:rsidRDefault="00897A29" w:rsidP="002D2BBF">
      <w:pPr>
        <w:numPr>
          <w:ilvl w:val="1"/>
          <w:numId w:val="50"/>
        </w:numPr>
        <w:ind w:left="993" w:hanging="284"/>
        <w:rPr>
          <w:rFonts w:ascii="Calibri" w:eastAsia="Times New Roman" w:hAnsi="Calibri" w:cs="Calibri"/>
          <w:color w:val="000000"/>
        </w:rPr>
      </w:pPr>
      <w:r w:rsidRPr="00B17A54">
        <w:rPr>
          <w:rFonts w:ascii="Calibri" w:eastAsia="Times New Roman" w:hAnsi="Calibri" w:cs="Calibri"/>
          <w:color w:val="000000"/>
        </w:rPr>
        <w:t>wysokość wkładu Funduszy Europejskich;</w:t>
      </w:r>
    </w:p>
    <w:p w14:paraId="26360BD5" w14:textId="77777777" w:rsidR="00897A29" w:rsidRPr="00B17A54" w:rsidRDefault="00897A29" w:rsidP="002D2BBF">
      <w:pPr>
        <w:numPr>
          <w:ilvl w:val="0"/>
          <w:numId w:val="50"/>
        </w:numPr>
        <w:ind w:left="709" w:hanging="283"/>
        <w:rPr>
          <w:rFonts w:ascii="Calibri" w:eastAsia="Times New Roman" w:hAnsi="Calibri" w:cs="Times New Roman"/>
          <w:szCs w:val="24"/>
          <w:lang w:eastAsia="pl-PL"/>
        </w:rPr>
      </w:pPr>
      <w:r w:rsidRPr="00B17A54">
        <w:rPr>
          <w:rFonts w:ascii="Calibri" w:eastAsia="Times New Roman" w:hAnsi="Calibri" w:cs="Calibri"/>
          <w:color w:val="000000"/>
          <w:lang w:eastAsia="pl-PL"/>
        </w:rPr>
        <w:t>jeżeli Projekt ma znaczenie strategiczne</w:t>
      </w:r>
      <w:r w:rsidRPr="00B17A54">
        <w:rPr>
          <w:rFonts w:ascii="Calibri" w:eastAsia="Times New Roman" w:hAnsi="Calibri" w:cs="Times New Roman"/>
          <w:color w:val="000000"/>
          <w:vertAlign w:val="superscript"/>
          <w:lang w:eastAsia="pl-PL"/>
        </w:rPr>
        <w:footnoteReference w:id="89"/>
      </w:r>
      <w:r w:rsidRPr="00B17A54">
        <w:rPr>
          <w:rFonts w:ascii="Calibri" w:eastAsia="Times New Roman" w:hAnsi="Calibri" w:cs="Calibri"/>
          <w:color w:val="000000"/>
          <w:lang w:eastAsia="pl-PL"/>
        </w:rPr>
        <w:t xml:space="preserve"> lub jego całkowity koszt przekracza 10 mln</w:t>
      </w:r>
      <w:r w:rsidRPr="00B17A54">
        <w:rPr>
          <w:rFonts w:ascii="Calibri" w:eastAsia="Times New Roman" w:hAnsi="Calibri" w:cs="Times New Roman"/>
          <w:szCs w:val="24"/>
          <w:lang w:eastAsia="pl-PL"/>
        </w:rPr>
        <w:t xml:space="preserve"> EUR</w:t>
      </w:r>
      <w:r w:rsidRPr="00B17A54">
        <w:rPr>
          <w:rFonts w:ascii="Calibri" w:eastAsia="Times New Roman" w:hAnsi="Calibri" w:cs="Calibri"/>
          <w:bCs/>
          <w:szCs w:val="24"/>
          <w:vertAlign w:val="superscript"/>
          <w:lang w:eastAsia="pl-PL"/>
        </w:rPr>
        <w:footnoteReference w:id="90"/>
      </w:r>
      <w:r w:rsidRPr="00B17A54">
        <w:rPr>
          <w:rFonts w:ascii="Calibri" w:eastAsia="Times New Roman" w:hAnsi="Calibri" w:cs="Times New Roman"/>
          <w:szCs w:val="24"/>
          <w:lang w:eastAsia="pl-PL"/>
        </w:rPr>
        <w:t xml:space="preserve">, </w:t>
      </w:r>
      <w:r w:rsidRPr="00B17A54">
        <w:rPr>
          <w:rFonts w:ascii="Calibri" w:eastAsia="Times New Roman" w:hAnsi="Calibri" w:cs="Times New Roman"/>
          <w:b/>
          <w:szCs w:val="24"/>
          <w:lang w:eastAsia="pl-PL"/>
        </w:rPr>
        <w:t xml:space="preserve">zorganizowania wydarzenia lub działania informacyjno-promocyjnego </w:t>
      </w:r>
      <w:r w:rsidRPr="00B17A54">
        <w:rPr>
          <w:rFonts w:ascii="Calibri" w:eastAsia="Times New Roman" w:hAnsi="Calibri" w:cs="Times New Roman"/>
          <w:szCs w:val="24"/>
          <w:lang w:eastAsia="pl-PL"/>
        </w:rPr>
        <w:t>(np. konferencji prasowej, wydarzenia promującego Projekt, prezentacji Projektu na targach branżowych)</w:t>
      </w:r>
      <w:r w:rsidRPr="00B17A54">
        <w:rPr>
          <w:rFonts w:ascii="Calibri" w:eastAsia="Times New Roman" w:hAnsi="Calibri" w:cs="Times New Roman"/>
          <w:b/>
          <w:szCs w:val="24"/>
          <w:lang w:eastAsia="pl-PL"/>
        </w:rPr>
        <w:t xml:space="preserve"> w ważnym momencie realizacji Projektu,</w:t>
      </w:r>
      <w:r w:rsidRPr="00B17A54">
        <w:rPr>
          <w:rFonts w:ascii="Calibri" w:eastAsia="Times New Roman" w:hAnsi="Calibri" w:cs="Times New Roman"/>
          <w:szCs w:val="24"/>
          <w:lang w:eastAsia="pl-PL"/>
        </w:rPr>
        <w:t xml:space="preserve"> np. na otwarcie Projektu, zakończenie Projektu lub jego ważnego etapu np. rozpoczęcie inwestycji, oddanie inwestycji do użytkowania itp. </w:t>
      </w:r>
    </w:p>
    <w:p w14:paraId="0270BC21" w14:textId="77777777" w:rsidR="00897A29" w:rsidRPr="00B17A54" w:rsidRDefault="00897A29" w:rsidP="00897A29">
      <w:pPr>
        <w:ind w:left="709"/>
        <w:rPr>
          <w:rFonts w:ascii="Calibri" w:eastAsia="Times New Roman" w:hAnsi="Calibri" w:cs="Calibri"/>
          <w:lang w:eastAsia="pl-PL"/>
        </w:rPr>
      </w:pPr>
      <w:r w:rsidRPr="00B17A54">
        <w:rPr>
          <w:rFonts w:ascii="Calibri" w:eastAsia="Times New Roman" w:hAnsi="Calibri" w:cs="Calibri"/>
          <w:lang w:eastAsia="pl-PL"/>
        </w:rPr>
        <w:t xml:space="preserve">Do udziału w wydarzeniu informacyjno-promocyjnym należy zaprosić z co najmniej </w:t>
      </w:r>
      <w:r w:rsidRPr="00B17A54">
        <w:rPr>
          <w:rFonts w:ascii="Calibri" w:eastAsia="Times New Roman" w:hAnsi="Calibri" w:cs="Calibri"/>
          <w:lang w:eastAsia="pl-PL"/>
        </w:rPr>
        <w:br/>
        <w:t>4-tygodniowym wyprzedzeniem przedstawicieli Komisji Europejskiej i Instytucji Zarządzającej FEWiM 2021-2027</w:t>
      </w:r>
      <w:r w:rsidRPr="00B17A54">
        <w:rPr>
          <w:rFonts w:ascii="Calibri" w:eastAsia="Times New Roman" w:hAnsi="Calibri" w:cs="Times New Roman"/>
          <w:szCs w:val="24"/>
          <w:vertAlign w:val="superscript"/>
          <w:lang w:eastAsia="pl-PL"/>
        </w:rPr>
        <w:footnoteReference w:id="91"/>
      </w:r>
      <w:r w:rsidRPr="00B17A54">
        <w:rPr>
          <w:rFonts w:ascii="Calibri" w:eastAsia="Times New Roman" w:hAnsi="Calibri" w:cs="Calibri"/>
          <w:lang w:eastAsia="pl-PL"/>
        </w:rPr>
        <w:t xml:space="preserve"> za pośrednictwem poczty elektronicznej redakcjafe@warmia.mazury.pl oraz </w:t>
      </w:r>
      <w:hyperlink r:id="rId13" w:history="1">
        <w:r w:rsidRPr="00B17A54">
          <w:rPr>
            <w:rFonts w:ascii="Calibri" w:eastAsia="Times New Roman" w:hAnsi="Calibri" w:cs="Times New Roman"/>
            <w:szCs w:val="24"/>
            <w:lang w:eastAsia="pl-PL"/>
          </w:rPr>
          <w:t>EMPL-B5-UNIT@ec.europa.eu</w:t>
        </w:r>
      </w:hyperlink>
      <w:r w:rsidRPr="00B17A54">
        <w:rPr>
          <w:rFonts w:ascii="Calibri" w:eastAsia="Times New Roman" w:hAnsi="Calibri" w:cs="Calibri"/>
          <w:lang w:eastAsia="pl-PL"/>
        </w:rPr>
        <w:t>.</w:t>
      </w:r>
    </w:p>
    <w:p w14:paraId="39EDF7FC" w14:textId="77777777" w:rsidR="00897A29" w:rsidRPr="00B17A54" w:rsidRDefault="00897A29" w:rsidP="002D2BBF">
      <w:pPr>
        <w:numPr>
          <w:ilvl w:val="0"/>
          <w:numId w:val="50"/>
        </w:numPr>
        <w:ind w:left="709" w:hanging="283"/>
        <w:rPr>
          <w:rFonts w:ascii="Calibri" w:eastAsia="Times New Roman" w:hAnsi="Calibri" w:cs="Calibri"/>
          <w:lang w:eastAsia="pl-PL"/>
        </w:rPr>
      </w:pPr>
      <w:r w:rsidRPr="00B17A54">
        <w:rPr>
          <w:rFonts w:ascii="Calibri" w:eastAsia="Times New Roman" w:hAnsi="Calibri" w:cs="Calibri"/>
          <w:lang w:eastAsia="pl-PL"/>
        </w:rPr>
        <w:t>dokumentowania działań informacyjnych i promocyjnych prowadzonych w ramach Projektu.</w:t>
      </w:r>
    </w:p>
    <w:p w14:paraId="794F48A6" w14:textId="3C1807C2" w:rsidR="00897A29" w:rsidRPr="00B17A54" w:rsidRDefault="00897A29" w:rsidP="002D2BBF">
      <w:pPr>
        <w:numPr>
          <w:ilvl w:val="0"/>
          <w:numId w:val="48"/>
        </w:numPr>
        <w:ind w:left="426"/>
        <w:rPr>
          <w:rFonts w:ascii="Calibri" w:eastAsia="Times New Roman" w:hAnsi="Calibri" w:cs="Calibri"/>
          <w:lang w:eastAsia="pl-PL"/>
        </w:rPr>
      </w:pPr>
      <w:r w:rsidRPr="00B17A54">
        <w:rPr>
          <w:rFonts w:ascii="Calibri" w:eastAsia="Times New Roman" w:hAnsi="Calibri" w:cs="Calibri"/>
          <w:lang w:eastAsia="pl-PL" w:bidi="pl-PL"/>
        </w:rPr>
        <w:t>Beneficjent, który realizuje Projekt o całkowitym koszcie przekraczającym 5 mln EUR</w:t>
      </w:r>
      <w:r w:rsidRPr="00B17A54">
        <w:rPr>
          <w:rFonts w:ascii="Calibri" w:eastAsia="Times New Roman" w:hAnsi="Calibri" w:cs="Calibri"/>
          <w:vertAlign w:val="superscript"/>
          <w:lang w:eastAsia="pl-PL" w:bidi="pl-PL"/>
        </w:rPr>
        <w:footnoteReference w:id="92"/>
      </w:r>
      <w:r w:rsidRPr="00B17A54">
        <w:rPr>
          <w:rFonts w:ascii="Calibri" w:eastAsia="Times New Roman" w:hAnsi="Calibri" w:cs="Calibri"/>
          <w:lang w:eastAsia="pl-PL" w:bidi="pl-PL"/>
        </w:rPr>
        <w:t xml:space="preserve"> lub </w:t>
      </w:r>
      <w:r w:rsidRPr="00B17A54">
        <w:rPr>
          <w:rFonts w:ascii="Calibri" w:eastAsia="Times New Roman" w:hAnsi="Calibri" w:cs="Times New Roman"/>
          <w:bCs/>
          <w:szCs w:val="24"/>
          <w:lang w:eastAsia="pl-PL"/>
        </w:rPr>
        <w:t xml:space="preserve">Projekt, który otrzymał współfinansowanie krajowe z budżetu państwa, stanowiące uzupełnienie do środków EFRR, a kwota tego współfinansowania przekracza 2 mln </w:t>
      </w:r>
      <w:r w:rsidR="0073711D">
        <w:rPr>
          <w:rFonts w:ascii="Calibri" w:eastAsia="Times New Roman" w:hAnsi="Calibri" w:cs="Times New Roman"/>
          <w:bCs/>
          <w:szCs w:val="24"/>
          <w:lang w:eastAsia="pl-PL"/>
        </w:rPr>
        <w:t>zł</w:t>
      </w:r>
      <w:r w:rsidRPr="00B17A54">
        <w:rPr>
          <w:rFonts w:ascii="Calibri" w:eastAsia="Times New Roman" w:hAnsi="Calibri" w:cs="Times New Roman"/>
          <w:bCs/>
          <w:szCs w:val="24"/>
          <w:vertAlign w:val="superscript"/>
          <w:lang w:eastAsia="pl-PL"/>
        </w:rPr>
        <w:footnoteReference w:id="93"/>
      </w:r>
      <w:r w:rsidRPr="00B17A54">
        <w:rPr>
          <w:rFonts w:ascii="Calibri" w:eastAsia="Times New Roman" w:hAnsi="Calibri" w:cs="Calibri"/>
          <w:lang w:eastAsia="pl-PL" w:bidi="pl-PL"/>
        </w:rPr>
        <w:t>, informuje</w:t>
      </w:r>
      <w:r w:rsidRPr="00B17A54">
        <w:rPr>
          <w:rFonts w:ascii="Calibri" w:eastAsia="Times New Roman" w:hAnsi="Calibri" w:cs="Calibri"/>
          <w:lang w:eastAsia="pl-PL"/>
        </w:rPr>
        <w:t xml:space="preserve"> </w:t>
      </w:r>
      <w:r w:rsidRPr="00B17A54">
        <w:rPr>
          <w:rFonts w:ascii="Calibri" w:eastAsia="Times New Roman" w:hAnsi="Calibri" w:cs="Calibri"/>
          <w:lang w:eastAsia="pl-PL" w:bidi="pl-PL"/>
        </w:rPr>
        <w:t>Instytucję Pośredniczącą FEWiM 2021-2027 o:</w:t>
      </w:r>
    </w:p>
    <w:p w14:paraId="71A311CC" w14:textId="77777777" w:rsidR="00897A29" w:rsidRPr="00B17A54" w:rsidRDefault="00897A29" w:rsidP="002D2BBF">
      <w:pPr>
        <w:numPr>
          <w:ilvl w:val="0"/>
          <w:numId w:val="49"/>
        </w:numPr>
        <w:ind w:left="709" w:hanging="284"/>
        <w:rPr>
          <w:rFonts w:ascii="Calibri" w:eastAsia="Times New Roman" w:hAnsi="Calibri" w:cs="Calibri"/>
          <w:lang w:eastAsia="pl-PL" w:bidi="pl-PL"/>
        </w:rPr>
      </w:pPr>
      <w:r w:rsidRPr="00B17A54">
        <w:rPr>
          <w:rFonts w:ascii="Calibri" w:eastAsia="Times New Roman" w:hAnsi="Calibri" w:cs="Calibri"/>
          <w:lang w:eastAsia="pl-PL" w:bidi="pl-PL"/>
        </w:rPr>
        <w:t>planowanych wydarzeniach informacyjno-promocyjnych związanych z Projektem,</w:t>
      </w:r>
    </w:p>
    <w:p w14:paraId="17EEA4F1" w14:textId="77777777" w:rsidR="00897A29" w:rsidRPr="00B17A54" w:rsidRDefault="00897A29" w:rsidP="002D2BBF">
      <w:pPr>
        <w:numPr>
          <w:ilvl w:val="0"/>
          <w:numId w:val="49"/>
        </w:numPr>
        <w:ind w:left="709" w:hanging="284"/>
        <w:rPr>
          <w:rFonts w:ascii="Calibri" w:eastAsia="Times New Roman" w:hAnsi="Calibri" w:cs="Calibri"/>
          <w:lang w:eastAsia="pl-PL" w:bidi="pl-PL"/>
        </w:rPr>
      </w:pPr>
      <w:r w:rsidRPr="00B17A54">
        <w:rPr>
          <w:rFonts w:ascii="Calibri" w:eastAsia="Times New Roman" w:hAnsi="Calibri" w:cs="Calibri"/>
          <w:lang w:eastAsia="pl-PL" w:bidi="pl-PL"/>
        </w:rPr>
        <w:t xml:space="preserve">ważnych etapach realizacji Projektu, takich jak wydarzenie otwierające, kończące realizację Projektu lub związane z rozpoczęciem/realizacją/zakończeniem ważnego etapu Projektu. </w:t>
      </w:r>
    </w:p>
    <w:p w14:paraId="393A5F55" w14:textId="3056F1F2" w:rsidR="00897A29" w:rsidRPr="00B17A54" w:rsidRDefault="00897A29" w:rsidP="000223ED">
      <w:pPr>
        <w:numPr>
          <w:ilvl w:val="0"/>
          <w:numId w:val="48"/>
        </w:numPr>
        <w:ind w:left="426"/>
        <w:rPr>
          <w:rFonts w:ascii="Calibri" w:eastAsia="Times New Roman" w:hAnsi="Calibri" w:cs="Calibri"/>
          <w:lang w:eastAsia="pl-PL"/>
        </w:rPr>
      </w:pPr>
      <w:r w:rsidRPr="00B17A54">
        <w:rPr>
          <w:rFonts w:ascii="Calibri" w:eastAsia="Times New Roman" w:hAnsi="Calibri" w:cs="Calibri"/>
          <w:lang w:eastAsia="pl-PL" w:bidi="pl-PL"/>
        </w:rPr>
        <w:t xml:space="preserve">Beneficjent przekazuje informacje o planowanych wydarzeniach, o których mowa w </w:t>
      </w:r>
      <w:r w:rsidR="00B23A04">
        <w:rPr>
          <w:rFonts w:ascii="Calibri" w:eastAsia="Times New Roman" w:hAnsi="Calibri" w:cs="Calibri"/>
          <w:b/>
          <w:lang w:eastAsia="pl-PL" w:bidi="pl-PL"/>
        </w:rPr>
        <w:t>pkt</w:t>
      </w:r>
      <w:r w:rsidRPr="00B17A54">
        <w:rPr>
          <w:rFonts w:ascii="Calibri" w:eastAsia="Times New Roman" w:hAnsi="Calibri" w:cs="Calibri"/>
          <w:b/>
          <w:lang w:eastAsia="pl-PL" w:bidi="pl-PL"/>
        </w:rPr>
        <w:t xml:space="preserve"> 3</w:t>
      </w:r>
      <w:r w:rsidRPr="00B17A54">
        <w:rPr>
          <w:rFonts w:ascii="Calibri" w:eastAsia="Times New Roman" w:hAnsi="Calibri" w:cs="Calibri"/>
          <w:lang w:eastAsia="pl-PL" w:bidi="pl-PL"/>
        </w:rPr>
        <w:t xml:space="preserve">, na co najmniej 21 dni przed wydarzeniem za pośrednictwem poczty elektronicznej na adres Instytucji </w:t>
      </w:r>
      <w:r w:rsidRPr="00B17A54">
        <w:rPr>
          <w:rFonts w:ascii="Calibri" w:eastAsia="Times New Roman" w:hAnsi="Calibri" w:cs="Calibri"/>
          <w:lang w:eastAsia="pl-PL" w:bidi="pl-PL"/>
        </w:rPr>
        <w:lastRenderedPageBreak/>
        <w:t xml:space="preserve">Pośredniczącej FEWiM 2021-2027: </w:t>
      </w:r>
      <w:r w:rsidRPr="00B17A54">
        <w:rPr>
          <w:rFonts w:ascii="Calibri" w:eastAsia="Times New Roman" w:hAnsi="Calibri" w:cs="Calibri"/>
          <w:lang w:eastAsia="pl-PL"/>
        </w:rPr>
        <w:t>olwu@up.gov.pl</w:t>
      </w:r>
      <w:r w:rsidRPr="00B17A54">
        <w:rPr>
          <w:rFonts w:ascii="Calibri" w:eastAsia="Times New Roman" w:hAnsi="Calibri" w:cs="Calibri"/>
          <w:i/>
          <w:iCs/>
          <w:lang w:eastAsia="pl-PL" w:bidi="pl-PL"/>
        </w:rPr>
        <w:t>.</w:t>
      </w:r>
      <w:r w:rsidRPr="00B17A54">
        <w:rPr>
          <w:rFonts w:ascii="Calibri" w:eastAsia="Times New Roman" w:hAnsi="Calibri" w:cs="Calibri"/>
          <w:lang w:eastAsia="pl-PL" w:bidi="pl-PL"/>
        </w:rPr>
        <w:t xml:space="preserve"> Informacja powinna wskazywać dane kontaktowe osób ze strony Beneficjenta zaangażowanych w wydarzenie. </w:t>
      </w:r>
    </w:p>
    <w:p w14:paraId="0F68190C" w14:textId="77777777" w:rsidR="00897A29" w:rsidRPr="00B17A54" w:rsidRDefault="00897A29" w:rsidP="000223ED">
      <w:pPr>
        <w:numPr>
          <w:ilvl w:val="0"/>
          <w:numId w:val="48"/>
        </w:numPr>
        <w:ind w:left="426"/>
        <w:rPr>
          <w:rFonts w:ascii="Calibri" w:eastAsia="Times New Roman" w:hAnsi="Calibri" w:cs="Calibri"/>
          <w:lang w:eastAsia="pl-PL"/>
        </w:rPr>
      </w:pPr>
      <w:r w:rsidRPr="00B17A54">
        <w:rPr>
          <w:rFonts w:ascii="Calibri" w:eastAsia="Times New Roman" w:hAnsi="Calibri" w:cs="Calibri"/>
          <w:lang w:eastAsia="pl-PL"/>
        </w:rPr>
        <w:t>Każdorazowo na prośbę Instytucji Zarządzającej FEWiM 2021-2027 lub Instytucji Pośredniczącej FEWiM 2021-2027</w:t>
      </w:r>
      <w:r w:rsidRPr="00B17A54" w:rsidDel="00A811F7">
        <w:rPr>
          <w:rFonts w:ascii="Calibri" w:eastAsia="Times New Roman" w:hAnsi="Calibri" w:cs="Calibri"/>
          <w:lang w:eastAsia="pl-PL"/>
        </w:rPr>
        <w:t xml:space="preserve"> </w:t>
      </w:r>
      <w:r w:rsidRPr="00B17A54">
        <w:rPr>
          <w:rFonts w:ascii="Calibri" w:eastAsia="Times New Roman" w:hAnsi="Calibri" w:cs="Calibri"/>
          <w:lang w:eastAsia="pl-PL"/>
        </w:rPr>
        <w:t>Beneficjent jest zobowiązany do udziału w wydarzeniu informacyjno-promocyjnym dla mediów (np. briefingu prasowym, konferencji prasowej) z przedstawicielami Instytucji Zarządzającej FEWiM 2021-2027 lub Instytucji Pośredniczącej FEWiM 2021-2027.</w:t>
      </w:r>
    </w:p>
    <w:p w14:paraId="27959AAE" w14:textId="77777777" w:rsidR="00897A29" w:rsidRPr="00B17A54" w:rsidRDefault="00897A29" w:rsidP="000223ED">
      <w:pPr>
        <w:numPr>
          <w:ilvl w:val="0"/>
          <w:numId w:val="48"/>
        </w:numPr>
        <w:ind w:left="426"/>
        <w:rPr>
          <w:rFonts w:ascii="Calibri" w:eastAsia="Times New Roman" w:hAnsi="Calibri" w:cs="Calibri"/>
          <w:iCs/>
          <w:lang w:eastAsia="pl-PL"/>
        </w:rPr>
      </w:pPr>
      <w:r w:rsidRPr="00B17A54">
        <w:rPr>
          <w:rFonts w:ascii="Calibri" w:eastAsia="Times New Roman" w:hAnsi="Calibri" w:cs="Calibri"/>
          <w:iCs/>
          <w:lang w:eastAsia="pl-PL"/>
        </w:rPr>
        <w:t>Jeśli Beneficjent realizuje Projekt, w którym przewidziany jest udział uczestników Projektu</w:t>
      </w:r>
      <w:r w:rsidRPr="00B17A54">
        <w:rPr>
          <w:rFonts w:ascii="Calibri" w:eastAsia="Times New Roman" w:hAnsi="Calibri" w:cs="Calibri"/>
          <w:iCs/>
          <w:vertAlign w:val="superscript"/>
          <w:lang w:eastAsia="pl-PL"/>
        </w:rPr>
        <w:footnoteReference w:id="94"/>
      </w:r>
      <w:r w:rsidRPr="00B17A54">
        <w:rPr>
          <w:rFonts w:ascii="Calibri" w:eastAsia="Times New Roman" w:hAnsi="Calibri" w:cs="Calibri"/>
          <w:iCs/>
          <w:lang w:eastAsia="pl-PL"/>
        </w:rPr>
        <w:t>, Beneficjent zobowiązany jest do rzetelnego i regularnego wprowadzania aktualnych danych do wyszukiwarki wsparcia dla potencjalnych beneficjentów i uczestników projektów, dostępnej na Portalu Funduszy Europejskich.</w:t>
      </w:r>
    </w:p>
    <w:p w14:paraId="315BDD54" w14:textId="5599D787" w:rsidR="00897A29" w:rsidRPr="00B17A54" w:rsidRDefault="00897A29" w:rsidP="000223ED">
      <w:pPr>
        <w:numPr>
          <w:ilvl w:val="0"/>
          <w:numId w:val="48"/>
        </w:numPr>
        <w:ind w:left="426"/>
        <w:rPr>
          <w:rFonts w:ascii="Calibri" w:eastAsia="Times New Roman" w:hAnsi="Calibri" w:cs="Calibri"/>
          <w:i/>
          <w:lang w:eastAsia="pl-PL"/>
        </w:rPr>
      </w:pPr>
      <w:r w:rsidRPr="00B17A54">
        <w:rPr>
          <w:rFonts w:ascii="Calibri" w:eastAsia="Times New Roman" w:hAnsi="Calibri" w:cs="Calibri"/>
          <w:lang w:eastAsia="pl-PL"/>
        </w:rPr>
        <w:t xml:space="preserve">W przypadku niewywiązania się Beneficjenta z obowiązków określonych w </w:t>
      </w:r>
      <w:r w:rsidR="00B23A04">
        <w:rPr>
          <w:rFonts w:ascii="Calibri" w:eastAsia="Times New Roman" w:hAnsi="Calibri" w:cs="Calibri"/>
          <w:b/>
          <w:bCs/>
          <w:lang w:eastAsia="pl-PL"/>
        </w:rPr>
        <w:t>pkt</w:t>
      </w:r>
      <w:r w:rsidRPr="00B17A54">
        <w:rPr>
          <w:rFonts w:ascii="Calibri" w:eastAsia="Times New Roman" w:hAnsi="Calibri" w:cs="Calibri"/>
          <w:b/>
          <w:bCs/>
          <w:lang w:eastAsia="pl-PL"/>
        </w:rPr>
        <w:t xml:space="preserve"> 2 </w:t>
      </w:r>
      <w:r w:rsidR="00B23A04">
        <w:rPr>
          <w:rFonts w:ascii="Calibri" w:eastAsia="Times New Roman" w:hAnsi="Calibri" w:cs="Calibri"/>
          <w:b/>
          <w:bCs/>
          <w:lang w:eastAsia="pl-PL"/>
        </w:rPr>
        <w:t>p</w:t>
      </w:r>
      <w:r w:rsidRPr="00B17A54">
        <w:rPr>
          <w:rFonts w:ascii="Calibri" w:eastAsia="Times New Roman" w:hAnsi="Calibri" w:cs="Calibri"/>
          <w:b/>
          <w:bCs/>
          <w:lang w:eastAsia="pl-PL"/>
        </w:rPr>
        <w:t>pkt 1 lit. a</w:t>
      </w:r>
      <w:r w:rsidR="00C333CC">
        <w:rPr>
          <w:rFonts w:ascii="Calibri" w:eastAsia="Times New Roman" w:hAnsi="Calibri" w:cs="Calibri"/>
          <w:b/>
          <w:bCs/>
          <w:lang w:eastAsia="pl-PL"/>
        </w:rPr>
        <w:t>-</w:t>
      </w:r>
      <w:r w:rsidRPr="00B17A54">
        <w:rPr>
          <w:rFonts w:ascii="Calibri" w:eastAsia="Times New Roman" w:hAnsi="Calibri" w:cs="Calibri"/>
          <w:b/>
          <w:bCs/>
          <w:lang w:eastAsia="pl-PL"/>
        </w:rPr>
        <w:t xml:space="preserve">c </w:t>
      </w:r>
      <w:r w:rsidRPr="00E70B24">
        <w:rPr>
          <w:rFonts w:ascii="Calibri" w:eastAsia="Times New Roman" w:hAnsi="Calibri" w:cs="Calibri"/>
          <w:bCs/>
          <w:lang w:eastAsia="pl-PL"/>
        </w:rPr>
        <w:t>oraz</w:t>
      </w:r>
      <w:r w:rsidRPr="00B17A54">
        <w:rPr>
          <w:rFonts w:ascii="Calibri" w:eastAsia="Times New Roman" w:hAnsi="Calibri" w:cs="Calibri"/>
          <w:b/>
          <w:bCs/>
          <w:lang w:eastAsia="pl-PL"/>
        </w:rPr>
        <w:t xml:space="preserve"> </w:t>
      </w:r>
      <w:r w:rsidR="00E70B24">
        <w:rPr>
          <w:rFonts w:ascii="Calibri" w:eastAsia="Times New Roman" w:hAnsi="Calibri" w:cs="Calibri"/>
          <w:b/>
          <w:bCs/>
          <w:lang w:eastAsia="pl-PL"/>
        </w:rPr>
        <w:t>p</w:t>
      </w:r>
      <w:r w:rsidRPr="00B17A54">
        <w:rPr>
          <w:rFonts w:ascii="Calibri" w:eastAsia="Times New Roman" w:hAnsi="Calibri" w:cs="Calibri"/>
          <w:b/>
          <w:bCs/>
          <w:lang w:eastAsia="pl-PL"/>
        </w:rPr>
        <w:t>pkt 2-5</w:t>
      </w:r>
      <w:r w:rsidRPr="00B17A54">
        <w:rPr>
          <w:rFonts w:ascii="Calibri" w:eastAsia="Times New Roman" w:hAnsi="Calibri" w:cs="Calibri"/>
          <w:lang w:eastAsia="pl-PL"/>
        </w:rPr>
        <w:t xml:space="preserve">, Instytucja Pośrednicząca FEWiM 2021-2027 wzywa Beneficjenta do podjęcia działań zaradczych w terminie i na warunkach określonych w wezwaniu. W przypadku braku wykonania przez Beneficjenta działań zaradczych, o których mowa w wezwaniu, Instytucja Pośrednicząca FEWiM 2021-2027 pomniejsza maksymalną kwotę dofinansowania, o której mowa w </w:t>
      </w:r>
      <w:r w:rsidRPr="00B17A54">
        <w:rPr>
          <w:rFonts w:ascii="Calibri" w:eastAsia="Times New Roman" w:hAnsi="Calibri" w:cs="Calibri"/>
          <w:b/>
          <w:lang w:eastAsia="pl-PL"/>
        </w:rPr>
        <w:t xml:space="preserve">§ 2 ust. </w:t>
      </w:r>
      <w:r w:rsidR="005B07C7">
        <w:rPr>
          <w:rFonts w:ascii="Calibri" w:eastAsia="Times New Roman" w:hAnsi="Calibri" w:cs="Calibri"/>
          <w:b/>
          <w:lang w:eastAsia="pl-PL"/>
        </w:rPr>
        <w:t>6</w:t>
      </w:r>
      <w:r w:rsidR="005B07C7" w:rsidRPr="00B17A54">
        <w:rPr>
          <w:rFonts w:ascii="Calibri" w:eastAsia="Times New Roman" w:hAnsi="Calibri" w:cs="Calibri"/>
          <w:lang w:eastAsia="pl-PL"/>
        </w:rPr>
        <w:t xml:space="preserve"> </w:t>
      </w:r>
      <w:r w:rsidRPr="00B17A54">
        <w:rPr>
          <w:rFonts w:ascii="Calibri" w:eastAsia="Times New Roman" w:hAnsi="Calibri" w:cs="Calibri"/>
          <w:lang w:eastAsia="pl-PL"/>
        </w:rPr>
        <w:t xml:space="preserve">Umowy o wartość nie większą niż 3% tego dofinansowania, zgodnie z </w:t>
      </w:r>
      <w:r w:rsidRPr="00B17A54">
        <w:rPr>
          <w:rFonts w:ascii="Calibri" w:eastAsia="Times New Roman" w:hAnsi="Calibri" w:cs="Calibri"/>
          <w:i/>
          <w:lang w:eastAsia="pl-PL"/>
        </w:rPr>
        <w:t xml:space="preserve">Wykazem pomniejszenia wartości dofinansowania Projektu w zakresie obowiązków komunikacyjnych beneficjentów </w:t>
      </w:r>
      <w:r w:rsidR="00E52075" w:rsidRPr="005B07C7">
        <w:rPr>
          <w:rFonts w:cstheme="minorHAnsi"/>
          <w:i/>
        </w:rPr>
        <w:t>Funduszy Europejskich</w:t>
      </w:r>
      <w:r w:rsidRPr="00B17A54">
        <w:rPr>
          <w:rFonts w:ascii="Calibri" w:eastAsia="Times New Roman" w:hAnsi="Calibri" w:cs="Calibri"/>
          <w:lang w:eastAsia="pl-PL"/>
        </w:rPr>
        <w:t xml:space="preserve">, określonym w </w:t>
      </w:r>
      <w:r w:rsidR="00E70B24">
        <w:rPr>
          <w:rFonts w:ascii="Calibri" w:eastAsia="Times New Roman" w:hAnsi="Calibri" w:cs="Calibri"/>
          <w:b/>
          <w:lang w:eastAsia="pl-PL"/>
        </w:rPr>
        <w:t>pkt</w:t>
      </w:r>
      <w:r w:rsidRPr="00B17A54">
        <w:rPr>
          <w:rFonts w:ascii="Calibri" w:eastAsia="Times New Roman" w:hAnsi="Calibri" w:cs="Calibri"/>
          <w:b/>
          <w:lang w:eastAsia="pl-PL"/>
        </w:rPr>
        <w:t xml:space="preserve"> 14</w:t>
      </w:r>
      <w:r w:rsidRPr="00B17A54">
        <w:rPr>
          <w:rFonts w:ascii="Calibri" w:eastAsia="Times New Roman" w:hAnsi="Calibri" w:cs="Calibri"/>
          <w:lang w:eastAsia="pl-PL"/>
        </w:rPr>
        <w:t xml:space="preserve">. W takim przypadku Instytucja Pośrednicząca FEWiM 2021-2027 w drodze jednostronnego oświadczenia woli, które jest wiążące dla Beneficjenta, dokona zmiany maksymalnej kwoty dofinansowania, o której mowa w </w:t>
      </w:r>
      <w:r w:rsidRPr="00B17A54">
        <w:rPr>
          <w:rFonts w:ascii="Calibri" w:eastAsia="Times New Roman" w:hAnsi="Calibri" w:cs="Calibri"/>
          <w:b/>
          <w:lang w:eastAsia="pl-PL"/>
        </w:rPr>
        <w:t xml:space="preserve">§ 2 ust. </w:t>
      </w:r>
      <w:r w:rsidR="005B07C7">
        <w:rPr>
          <w:rFonts w:ascii="Calibri" w:eastAsia="Times New Roman" w:hAnsi="Calibri" w:cs="Calibri"/>
          <w:b/>
          <w:lang w:eastAsia="pl-PL"/>
        </w:rPr>
        <w:t>6</w:t>
      </w:r>
      <w:r w:rsidR="005B07C7" w:rsidRPr="00B17A54">
        <w:rPr>
          <w:rFonts w:ascii="Calibri" w:eastAsia="Times New Roman" w:hAnsi="Calibri" w:cs="Calibri"/>
          <w:b/>
          <w:lang w:eastAsia="pl-PL"/>
        </w:rPr>
        <w:t xml:space="preserve"> </w:t>
      </w:r>
      <w:r w:rsidRPr="00B17A54">
        <w:rPr>
          <w:rFonts w:ascii="Calibri" w:eastAsia="Times New Roman" w:hAnsi="Calibri" w:cs="Calibri"/>
          <w:lang w:eastAsia="pl-PL"/>
        </w:rPr>
        <w:t xml:space="preserve">Umowy, o czym poinformuje Beneficjenta w formie pisemnej lub elektronicznie,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FEWiM 2021-2027. Po bezskutecznym upływie </w:t>
      </w:r>
      <w:r w:rsidRPr="00322846">
        <w:rPr>
          <w:rFonts w:ascii="Calibri" w:eastAsia="Times New Roman" w:hAnsi="Calibri" w:cs="Calibri"/>
          <w:lang w:eastAsia="pl-PL"/>
        </w:rPr>
        <w:t>terminu do zwrotu, następuje on w trybie i na zasadach określonych w art. 207 ustawy o finansach publicznych.</w:t>
      </w:r>
    </w:p>
    <w:p w14:paraId="2C46AA5F" w14:textId="77777777" w:rsidR="00897A29" w:rsidRPr="00B17A54" w:rsidRDefault="00897A29" w:rsidP="000223ED">
      <w:pPr>
        <w:numPr>
          <w:ilvl w:val="0"/>
          <w:numId w:val="48"/>
        </w:numPr>
        <w:ind w:left="426"/>
        <w:rPr>
          <w:rFonts w:ascii="Calibri" w:eastAsia="Times New Roman" w:hAnsi="Calibri" w:cs="Calibri"/>
          <w:i/>
          <w:lang w:eastAsia="pl-PL"/>
        </w:rPr>
      </w:pPr>
      <w:r w:rsidRPr="00B17A54">
        <w:rPr>
          <w:rFonts w:ascii="Calibri" w:eastAsia="Times New Roman" w:hAnsi="Calibri" w:cs="Calibri"/>
          <w:bCs/>
          <w:szCs w:val="24"/>
          <w:lang w:eastAsia="pl-PL"/>
        </w:rPr>
        <w:t xml:space="preserve">Beneficjent jest zobowiązany do stosowania przepisów </w:t>
      </w:r>
      <w:r w:rsidRPr="00B17A54">
        <w:rPr>
          <w:rFonts w:ascii="Calibri" w:eastAsia="Times New Roman" w:hAnsi="Calibri" w:cs="Calibri"/>
          <w:bCs/>
          <w:i/>
          <w:szCs w:val="24"/>
          <w:lang w:eastAsia="pl-PL"/>
        </w:rPr>
        <w:t>Rozporządzenia Rady Ministrów z dnia 7 maja 2021 r. w sprawie określenia działań informacyjnych podejmowanych przez podmioty realizujące zadania finansowane lub dofinansowane z budżetu państwa lub z państwowych funduszy celowych</w:t>
      </w:r>
      <w:r w:rsidRPr="00B17A54">
        <w:rPr>
          <w:rFonts w:ascii="Calibri" w:eastAsia="Times New Roman" w:hAnsi="Calibri" w:cs="Calibri"/>
          <w:bCs/>
          <w:szCs w:val="24"/>
          <w:lang w:eastAsia="pl-PL"/>
        </w:rPr>
        <w:t xml:space="preserve">. </w:t>
      </w:r>
    </w:p>
    <w:p w14:paraId="2E02C399" w14:textId="77777777" w:rsidR="00897A29" w:rsidRPr="00B17A54" w:rsidRDefault="00897A29" w:rsidP="000223ED">
      <w:pPr>
        <w:numPr>
          <w:ilvl w:val="0"/>
          <w:numId w:val="48"/>
        </w:numPr>
        <w:ind w:left="426"/>
        <w:rPr>
          <w:rFonts w:ascii="Calibri" w:eastAsia="Times New Roman" w:hAnsi="Calibri" w:cs="Calibri"/>
          <w:i/>
          <w:lang w:eastAsia="pl-PL"/>
        </w:rPr>
      </w:pPr>
      <w:r w:rsidRPr="00B17A54">
        <w:rPr>
          <w:rFonts w:ascii="Calibri" w:eastAsia="Times New Roman" w:hAnsi="Calibri" w:cs="Calibri"/>
          <w:lang w:eastAsia="pl-PL"/>
        </w:rPr>
        <w:t xml:space="preserve">W przypadku stworzenia przez osobę trzecią utworów, w rozumieniu art. 1 </w:t>
      </w:r>
      <w:r w:rsidRPr="00B17A54">
        <w:rPr>
          <w:rFonts w:ascii="Calibri" w:eastAsia="Times New Roman" w:hAnsi="Calibri" w:cs="Calibri"/>
          <w:i/>
          <w:lang w:eastAsia="pl-PL"/>
        </w:rPr>
        <w:t>ustawy z dnia 4 lutego 1994 r. o Prawach autorskich i prawach pokrewnych</w:t>
      </w:r>
      <w:r w:rsidRPr="00B17A54">
        <w:rPr>
          <w:rFonts w:ascii="Calibri" w:eastAsia="Times New Roman" w:hAnsi="Calibri" w:cs="Calibri"/>
          <w:lang w:eastAsia="pl-PL"/>
        </w:rPr>
        <w:t>, związanych z komunikacją i widocznością (np. zdjęcia, filmy, broszury, ulotki, prezentacje multimedialne na temat Projektu), powstałych w ramach Projektu, Beneficjent zobowiązuje się do uzyskania od tej osoby majątkowych praw autorskich do tych utworów.</w:t>
      </w:r>
    </w:p>
    <w:p w14:paraId="3B168A31" w14:textId="310775FF" w:rsidR="00897A29" w:rsidRPr="00B17A54" w:rsidRDefault="00897A29" w:rsidP="000223ED">
      <w:pPr>
        <w:numPr>
          <w:ilvl w:val="0"/>
          <w:numId w:val="48"/>
        </w:numPr>
        <w:ind w:left="426"/>
        <w:rPr>
          <w:rFonts w:ascii="Calibri" w:eastAsia="Times New Roman" w:hAnsi="Calibri" w:cs="Calibri"/>
          <w:i/>
          <w:lang w:eastAsia="pl-PL"/>
        </w:rPr>
      </w:pPr>
      <w:r w:rsidRPr="00B17A54">
        <w:rPr>
          <w:rFonts w:ascii="Calibri" w:eastAsia="Times New Roman" w:hAnsi="Calibri" w:cs="Calibri"/>
          <w:lang w:eastAsia="pl-PL"/>
        </w:rPr>
        <w:t xml:space="preserve">Każdorazowo na wniosek Instytucji Koordynującej Umowę Partnerstwa, Instytucji Zarządzającej FEWiM 2021-2027, </w:t>
      </w:r>
      <w:r w:rsidRPr="00B17A54">
        <w:rPr>
          <w:rFonts w:ascii="Calibri" w:eastAsia="Times New Roman" w:hAnsi="Calibri" w:cs="Calibri"/>
          <w:szCs w:val="24"/>
          <w:lang w:eastAsia="pl-PL" w:bidi="pl-PL"/>
        </w:rPr>
        <w:t xml:space="preserve">Instytucji Pośredniczącej FEWiM 2021-2027 </w:t>
      </w:r>
      <w:r w:rsidRPr="00B17A54">
        <w:rPr>
          <w:rFonts w:ascii="Calibri" w:eastAsia="Times New Roman" w:hAnsi="Calibri" w:cs="Calibri"/>
          <w:lang w:eastAsia="pl-PL"/>
        </w:rPr>
        <w:t>oraz unijnych instytucji, organów lub jednostek organizacyjnych Beneficjent zobowiązuje się do udostępnienia tym podmiotom utworów związanych z komunikacją i widocznością (np. zdjęcia, filmy, broszury, ulotki, prezentacje multimedialne na temat Projektu) powstałych w ramach Projektu.</w:t>
      </w:r>
    </w:p>
    <w:p w14:paraId="6AC049D2" w14:textId="77777777" w:rsidR="00897A29" w:rsidRPr="00B17A54" w:rsidRDefault="00897A29" w:rsidP="000223ED">
      <w:pPr>
        <w:numPr>
          <w:ilvl w:val="0"/>
          <w:numId w:val="48"/>
        </w:numPr>
        <w:ind w:left="426"/>
        <w:rPr>
          <w:rFonts w:ascii="Calibri" w:eastAsia="Times New Roman" w:hAnsi="Calibri" w:cs="Calibri"/>
          <w:i/>
          <w:lang w:eastAsia="pl-PL"/>
        </w:rPr>
      </w:pPr>
      <w:r w:rsidRPr="00B17A54">
        <w:rPr>
          <w:rFonts w:ascii="Calibri" w:eastAsia="Times New Roman" w:hAnsi="Calibri" w:cs="Calibri"/>
          <w:lang w:eastAsia="pl-PL"/>
        </w:rPr>
        <w:lastRenderedPageBreak/>
        <w:t xml:space="preserve">Na wniosek Instytucji Koordynującej Umowę Partnerstwa, Instytucji Zarządzającej FEWiM 2021-2027, </w:t>
      </w:r>
      <w:r w:rsidRPr="00B17A54">
        <w:rPr>
          <w:rFonts w:ascii="Calibri" w:eastAsia="Times New Roman" w:hAnsi="Calibri" w:cs="Calibri"/>
          <w:szCs w:val="24"/>
          <w:lang w:eastAsia="pl-PL" w:bidi="pl-PL"/>
        </w:rPr>
        <w:t xml:space="preserve">Instytucji Pośredniczącej FEWiM 2021-2027 </w:t>
      </w:r>
      <w:r w:rsidRPr="00B17A54">
        <w:rPr>
          <w:rFonts w:ascii="Calibri" w:eastAsia="Times New Roman" w:hAnsi="Calibri" w:cs="Calibri"/>
          <w:lang w:eastAsia="pl-PL"/>
        </w:rPr>
        <w:t>oraz unijnych instytucji, organów lub jednostek organizacyjnych Beneficjent zobowiązuje się do udzielenia tym podmiotom nieodpłatnej, niewyłącznej i nieodwołalnej licencji do korzystania z utworów związanych z komunikacją i widocznością (np. zdjęcia, filmy, broszury, ulotki, prezentacje multimedialne na temat Projektu) powstałych w ramach Projektu w następujący sposób:</w:t>
      </w:r>
    </w:p>
    <w:p w14:paraId="6DDCFD30" w14:textId="77777777" w:rsidR="00897A29" w:rsidRPr="00B17A54" w:rsidRDefault="00897A29" w:rsidP="000223ED">
      <w:pPr>
        <w:numPr>
          <w:ilvl w:val="0"/>
          <w:numId w:val="51"/>
        </w:numPr>
        <w:ind w:left="709" w:hanging="283"/>
        <w:contextualSpacing/>
        <w:rPr>
          <w:rFonts w:ascii="Calibri" w:eastAsia="Times New Roman" w:hAnsi="Calibri" w:cs="Calibri"/>
          <w:lang w:eastAsia="pl-PL"/>
        </w:rPr>
      </w:pPr>
      <w:r w:rsidRPr="00B17A54">
        <w:rPr>
          <w:rFonts w:ascii="Calibri" w:eastAsia="Times New Roman" w:hAnsi="Calibri" w:cs="Calibri"/>
          <w:lang w:eastAsia="pl-PL"/>
        </w:rPr>
        <w:t>na terytorium Rzeczypospolitej Polskiej oraz na terytorium innych państw członkowskich UE,</w:t>
      </w:r>
    </w:p>
    <w:p w14:paraId="51EA1CF6" w14:textId="77777777" w:rsidR="00897A29" w:rsidRPr="00B17A54" w:rsidRDefault="00897A29" w:rsidP="000223ED">
      <w:pPr>
        <w:numPr>
          <w:ilvl w:val="0"/>
          <w:numId w:val="51"/>
        </w:numPr>
        <w:ind w:left="709" w:hanging="283"/>
        <w:contextualSpacing/>
        <w:rPr>
          <w:rFonts w:ascii="Calibri" w:eastAsia="Times New Roman" w:hAnsi="Calibri" w:cs="Calibri"/>
          <w:lang w:eastAsia="pl-PL"/>
        </w:rPr>
      </w:pPr>
      <w:r w:rsidRPr="00B17A54">
        <w:rPr>
          <w:rFonts w:ascii="Calibri" w:eastAsia="Times New Roman" w:hAnsi="Calibri" w:cs="Calibri"/>
          <w:lang w:eastAsia="pl-PL"/>
        </w:rPr>
        <w:t>na okres 10 lat,</w:t>
      </w:r>
    </w:p>
    <w:p w14:paraId="1D65F365" w14:textId="77777777" w:rsidR="00897A29" w:rsidRPr="00B17A54" w:rsidRDefault="00897A29" w:rsidP="000223ED">
      <w:pPr>
        <w:numPr>
          <w:ilvl w:val="0"/>
          <w:numId w:val="51"/>
        </w:numPr>
        <w:ind w:left="709" w:hanging="283"/>
        <w:contextualSpacing/>
        <w:rPr>
          <w:rFonts w:ascii="Calibri" w:eastAsia="Times New Roman" w:hAnsi="Calibri" w:cs="Calibri"/>
          <w:lang w:eastAsia="pl-PL"/>
        </w:rPr>
      </w:pPr>
      <w:r w:rsidRPr="00B17A54">
        <w:rPr>
          <w:rFonts w:ascii="Calibri" w:eastAsia="Times New Roman" w:hAnsi="Calibri" w:cs="Calibri"/>
          <w:lang w:eastAsia="pl-PL"/>
        </w:rPr>
        <w:t>bez ograniczeń co do liczby egzemplarzy i nośników, w zakresie następujących pól eksploatacji:</w:t>
      </w:r>
    </w:p>
    <w:p w14:paraId="6B371DFD" w14:textId="77777777" w:rsidR="00897A29" w:rsidRPr="00B17A54" w:rsidRDefault="00897A29" w:rsidP="000223ED">
      <w:pPr>
        <w:numPr>
          <w:ilvl w:val="0"/>
          <w:numId w:val="53"/>
        </w:numPr>
        <w:ind w:left="993" w:hanging="284"/>
        <w:rPr>
          <w:rFonts w:ascii="Calibri" w:eastAsia="Calibri" w:hAnsi="Calibri" w:cs="Calibri"/>
        </w:rPr>
      </w:pPr>
      <w:r w:rsidRPr="00B17A54">
        <w:rPr>
          <w:rFonts w:ascii="Calibri" w:eastAsia="Calibri" w:hAnsi="Calibri" w:cs="Calibri"/>
        </w:rPr>
        <w:t xml:space="preserve">utrwalanie – w szczególności </w:t>
      </w:r>
      <w:r w:rsidRPr="00B17A54">
        <w:rPr>
          <w:rFonts w:ascii="Calibri" w:eastAsia="Calibri" w:hAnsi="Calibri" w:cs="Calibri"/>
          <w:color w:val="000000"/>
        </w:rPr>
        <w:t xml:space="preserve">drukiem, zapisem w pamięci komputera i na nośnikach elektronicznych oraz zwielokrotnianie, </w:t>
      </w:r>
      <w:r w:rsidRPr="00B17A54">
        <w:rPr>
          <w:rFonts w:ascii="Calibri" w:eastAsia="Calibri" w:hAnsi="Calibri" w:cs="Calibri"/>
        </w:rPr>
        <w:t xml:space="preserve">powielanie i kopiowanie </w:t>
      </w:r>
      <w:r w:rsidRPr="00B17A54">
        <w:rPr>
          <w:rFonts w:ascii="Calibri" w:eastAsia="Calibri" w:hAnsi="Calibri" w:cs="Calibri"/>
          <w:color w:val="000000"/>
        </w:rPr>
        <w:t>tak powstałych egzemplarzy dowolną techniką,</w:t>
      </w:r>
    </w:p>
    <w:p w14:paraId="3C866ADF" w14:textId="77777777" w:rsidR="00897A29" w:rsidRPr="00B17A54" w:rsidRDefault="00897A29" w:rsidP="000223ED">
      <w:pPr>
        <w:numPr>
          <w:ilvl w:val="0"/>
          <w:numId w:val="53"/>
        </w:numPr>
        <w:ind w:left="993" w:hanging="284"/>
        <w:rPr>
          <w:rFonts w:ascii="Calibri" w:eastAsia="Calibri" w:hAnsi="Calibri" w:cs="Calibri"/>
        </w:rPr>
      </w:pPr>
      <w:r w:rsidRPr="00B17A54">
        <w:rPr>
          <w:rFonts w:ascii="Calibri" w:eastAsia="Calibri" w:hAnsi="Calibri" w:cs="Calibr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BEBF83" w14:textId="77777777" w:rsidR="00897A29" w:rsidRPr="00B17A54" w:rsidRDefault="00897A29" w:rsidP="000223ED">
      <w:pPr>
        <w:numPr>
          <w:ilvl w:val="0"/>
          <w:numId w:val="53"/>
        </w:numPr>
        <w:ind w:left="993" w:hanging="284"/>
        <w:rPr>
          <w:rFonts w:ascii="Calibri" w:eastAsia="Calibri" w:hAnsi="Calibri" w:cs="Calibri"/>
        </w:rPr>
      </w:pPr>
      <w:r w:rsidRPr="00B17A54">
        <w:rPr>
          <w:rFonts w:ascii="Calibri" w:eastAsia="Calibri" w:hAnsi="Calibri" w:cs="Calibri"/>
          <w:color w:val="000000"/>
        </w:rPr>
        <w:t>publiczna dystrybucja utworów lub ich kopii we wszelkich formach (np. książka, broszura, CD, Internet),</w:t>
      </w:r>
    </w:p>
    <w:p w14:paraId="2FC5B78B" w14:textId="77777777" w:rsidR="00897A29" w:rsidRPr="00B17A54" w:rsidRDefault="00897A29" w:rsidP="000223ED">
      <w:pPr>
        <w:numPr>
          <w:ilvl w:val="0"/>
          <w:numId w:val="53"/>
        </w:numPr>
        <w:ind w:left="993" w:hanging="284"/>
        <w:rPr>
          <w:rFonts w:ascii="Calibri" w:eastAsia="Calibri" w:hAnsi="Calibri" w:cs="Calibri"/>
        </w:rPr>
      </w:pPr>
      <w:r w:rsidRPr="00B17A54">
        <w:rPr>
          <w:rFonts w:ascii="Calibri" w:eastAsia="Calibri" w:hAnsi="Calibri" w:cs="Calibri"/>
          <w:color w:val="000000"/>
        </w:rPr>
        <w:t xml:space="preserve">udostępnianie, w tym unijnym </w:t>
      </w:r>
      <w:r w:rsidRPr="00B17A54">
        <w:rPr>
          <w:rFonts w:ascii="Calibri" w:eastAsia="Calibri" w:hAnsi="Calibri" w:cs="Calibri"/>
        </w:rPr>
        <w:t xml:space="preserve">instytucjom, organom lub jednostkom organizacyjnym Unii, Instytucji Koordynującej Umowę Partnerstwa, Instytucji Zarządzającej FEWiM 2021-2027, </w:t>
      </w:r>
      <w:r w:rsidRPr="00B17A54">
        <w:rPr>
          <w:rFonts w:ascii="Calibri" w:eastAsia="Calibri" w:hAnsi="Calibri" w:cs="Calibri"/>
          <w:lang w:bidi="pl-PL"/>
        </w:rPr>
        <w:t xml:space="preserve">Instytucji Pośredniczącej FEWiM 2021-2027 </w:t>
      </w:r>
      <w:r w:rsidRPr="00B17A54">
        <w:rPr>
          <w:rFonts w:ascii="Calibri" w:eastAsia="Calibri" w:hAnsi="Calibri" w:cs="Calibri"/>
        </w:rPr>
        <w:t>oraz ich pracownikom, a także publiczne udostępnianie przy wykorzystaniu wszelkich środków komunikacji (np. Internet),</w:t>
      </w:r>
    </w:p>
    <w:p w14:paraId="4F1F16C1" w14:textId="77777777" w:rsidR="00897A29" w:rsidRPr="00B17A54" w:rsidRDefault="00897A29" w:rsidP="000223ED">
      <w:pPr>
        <w:numPr>
          <w:ilvl w:val="0"/>
          <w:numId w:val="53"/>
        </w:numPr>
        <w:ind w:left="993" w:hanging="284"/>
        <w:rPr>
          <w:rFonts w:ascii="Calibri" w:eastAsia="Calibri" w:hAnsi="Calibri" w:cs="Calibri"/>
        </w:rPr>
      </w:pPr>
      <w:r w:rsidRPr="00B17A54">
        <w:rPr>
          <w:rFonts w:ascii="Calibri" w:eastAsia="Calibri" w:hAnsi="Calibri" w:cs="Calibri"/>
        </w:rPr>
        <w:t>przechowywanie i archiwizowanie w postaci papierowej albo elektronicznej,</w:t>
      </w:r>
    </w:p>
    <w:p w14:paraId="76B8B9FC" w14:textId="7C7F330B" w:rsidR="00897A29" w:rsidRPr="00B17A54" w:rsidRDefault="00897A29" w:rsidP="000223ED">
      <w:pPr>
        <w:numPr>
          <w:ilvl w:val="0"/>
          <w:numId w:val="51"/>
        </w:numPr>
        <w:ind w:left="709" w:hanging="284"/>
        <w:rPr>
          <w:rFonts w:ascii="Calibri" w:eastAsia="Times New Roman" w:hAnsi="Calibri" w:cs="Calibri"/>
          <w:color w:val="000000"/>
          <w:lang w:eastAsia="pl-PL"/>
        </w:rPr>
      </w:pPr>
      <w:r w:rsidRPr="00B17A54">
        <w:rPr>
          <w:rFonts w:ascii="Calibri" w:eastAsia="Times New Roman" w:hAnsi="Calibri" w:cs="Calibri"/>
          <w:lang w:eastAsia="pl-PL"/>
        </w:rPr>
        <w:t xml:space="preserve">z prawem do udzielania osobom trzecim sublicencji na warunkach i polach eksploatacji, o których mowa w </w:t>
      </w:r>
      <w:r w:rsidR="00E70B24">
        <w:rPr>
          <w:rFonts w:ascii="Calibri" w:eastAsia="Times New Roman" w:hAnsi="Calibri" w:cs="Calibri"/>
          <w:b/>
          <w:lang w:eastAsia="pl-PL"/>
        </w:rPr>
        <w:t>pkt</w:t>
      </w:r>
      <w:r w:rsidRPr="00B17A54">
        <w:rPr>
          <w:rFonts w:ascii="Calibri" w:eastAsia="Times New Roman" w:hAnsi="Calibri" w:cs="Calibri"/>
          <w:b/>
          <w:lang w:eastAsia="pl-PL"/>
        </w:rPr>
        <w:t xml:space="preserve"> 11 </w:t>
      </w:r>
      <w:r w:rsidR="00E70B24">
        <w:rPr>
          <w:rFonts w:ascii="Calibri" w:eastAsia="Times New Roman" w:hAnsi="Calibri" w:cs="Calibri"/>
          <w:b/>
          <w:lang w:eastAsia="pl-PL"/>
        </w:rPr>
        <w:t>p</w:t>
      </w:r>
      <w:r w:rsidRPr="00B17A54">
        <w:rPr>
          <w:rFonts w:ascii="Calibri" w:eastAsia="Times New Roman" w:hAnsi="Calibri" w:cs="Calibri"/>
          <w:b/>
          <w:lang w:eastAsia="pl-PL"/>
        </w:rPr>
        <w:t>pkt 1-3</w:t>
      </w:r>
      <w:r w:rsidRPr="00B17A54">
        <w:rPr>
          <w:rFonts w:ascii="Calibri" w:eastAsia="Times New Roman" w:hAnsi="Calibri" w:cs="Calibri"/>
          <w:lang w:eastAsia="pl-PL"/>
        </w:rPr>
        <w:t xml:space="preserve">. </w:t>
      </w:r>
    </w:p>
    <w:p w14:paraId="6008E776" w14:textId="77777777" w:rsidR="00CD6B38" w:rsidRDefault="00897A29" w:rsidP="00CD6B38">
      <w:pPr>
        <w:numPr>
          <w:ilvl w:val="0"/>
          <w:numId w:val="48"/>
        </w:numPr>
        <w:ind w:left="426" w:hanging="357"/>
        <w:rPr>
          <w:rFonts w:ascii="Calibri" w:eastAsia="Times New Roman" w:hAnsi="Calibri" w:cs="Calibri"/>
          <w:lang w:eastAsia="pl-PL" w:bidi="pl-PL"/>
        </w:rPr>
      </w:pPr>
      <w:r w:rsidRPr="00B17A54">
        <w:rPr>
          <w:rFonts w:ascii="Calibri" w:eastAsia="Times New Roman" w:hAnsi="Calibri" w:cs="Calibri"/>
          <w:color w:val="000000"/>
          <w:lang w:eastAsia="pl-PL"/>
        </w:rPr>
        <w:t xml:space="preserve">Znaki graficzne </w:t>
      </w:r>
      <w:r w:rsidRPr="00B17A54">
        <w:rPr>
          <w:rFonts w:ascii="Calibri" w:eastAsia="Times New Roman" w:hAnsi="Calibri" w:cs="Calibri"/>
          <w:lang w:eastAsia="pl-PL"/>
        </w:rPr>
        <w:t xml:space="preserve">oraz obowiązkowe wzory tablic, plakatów i naklejek </w:t>
      </w:r>
      <w:r w:rsidRPr="00B17A54">
        <w:rPr>
          <w:rFonts w:ascii="Calibri" w:eastAsia="Times New Roman" w:hAnsi="Calibri" w:cs="Calibri"/>
          <w:color w:val="000000"/>
          <w:lang w:eastAsia="pl-PL"/>
        </w:rPr>
        <w:t xml:space="preserve">są określone </w:t>
      </w:r>
      <w:r w:rsidRPr="00B17A54">
        <w:rPr>
          <w:rFonts w:ascii="Calibri" w:eastAsia="Times New Roman" w:hAnsi="Calibri" w:cs="Calibri"/>
          <w:lang w:eastAsia="pl-PL"/>
        </w:rPr>
        <w:t>we </w:t>
      </w:r>
      <w:r w:rsidRPr="00B17A54">
        <w:rPr>
          <w:rFonts w:ascii="Calibri" w:eastAsia="Times New Roman" w:hAnsi="Calibri" w:cs="Calibri"/>
          <w:i/>
          <w:lang w:eastAsia="pl-PL"/>
        </w:rPr>
        <w:t xml:space="preserve">Wzorach/szablonach wizualizacji programu FEWiM 2021-2027 </w:t>
      </w:r>
      <w:r w:rsidRPr="00B17A54">
        <w:rPr>
          <w:rFonts w:ascii="Calibri" w:eastAsia="Times New Roman" w:hAnsi="Calibri" w:cs="Calibri"/>
          <w:lang w:eastAsia="pl-PL"/>
        </w:rPr>
        <w:t xml:space="preserve">dostępnych na stronie Programu oraz w </w:t>
      </w:r>
      <w:r w:rsidRPr="00B17A54">
        <w:rPr>
          <w:rFonts w:ascii="Calibri" w:eastAsia="Times New Roman" w:hAnsi="Calibri" w:cs="Calibri"/>
          <w:i/>
          <w:lang w:eastAsia="pl-PL"/>
        </w:rPr>
        <w:t>P</w:t>
      </w:r>
      <w:r w:rsidRPr="00B17A54">
        <w:rPr>
          <w:rFonts w:ascii="Calibri" w:eastAsia="Times New Roman" w:hAnsi="Calibri" w:cs="Calibri"/>
          <w:i/>
          <w:iCs/>
          <w:lang w:eastAsia="pl-PL"/>
        </w:rPr>
        <w:t>odręczniku wnioskodawcy i beneficjenta Funduszy Europejskich na lata 2021-2027 w zakresie informacji i promocji</w:t>
      </w:r>
      <w:r w:rsidRPr="00B17A54">
        <w:rPr>
          <w:rFonts w:ascii="Calibri" w:eastAsia="Times New Roman" w:hAnsi="Calibri" w:cs="Calibri"/>
          <w:lang w:eastAsia="pl-PL"/>
        </w:rPr>
        <w:t xml:space="preserve">. </w:t>
      </w:r>
    </w:p>
    <w:p w14:paraId="3C58E445" w14:textId="61221114" w:rsidR="006455CF" w:rsidRDefault="00897A29" w:rsidP="00F77668">
      <w:pPr>
        <w:numPr>
          <w:ilvl w:val="0"/>
          <w:numId w:val="48"/>
        </w:numPr>
        <w:ind w:left="426" w:hanging="357"/>
        <w:rPr>
          <w:rFonts w:cstheme="minorHAnsi"/>
        </w:rPr>
        <w:sectPr w:rsidR="006455CF" w:rsidSect="003243AA">
          <w:pgSz w:w="11906" w:h="16838"/>
          <w:pgMar w:top="1417" w:right="1417" w:bottom="1417" w:left="1417" w:header="708" w:footer="708" w:gutter="0"/>
          <w:cols w:space="708"/>
          <w:titlePg/>
          <w:docGrid w:linePitch="360"/>
        </w:sectPr>
      </w:pPr>
      <w:r w:rsidRPr="00CD6B38">
        <w:rPr>
          <w:rFonts w:ascii="Calibri" w:eastAsia="Times New Roman" w:hAnsi="Calibri" w:cs="Calibri"/>
          <w:lang w:eastAsia="pl-PL"/>
        </w:rPr>
        <w:t>Beneficjent przyjmuje do wiadomości, że objęcie dofinansowaniem oznacza umieszczenie danych Beneficjenta oraz informacji na temat Projektu w publikowanym przez Instytucję Zarządzającą FEWiM 2021-2027 wykazie projektów</w:t>
      </w:r>
      <w:r w:rsidRPr="00B17A54">
        <w:rPr>
          <w:rFonts w:ascii="Calibri" w:eastAsia="Times New Roman" w:hAnsi="Calibri" w:cs="Calibri"/>
          <w:vertAlign w:val="superscript"/>
          <w:lang w:eastAsia="pl-PL"/>
        </w:rPr>
        <w:footnoteReference w:id="95"/>
      </w:r>
      <w:r w:rsidRPr="00CD6B38">
        <w:rPr>
          <w:rFonts w:ascii="Calibri" w:eastAsia="Times New Roman" w:hAnsi="Calibri" w:cs="Calibri"/>
          <w:lang w:eastAsia="pl-PL"/>
        </w:rPr>
        <w:t>.</w:t>
      </w:r>
    </w:p>
    <w:p w14:paraId="00541B8C" w14:textId="61F218D7" w:rsidR="00357119" w:rsidRPr="00B17A54" w:rsidRDefault="00E85D7E" w:rsidP="000223ED">
      <w:pPr>
        <w:pStyle w:val="Akapitzlist"/>
        <w:numPr>
          <w:ilvl w:val="0"/>
          <w:numId w:val="48"/>
        </w:numPr>
        <w:spacing w:after="120"/>
        <w:ind w:left="426" w:hanging="357"/>
        <w:rPr>
          <w:rFonts w:cstheme="minorHAnsi"/>
        </w:rPr>
      </w:pPr>
      <w:r w:rsidRPr="00B17A54">
        <w:rPr>
          <w:rFonts w:cstheme="minorHAnsi"/>
          <w:bCs/>
        </w:rPr>
        <w:lastRenderedPageBreak/>
        <w:t>Wykaz p</w:t>
      </w:r>
      <w:r w:rsidR="00357119" w:rsidRPr="00B17A54">
        <w:rPr>
          <w:rFonts w:cstheme="minorHAnsi"/>
          <w:bCs/>
        </w:rPr>
        <w:t>omniejsz</w:t>
      </w:r>
      <w:r w:rsidR="003C5D21" w:rsidRPr="00B17A54">
        <w:rPr>
          <w:rFonts w:cstheme="minorHAnsi"/>
          <w:bCs/>
        </w:rPr>
        <w:t>enia</w:t>
      </w:r>
      <w:r w:rsidR="00357119" w:rsidRPr="00B17A54">
        <w:rPr>
          <w:rFonts w:cstheme="minorHAnsi"/>
          <w:bCs/>
        </w:rPr>
        <w:t xml:space="preserve"> </w:t>
      </w:r>
      <w:r w:rsidR="00502280" w:rsidRPr="00B17A54">
        <w:rPr>
          <w:rFonts w:cstheme="minorHAnsi"/>
          <w:bCs/>
        </w:rPr>
        <w:t xml:space="preserve">wartości </w:t>
      </w:r>
      <w:r w:rsidR="00357119" w:rsidRPr="00B17A54">
        <w:rPr>
          <w:rFonts w:cstheme="minorHAnsi"/>
          <w:bCs/>
        </w:rPr>
        <w:t>dofinansowania</w:t>
      </w:r>
      <w:r w:rsidR="00502280" w:rsidRPr="00B17A54">
        <w:rPr>
          <w:rFonts w:cstheme="minorHAnsi"/>
          <w:bCs/>
        </w:rPr>
        <w:t xml:space="preserve"> Projektu</w:t>
      </w:r>
      <w:r w:rsidR="00357119" w:rsidRPr="00B17A54">
        <w:rPr>
          <w:rFonts w:cstheme="minorHAnsi"/>
          <w:bCs/>
        </w:rPr>
        <w:t xml:space="preserve"> w zakresie obowiązków</w:t>
      </w:r>
      <w:r w:rsidR="003C5D21" w:rsidRPr="00B17A54">
        <w:rPr>
          <w:rFonts w:cstheme="minorHAnsi"/>
          <w:bCs/>
        </w:rPr>
        <w:t xml:space="preserve"> komunikacyjnych be</w:t>
      </w:r>
      <w:r w:rsidR="00A02084" w:rsidRPr="00B17A54">
        <w:rPr>
          <w:rFonts w:cstheme="minorHAnsi"/>
          <w:bCs/>
        </w:rPr>
        <w:t xml:space="preserve">neficjentów </w:t>
      </w:r>
      <w:r w:rsidR="002A33A4" w:rsidRPr="004D4601">
        <w:rPr>
          <w:rFonts w:cstheme="minorHAnsi"/>
          <w:bCs/>
        </w:rPr>
        <w:t>F</w:t>
      </w:r>
      <w:r w:rsidR="002A33A4">
        <w:rPr>
          <w:rFonts w:cstheme="minorHAnsi"/>
          <w:bCs/>
        </w:rPr>
        <w:t xml:space="preserve">unduszy </w:t>
      </w:r>
      <w:r w:rsidR="002A33A4" w:rsidRPr="004D4601">
        <w:rPr>
          <w:rFonts w:cstheme="minorHAnsi"/>
          <w:bCs/>
        </w:rPr>
        <w:t>E</w:t>
      </w:r>
      <w:r w:rsidR="002A33A4">
        <w:rPr>
          <w:rFonts w:cstheme="minorHAnsi"/>
          <w:bCs/>
        </w:rPr>
        <w:t>uropejskich</w:t>
      </w:r>
      <w:r w:rsidR="00357119" w:rsidRPr="00B17A54">
        <w:rPr>
          <w:rFonts w:cstheme="minorHAnsi"/>
          <w:bCs/>
        </w:rPr>
        <w:t xml:space="preserve"> </w:t>
      </w:r>
      <w:r w:rsidR="007373C6" w:rsidRPr="00B17A54">
        <w:rPr>
          <w:rFonts w:cstheme="minorHAnsi"/>
          <w:bCs/>
        </w:rPr>
        <w:t>(</w:t>
      </w:r>
      <w:r w:rsidR="00BE5273" w:rsidRPr="00B17A54">
        <w:rPr>
          <w:rFonts w:cstheme="minorHAnsi"/>
        </w:rPr>
        <w:t>m</w:t>
      </w:r>
      <w:r w:rsidR="00357119" w:rsidRPr="00B17A54">
        <w:rPr>
          <w:rFonts w:cstheme="minorHAnsi"/>
        </w:rPr>
        <w:t>aksymalna wielkość pomniejszenia za wszystkie uchybienia nie może przekroczyć 3% kwoty dofinansowania</w:t>
      </w:r>
      <w:r w:rsidR="00BE5273" w:rsidRPr="00B17A54">
        <w:rPr>
          <w:rFonts w:cstheme="minorHAnsi"/>
        </w:rPr>
        <w:t>)</w:t>
      </w:r>
      <w:r w:rsidR="00357119" w:rsidRPr="00B17A54">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B17A54" w14:paraId="24CE38DA" w14:textId="77777777" w:rsidTr="007C5E14">
        <w:trPr>
          <w:trHeight w:val="545"/>
        </w:trPr>
        <w:tc>
          <w:tcPr>
            <w:tcW w:w="523" w:type="dxa"/>
            <w:tcBorders>
              <w:bottom w:val="single" w:sz="4" w:space="0" w:color="auto"/>
            </w:tcBorders>
          </w:tcPr>
          <w:p w14:paraId="35B16DE7" w14:textId="77777777" w:rsidR="00357119" w:rsidRPr="00B17A54" w:rsidRDefault="00357119" w:rsidP="00BE5ACF">
            <w:pPr>
              <w:spacing w:before="120" w:after="120"/>
              <w:jc w:val="center"/>
              <w:rPr>
                <w:rFonts w:cstheme="minorHAnsi"/>
                <w:b/>
                <w:bCs/>
              </w:rPr>
            </w:pPr>
            <w:r w:rsidRPr="00B17A54">
              <w:rPr>
                <w:rFonts w:cstheme="minorHAnsi"/>
                <w:b/>
                <w:bCs/>
              </w:rPr>
              <w:t>LP</w:t>
            </w:r>
          </w:p>
        </w:tc>
        <w:tc>
          <w:tcPr>
            <w:tcW w:w="6319" w:type="dxa"/>
            <w:tcBorders>
              <w:bottom w:val="single" w:sz="4" w:space="0" w:color="auto"/>
            </w:tcBorders>
          </w:tcPr>
          <w:p w14:paraId="72D1F88E" w14:textId="77777777" w:rsidR="00357119" w:rsidRPr="00B17A54" w:rsidRDefault="00357119" w:rsidP="00BE5ACF">
            <w:pPr>
              <w:spacing w:before="120" w:after="120"/>
              <w:jc w:val="center"/>
              <w:rPr>
                <w:rFonts w:cstheme="minorHAnsi"/>
                <w:b/>
                <w:bCs/>
              </w:rPr>
            </w:pPr>
            <w:r w:rsidRPr="00B17A54">
              <w:rPr>
                <w:rFonts w:cstheme="minorHAnsi"/>
                <w:b/>
                <w:bCs/>
              </w:rPr>
              <w:t>Obowiązek</w:t>
            </w:r>
          </w:p>
        </w:tc>
        <w:tc>
          <w:tcPr>
            <w:tcW w:w="5349" w:type="dxa"/>
            <w:tcBorders>
              <w:bottom w:val="single" w:sz="4" w:space="0" w:color="auto"/>
            </w:tcBorders>
          </w:tcPr>
          <w:p w14:paraId="7C394C4E" w14:textId="77777777" w:rsidR="00357119" w:rsidRPr="00B17A54" w:rsidRDefault="00357119" w:rsidP="00BE5ACF">
            <w:pPr>
              <w:spacing w:before="120" w:after="120"/>
              <w:jc w:val="center"/>
              <w:rPr>
                <w:rFonts w:cstheme="minorHAnsi"/>
                <w:b/>
                <w:bCs/>
              </w:rPr>
            </w:pPr>
            <w:r w:rsidRPr="00B17A54">
              <w:rPr>
                <w:rFonts w:cstheme="minorHAnsi"/>
                <w:b/>
                <w:bCs/>
              </w:rPr>
              <w:t>Uchybienie</w:t>
            </w:r>
          </w:p>
        </w:tc>
        <w:tc>
          <w:tcPr>
            <w:tcW w:w="2552" w:type="dxa"/>
            <w:tcBorders>
              <w:bottom w:val="single" w:sz="4" w:space="0" w:color="auto"/>
            </w:tcBorders>
          </w:tcPr>
          <w:p w14:paraId="3D313BC1" w14:textId="77777777" w:rsidR="00357119" w:rsidRPr="00B17A54" w:rsidRDefault="00357119" w:rsidP="00BE5ACF">
            <w:pPr>
              <w:spacing w:before="120" w:after="120"/>
              <w:jc w:val="center"/>
              <w:rPr>
                <w:rFonts w:cstheme="minorHAnsi"/>
                <w:b/>
                <w:bCs/>
              </w:rPr>
            </w:pPr>
            <w:r w:rsidRPr="00B17A54">
              <w:rPr>
                <w:rFonts w:cstheme="minorHAnsi"/>
                <w:b/>
                <w:bCs/>
              </w:rPr>
              <w:t>Wielkość pomniejszenia kwoty dofinansowania</w:t>
            </w:r>
          </w:p>
        </w:tc>
      </w:tr>
      <w:tr w:rsidR="004D4601" w:rsidRPr="00B17A54" w14:paraId="707DD147" w14:textId="77777777" w:rsidTr="007C5E14">
        <w:tc>
          <w:tcPr>
            <w:tcW w:w="523" w:type="dxa"/>
            <w:shd w:val="clear" w:color="auto" w:fill="auto"/>
          </w:tcPr>
          <w:p w14:paraId="1667BF97" w14:textId="77777777" w:rsidR="00357119" w:rsidRPr="00B17A54" w:rsidRDefault="00357119" w:rsidP="00BE5ACF">
            <w:pPr>
              <w:spacing w:before="120" w:after="120"/>
              <w:rPr>
                <w:rFonts w:cstheme="minorHAnsi"/>
              </w:rPr>
            </w:pPr>
            <w:r w:rsidRPr="00B17A54">
              <w:rPr>
                <w:rFonts w:cstheme="minorHAnsi"/>
              </w:rPr>
              <w:t>1.</w:t>
            </w:r>
          </w:p>
        </w:tc>
        <w:tc>
          <w:tcPr>
            <w:tcW w:w="6319" w:type="dxa"/>
            <w:shd w:val="clear" w:color="auto" w:fill="auto"/>
          </w:tcPr>
          <w:p w14:paraId="252DC6C5" w14:textId="1CB4F326" w:rsidR="00357119" w:rsidRPr="00B17A54" w:rsidRDefault="00357119" w:rsidP="00C80D81">
            <w:pPr>
              <w:spacing w:before="120" w:line="276" w:lineRule="auto"/>
              <w:rPr>
                <w:rFonts w:cstheme="minorHAnsi"/>
              </w:rPr>
            </w:pPr>
            <w:r w:rsidRPr="00B17A54">
              <w:rPr>
                <w:rFonts w:cstheme="minorHAnsi"/>
              </w:rPr>
              <w:t>Umieszczenia krótkiego opisu Projektu na</w:t>
            </w:r>
            <w:r w:rsidR="00A02084" w:rsidRPr="00B17A54">
              <w:rPr>
                <w:rFonts w:cstheme="minorHAnsi"/>
              </w:rPr>
              <w:t xml:space="preserve"> </w:t>
            </w:r>
            <w:r w:rsidR="002A33A4" w:rsidRPr="002A33A4">
              <w:rPr>
                <w:rFonts w:cstheme="minorHAnsi"/>
              </w:rPr>
              <w:t xml:space="preserve">profilu w mediach społecznościowych (jeżeli Beneficjent nie posiada konta w mediach społecznościowych, ma obowiązek takie konto założyć) i </w:t>
            </w:r>
            <w:r w:rsidR="00A02084" w:rsidRPr="00B17A54">
              <w:rPr>
                <w:rFonts w:cstheme="minorHAnsi"/>
              </w:rPr>
              <w:t>oficjalnej</w:t>
            </w:r>
            <w:r w:rsidRPr="00B17A54">
              <w:rPr>
                <w:rFonts w:cstheme="minorHAnsi"/>
              </w:rPr>
              <w:t xml:space="preserve"> stronie internetowej Beneficjenta</w:t>
            </w:r>
            <w:r w:rsidR="00071F1B" w:rsidRPr="00B17A54">
              <w:rPr>
                <w:rFonts w:cstheme="minorHAnsi"/>
              </w:rPr>
              <w:t xml:space="preserve">, jeśli </w:t>
            </w:r>
            <w:r w:rsidR="002A33A4">
              <w:rPr>
                <w:rFonts w:cstheme="minorHAnsi"/>
              </w:rPr>
              <w:t xml:space="preserve">ją </w:t>
            </w:r>
            <w:r w:rsidR="00071F1B" w:rsidRPr="00B17A54">
              <w:rPr>
                <w:rFonts w:cstheme="minorHAnsi"/>
              </w:rPr>
              <w:t>posiada</w:t>
            </w:r>
            <w:r w:rsidRPr="00B17A54">
              <w:rPr>
                <w:rFonts w:cstheme="minorHAnsi"/>
              </w:rPr>
              <w:t xml:space="preserve">. </w:t>
            </w:r>
          </w:p>
          <w:p w14:paraId="682F2EE8" w14:textId="77777777" w:rsidR="00357119" w:rsidRPr="00B17A54" w:rsidRDefault="00357119" w:rsidP="00C80D81">
            <w:pPr>
              <w:spacing w:line="276" w:lineRule="auto"/>
              <w:contextualSpacing/>
              <w:rPr>
                <w:rFonts w:cstheme="minorHAnsi"/>
              </w:rPr>
            </w:pPr>
            <w:r w:rsidRPr="00B17A54">
              <w:rPr>
                <w:rFonts w:cstheme="minorHAnsi"/>
              </w:rPr>
              <w:t xml:space="preserve">Opis </w:t>
            </w:r>
            <w:r w:rsidR="00E2544F" w:rsidRPr="00B17A54">
              <w:rPr>
                <w:rFonts w:cstheme="minorHAnsi"/>
              </w:rPr>
              <w:t>P</w:t>
            </w:r>
            <w:r w:rsidRPr="00B17A54">
              <w:rPr>
                <w:rFonts w:cstheme="minorHAnsi"/>
              </w:rPr>
              <w:t xml:space="preserve">rojektu musi zawierać: </w:t>
            </w:r>
          </w:p>
          <w:p w14:paraId="75277516"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tytuł </w:t>
            </w:r>
            <w:r w:rsidR="00E2544F" w:rsidRPr="00B17A54">
              <w:rPr>
                <w:rFonts w:cstheme="minorHAnsi"/>
                <w:szCs w:val="22"/>
              </w:rPr>
              <w:t>P</w:t>
            </w:r>
            <w:r w:rsidRPr="00B17A54">
              <w:rPr>
                <w:rFonts w:cstheme="minorHAnsi"/>
                <w:szCs w:val="22"/>
              </w:rPr>
              <w:t xml:space="preserve">rojektu lub jego skróconą nazwę, </w:t>
            </w:r>
          </w:p>
          <w:p w14:paraId="05C3C209" w14:textId="04C57621"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podkreślenie faktu otrzymania wsparcia finansowego z Unii Europejskiej przez zamieszczenie znaku Funduszy Europejskich, znaku barw Rzeczypospolitej Polskiej</w:t>
            </w:r>
            <w:r w:rsidR="007128D0" w:rsidRPr="00B17A54">
              <w:rPr>
                <w:rFonts w:cstheme="minorHAnsi"/>
                <w:szCs w:val="22"/>
              </w:rPr>
              <w:t xml:space="preserve">, </w:t>
            </w:r>
            <w:r w:rsidR="002A33A4" w:rsidRPr="00B17A54">
              <w:rPr>
                <w:rFonts w:cstheme="minorHAnsi"/>
                <w:szCs w:val="22"/>
              </w:rPr>
              <w:t>znaku Unii Europejskiej</w:t>
            </w:r>
            <w:r w:rsidR="002A33A4">
              <w:rPr>
                <w:rFonts w:cstheme="minorHAnsi"/>
                <w:szCs w:val="22"/>
              </w:rPr>
              <w:t xml:space="preserve"> i</w:t>
            </w:r>
            <w:r w:rsidR="002A33A4" w:rsidRPr="00B17A54">
              <w:rPr>
                <w:rFonts w:cstheme="minorHAnsi"/>
                <w:szCs w:val="22"/>
              </w:rPr>
              <w:t xml:space="preserve"> </w:t>
            </w:r>
            <w:r w:rsidR="007128D0" w:rsidRPr="00B17A54">
              <w:rPr>
                <w:rFonts w:cstheme="minorHAnsi"/>
                <w:szCs w:val="22"/>
              </w:rPr>
              <w:t>logo Województwa Warmińsko-Mazurskiego</w:t>
            </w:r>
            <w:r w:rsidRPr="00B17A54">
              <w:rPr>
                <w:rFonts w:cstheme="minorHAnsi"/>
                <w:szCs w:val="22"/>
              </w:rPr>
              <w:t xml:space="preserve">, </w:t>
            </w:r>
          </w:p>
          <w:p w14:paraId="41F77C41"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zadania, działania, które będą realizowane w ramach </w:t>
            </w:r>
            <w:r w:rsidR="00E2544F" w:rsidRPr="00B17A54">
              <w:rPr>
                <w:rFonts w:cstheme="minorHAnsi"/>
                <w:szCs w:val="22"/>
              </w:rPr>
              <w:t>P</w:t>
            </w:r>
            <w:r w:rsidRPr="00B17A54">
              <w:rPr>
                <w:rFonts w:cstheme="minorHAnsi"/>
                <w:szCs w:val="22"/>
              </w:rPr>
              <w:t>rojektu (opis, co zostanie zrobione, zakupione</w:t>
            </w:r>
            <w:r w:rsidR="00A02084" w:rsidRPr="00B17A54">
              <w:rPr>
                <w:rFonts w:cstheme="minorHAnsi"/>
                <w:szCs w:val="22"/>
              </w:rPr>
              <w:t>, etc.</w:t>
            </w:r>
            <w:r w:rsidRPr="00B17A54">
              <w:rPr>
                <w:rFonts w:cstheme="minorHAnsi"/>
                <w:szCs w:val="22"/>
              </w:rPr>
              <w:t xml:space="preserve">), </w:t>
            </w:r>
          </w:p>
          <w:p w14:paraId="4E66B12A"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grupy docelowe (do kogo skierowany jest </w:t>
            </w:r>
            <w:r w:rsidR="00E2544F" w:rsidRPr="00B17A54">
              <w:rPr>
                <w:rFonts w:cstheme="minorHAnsi"/>
                <w:szCs w:val="22"/>
              </w:rPr>
              <w:t>P</w:t>
            </w:r>
            <w:r w:rsidRPr="00B17A54">
              <w:rPr>
                <w:rFonts w:cstheme="minorHAnsi"/>
                <w:szCs w:val="22"/>
              </w:rPr>
              <w:t xml:space="preserve">rojekt, kto z niego skorzysta), </w:t>
            </w:r>
          </w:p>
          <w:p w14:paraId="54A77325"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cel lub cele </w:t>
            </w:r>
            <w:r w:rsidR="00E2544F" w:rsidRPr="00B17A54">
              <w:rPr>
                <w:rFonts w:cstheme="minorHAnsi"/>
                <w:szCs w:val="22"/>
              </w:rPr>
              <w:t>P</w:t>
            </w:r>
            <w:r w:rsidRPr="00B17A54">
              <w:rPr>
                <w:rFonts w:cstheme="minorHAnsi"/>
                <w:szCs w:val="22"/>
              </w:rPr>
              <w:t xml:space="preserve">rojektu, </w:t>
            </w:r>
          </w:p>
          <w:p w14:paraId="36F938F2"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efekty, rezultaty </w:t>
            </w:r>
            <w:r w:rsidR="00E2544F" w:rsidRPr="00B17A54">
              <w:rPr>
                <w:rFonts w:cstheme="minorHAnsi"/>
                <w:szCs w:val="22"/>
              </w:rPr>
              <w:t>P</w:t>
            </w:r>
            <w:r w:rsidRPr="00B17A54">
              <w:rPr>
                <w:rFonts w:cstheme="minorHAnsi"/>
                <w:szCs w:val="22"/>
              </w:rPr>
              <w:t xml:space="preserve">rojektu (jeśli opis zadań, działań nie zawiera opisu efektów, rezultatów), </w:t>
            </w:r>
          </w:p>
          <w:p w14:paraId="120A61FA"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 xml:space="preserve">wartość </w:t>
            </w:r>
            <w:r w:rsidR="00E2544F" w:rsidRPr="00B17A54">
              <w:rPr>
                <w:rFonts w:cstheme="minorHAnsi"/>
                <w:szCs w:val="22"/>
              </w:rPr>
              <w:t>P</w:t>
            </w:r>
            <w:r w:rsidRPr="00B17A54">
              <w:rPr>
                <w:rFonts w:cstheme="minorHAnsi"/>
                <w:szCs w:val="22"/>
              </w:rPr>
              <w:t>rojektu (</w:t>
            </w:r>
            <w:r w:rsidR="00A02084" w:rsidRPr="00B17A54">
              <w:rPr>
                <w:rFonts w:cstheme="minorHAnsi"/>
                <w:szCs w:val="22"/>
              </w:rPr>
              <w:t xml:space="preserve">całkowity </w:t>
            </w:r>
            <w:r w:rsidRPr="00B17A54">
              <w:rPr>
                <w:rFonts w:cstheme="minorHAnsi"/>
                <w:szCs w:val="22"/>
              </w:rPr>
              <w:t>koszt</w:t>
            </w:r>
            <w:r w:rsidR="00A02084" w:rsidRPr="00B17A54">
              <w:rPr>
                <w:rFonts w:cstheme="minorHAnsi"/>
                <w:szCs w:val="22"/>
              </w:rPr>
              <w:t xml:space="preserve"> </w:t>
            </w:r>
            <w:r w:rsidR="00E2544F" w:rsidRPr="00B17A54">
              <w:rPr>
                <w:rFonts w:cstheme="minorHAnsi"/>
                <w:szCs w:val="22"/>
              </w:rPr>
              <w:t>P</w:t>
            </w:r>
            <w:r w:rsidR="00A02084" w:rsidRPr="00B17A54">
              <w:rPr>
                <w:rFonts w:cstheme="minorHAnsi"/>
                <w:szCs w:val="22"/>
              </w:rPr>
              <w:t>rojektu</w:t>
            </w:r>
            <w:r w:rsidRPr="00B17A54">
              <w:rPr>
                <w:rFonts w:cstheme="minorHAnsi"/>
                <w:szCs w:val="22"/>
              </w:rPr>
              <w:t>)</w:t>
            </w:r>
            <w:r w:rsidR="00BE5273" w:rsidRPr="00B17A54">
              <w:rPr>
                <w:rFonts w:cstheme="minorHAnsi"/>
                <w:szCs w:val="22"/>
              </w:rPr>
              <w:t>,</w:t>
            </w:r>
            <w:r w:rsidRPr="00B17A54">
              <w:rPr>
                <w:rFonts w:cstheme="minorHAnsi"/>
                <w:szCs w:val="22"/>
              </w:rPr>
              <w:t xml:space="preserve"> </w:t>
            </w:r>
          </w:p>
          <w:p w14:paraId="335D60EE" w14:textId="77777777" w:rsidR="00357119" w:rsidRPr="00B17A54" w:rsidRDefault="00357119" w:rsidP="00C80D81">
            <w:pPr>
              <w:pStyle w:val="Akapitzlist"/>
              <w:numPr>
                <w:ilvl w:val="0"/>
                <w:numId w:val="54"/>
              </w:numPr>
              <w:spacing w:line="276" w:lineRule="auto"/>
              <w:ind w:left="714" w:hanging="357"/>
              <w:rPr>
                <w:rFonts w:cstheme="minorHAnsi"/>
                <w:szCs w:val="22"/>
              </w:rPr>
            </w:pPr>
            <w:r w:rsidRPr="00B17A54">
              <w:rPr>
                <w:rFonts w:cstheme="minorHAnsi"/>
                <w:szCs w:val="22"/>
              </w:rPr>
              <w:t>wysokość wkładu Funduszy Europejskich.</w:t>
            </w:r>
            <w:r w:rsidRPr="00B17A54" w:rsidDel="008D5B0E">
              <w:rPr>
                <w:rFonts w:cstheme="minorHAnsi"/>
                <w:szCs w:val="22"/>
              </w:rPr>
              <w:t xml:space="preserve"> </w:t>
            </w:r>
          </w:p>
          <w:p w14:paraId="205C4B47" w14:textId="1B4F523E" w:rsidR="00357119" w:rsidRPr="00B17A54" w:rsidRDefault="00357119" w:rsidP="00C80D81">
            <w:pPr>
              <w:spacing w:after="120" w:line="276" w:lineRule="auto"/>
              <w:rPr>
                <w:rFonts w:cstheme="minorHAnsi"/>
              </w:rPr>
            </w:pPr>
            <w:r w:rsidRPr="00B17A54">
              <w:rPr>
                <w:rFonts w:cstheme="minorHAnsi"/>
              </w:rPr>
              <w:t xml:space="preserve">(dotyczy: art. 50 ust. 1 lit. a rozporządzenia ogólnego; </w:t>
            </w:r>
            <w:r w:rsidR="00F95A48" w:rsidRPr="00B17A54">
              <w:rPr>
                <w:rFonts w:cstheme="minorHAnsi"/>
              </w:rPr>
              <w:t>Z</w:t>
            </w:r>
            <w:r w:rsidR="00837193" w:rsidRPr="00B17A54">
              <w:rPr>
                <w:rFonts w:cstheme="minorHAnsi"/>
              </w:rPr>
              <w:t>ałącznik</w:t>
            </w:r>
            <w:r w:rsidR="00F95A48" w:rsidRPr="00B17A54">
              <w:rPr>
                <w:rFonts w:cstheme="minorHAnsi"/>
              </w:rPr>
              <w:t xml:space="preserve"> nr </w:t>
            </w:r>
            <w:r w:rsidR="000026A6" w:rsidRPr="00B17A54">
              <w:rPr>
                <w:rFonts w:cstheme="minorHAnsi"/>
              </w:rPr>
              <w:t>6</w:t>
            </w:r>
            <w:r w:rsidR="00837193" w:rsidRPr="00B17A54">
              <w:rPr>
                <w:rFonts w:cstheme="minorHAnsi"/>
              </w:rPr>
              <w:t xml:space="preserve"> Obowiązki informacyjne i promocyjne dotyczące wsparcia z Unii Europejskiej</w:t>
            </w:r>
            <w:r w:rsidR="000026A6" w:rsidRPr="00B17A54">
              <w:rPr>
                <w:rFonts w:cstheme="minorHAnsi"/>
              </w:rPr>
              <w:t>,</w:t>
            </w:r>
            <w:r w:rsidR="00837193" w:rsidRPr="00B17A54">
              <w:rPr>
                <w:rFonts w:cstheme="minorHAnsi"/>
              </w:rPr>
              <w:t xml:space="preserve"> </w:t>
            </w:r>
            <w:r w:rsidR="00E70B24">
              <w:rPr>
                <w:rFonts w:cstheme="minorHAnsi"/>
                <w:b/>
              </w:rPr>
              <w:t>pkt</w:t>
            </w:r>
            <w:r w:rsidRPr="00B17A54">
              <w:rPr>
                <w:rFonts w:cstheme="minorHAnsi"/>
                <w:b/>
              </w:rPr>
              <w:t xml:space="preserve"> 2 </w:t>
            </w:r>
            <w:r w:rsidR="00E70B24">
              <w:rPr>
                <w:rFonts w:cstheme="minorHAnsi"/>
                <w:b/>
              </w:rPr>
              <w:t>p</w:t>
            </w:r>
            <w:r w:rsidRPr="00B17A54">
              <w:rPr>
                <w:rFonts w:cstheme="minorHAnsi"/>
                <w:b/>
              </w:rPr>
              <w:t>pkt 4</w:t>
            </w:r>
            <w:r w:rsidRPr="00B17A54">
              <w:rPr>
                <w:rFonts w:cstheme="minorHAnsi"/>
              </w:rPr>
              <w:t>)</w:t>
            </w:r>
            <w:r w:rsidR="00837193" w:rsidRPr="00B17A54">
              <w:rPr>
                <w:rFonts w:cstheme="minorHAnsi"/>
              </w:rPr>
              <w:t>.</w:t>
            </w:r>
          </w:p>
        </w:tc>
        <w:tc>
          <w:tcPr>
            <w:tcW w:w="5349" w:type="dxa"/>
            <w:shd w:val="clear" w:color="auto" w:fill="auto"/>
          </w:tcPr>
          <w:p w14:paraId="0FC09AD8" w14:textId="58FD3DD7" w:rsidR="00357119" w:rsidRPr="00B17A54" w:rsidRDefault="00357119" w:rsidP="00C80D81">
            <w:pPr>
              <w:spacing w:before="120" w:line="276" w:lineRule="auto"/>
              <w:rPr>
                <w:rFonts w:cstheme="minorHAnsi"/>
              </w:rPr>
            </w:pPr>
            <w:r w:rsidRPr="00B17A54">
              <w:rPr>
                <w:rFonts w:cstheme="minorHAnsi"/>
              </w:rPr>
              <w:t xml:space="preserve">Brak opisu Projektu </w:t>
            </w:r>
            <w:r w:rsidR="00A02084" w:rsidRPr="00B17A54">
              <w:rPr>
                <w:rFonts w:cstheme="minorHAnsi"/>
              </w:rPr>
              <w:t xml:space="preserve">na </w:t>
            </w:r>
            <w:r w:rsidR="002A33A4" w:rsidRPr="002A33A4">
              <w:rPr>
                <w:rFonts w:cstheme="minorHAnsi"/>
              </w:rPr>
              <w:t xml:space="preserve">profilu w mediach społecznościowych i </w:t>
            </w:r>
            <w:r w:rsidR="00A02084" w:rsidRPr="00B17A54">
              <w:rPr>
                <w:rFonts w:cstheme="minorHAnsi"/>
              </w:rPr>
              <w:t>oficjalnej stronie internetowej Beneficjenta</w:t>
            </w:r>
            <w:r w:rsidR="00D52B31" w:rsidRPr="00B17A54">
              <w:rPr>
                <w:rFonts w:cstheme="minorHAnsi"/>
              </w:rPr>
              <w:t>, jeśli ją posiada</w:t>
            </w:r>
          </w:p>
          <w:p w14:paraId="6B00FED9" w14:textId="77777777" w:rsidR="00357119" w:rsidRPr="00B17A54" w:rsidRDefault="00357119" w:rsidP="00C80D81">
            <w:pPr>
              <w:spacing w:line="276" w:lineRule="auto"/>
              <w:rPr>
                <w:rFonts w:cstheme="minorHAnsi"/>
              </w:rPr>
            </w:pPr>
            <w:r w:rsidRPr="00B17A54">
              <w:rPr>
                <w:rFonts w:cstheme="minorHAnsi"/>
              </w:rPr>
              <w:t xml:space="preserve">lub </w:t>
            </w:r>
          </w:p>
          <w:p w14:paraId="203DB562" w14:textId="77777777" w:rsidR="00357119" w:rsidRPr="00B17A54" w:rsidRDefault="00D52B31" w:rsidP="00C80D81">
            <w:pPr>
              <w:spacing w:line="276" w:lineRule="auto"/>
              <w:rPr>
                <w:rFonts w:cstheme="minorHAnsi"/>
              </w:rPr>
            </w:pPr>
            <w:r w:rsidRPr="00B17A54">
              <w:rPr>
                <w:rFonts w:cstheme="minorHAnsi"/>
              </w:rPr>
              <w:t>b</w:t>
            </w:r>
            <w:r w:rsidR="00357119" w:rsidRPr="00B17A54">
              <w:rPr>
                <w:rFonts w:cstheme="minorHAnsi"/>
              </w:rPr>
              <w:t>rak w umieszczonym opisie Projektu informacji o fakcie otrzymania wsparcia finansowego z Unii Europejskiej</w:t>
            </w:r>
          </w:p>
        </w:tc>
        <w:tc>
          <w:tcPr>
            <w:tcW w:w="2552" w:type="dxa"/>
            <w:shd w:val="clear" w:color="auto" w:fill="auto"/>
          </w:tcPr>
          <w:p w14:paraId="7A642F77" w14:textId="77777777" w:rsidR="00357119" w:rsidRPr="00B17A54" w:rsidRDefault="00357119" w:rsidP="00BE5ACF">
            <w:pPr>
              <w:spacing w:before="120" w:after="120"/>
              <w:jc w:val="center"/>
              <w:rPr>
                <w:rFonts w:cstheme="minorHAnsi"/>
              </w:rPr>
            </w:pPr>
            <w:r w:rsidRPr="00B17A54">
              <w:rPr>
                <w:rFonts w:cstheme="minorHAnsi"/>
              </w:rPr>
              <w:t>0,5%</w:t>
            </w:r>
          </w:p>
        </w:tc>
      </w:tr>
      <w:tr w:rsidR="004D4601" w:rsidRPr="00B17A54" w14:paraId="181B647F" w14:textId="77777777" w:rsidTr="00BE5ACF">
        <w:tc>
          <w:tcPr>
            <w:tcW w:w="523" w:type="dxa"/>
          </w:tcPr>
          <w:p w14:paraId="25D2841C" w14:textId="77777777" w:rsidR="00357119" w:rsidRPr="00B17A54" w:rsidRDefault="00837193" w:rsidP="00BE5ACF">
            <w:pPr>
              <w:spacing w:before="120" w:after="120"/>
              <w:rPr>
                <w:rFonts w:cstheme="minorHAnsi"/>
              </w:rPr>
            </w:pPr>
            <w:r w:rsidRPr="00B17A54">
              <w:rPr>
                <w:rFonts w:cstheme="minorHAnsi"/>
              </w:rPr>
              <w:lastRenderedPageBreak/>
              <w:t>2</w:t>
            </w:r>
            <w:r w:rsidR="00357119" w:rsidRPr="00B17A54">
              <w:rPr>
                <w:rFonts w:cstheme="minorHAnsi"/>
              </w:rPr>
              <w:t>.</w:t>
            </w:r>
          </w:p>
        </w:tc>
        <w:tc>
          <w:tcPr>
            <w:tcW w:w="6319" w:type="dxa"/>
          </w:tcPr>
          <w:p w14:paraId="1822EEA1" w14:textId="13AC7C9F" w:rsidR="00357119" w:rsidRPr="00B17A54" w:rsidRDefault="00357119" w:rsidP="00C80D81">
            <w:pPr>
              <w:spacing w:before="120" w:line="276" w:lineRule="auto"/>
              <w:rPr>
                <w:rFonts w:cstheme="minorHAnsi"/>
              </w:rPr>
            </w:pPr>
            <w:r w:rsidRPr="00B17A54">
              <w:rPr>
                <w:rFonts w:cstheme="minorHAnsi"/>
              </w:rPr>
              <w:t>Umieszczenie w widoczny sposób znaku Funduszy Europejskich, znaku barw Rzeczypospolitej Polskiej (jeśli dotyczy; wersja pełnokolorowa)</w:t>
            </w:r>
            <w:r w:rsidR="007128D0" w:rsidRPr="00B17A54">
              <w:rPr>
                <w:rFonts w:cstheme="minorHAnsi"/>
              </w:rPr>
              <w:t xml:space="preserve">, </w:t>
            </w:r>
            <w:r w:rsidR="000271AF" w:rsidRPr="00B17A54">
              <w:rPr>
                <w:rFonts w:cstheme="minorHAnsi"/>
              </w:rPr>
              <w:t>znaku Unii Europejskiej</w:t>
            </w:r>
            <w:r w:rsidR="000271AF">
              <w:rPr>
                <w:rFonts w:cstheme="minorHAnsi"/>
              </w:rPr>
              <w:t xml:space="preserve"> i</w:t>
            </w:r>
            <w:r w:rsidR="000271AF" w:rsidRPr="00B17A54">
              <w:rPr>
                <w:rFonts w:cstheme="minorHAnsi"/>
              </w:rPr>
              <w:t xml:space="preserve"> </w:t>
            </w:r>
            <w:r w:rsidR="007128D0" w:rsidRPr="00B17A54">
              <w:rPr>
                <w:rFonts w:cstheme="minorHAnsi"/>
              </w:rPr>
              <w:t>logo Województwa Warmińsko-Mazurskiego</w:t>
            </w:r>
            <w:r w:rsidRPr="00B17A54">
              <w:rPr>
                <w:rFonts w:cstheme="minorHAnsi"/>
              </w:rPr>
              <w:t xml:space="preserve"> na:</w:t>
            </w:r>
          </w:p>
          <w:p w14:paraId="0F2962C5" w14:textId="77777777" w:rsidR="00357119" w:rsidRPr="00B17A54" w:rsidRDefault="00357119" w:rsidP="00C80D81">
            <w:pPr>
              <w:pStyle w:val="Akapitzlist"/>
              <w:numPr>
                <w:ilvl w:val="0"/>
                <w:numId w:val="55"/>
              </w:numPr>
              <w:spacing w:line="276" w:lineRule="auto"/>
              <w:contextualSpacing/>
              <w:rPr>
                <w:rFonts w:cstheme="minorHAnsi"/>
                <w:szCs w:val="22"/>
              </w:rPr>
            </w:pPr>
            <w:r w:rsidRPr="00B17A54">
              <w:rPr>
                <w:rFonts w:cstheme="minorHAnsi"/>
                <w:szCs w:val="22"/>
              </w:rPr>
              <w:t>wszystkich prowadzonych działaniach informacyjnych i promocyjnych dotyczących Projektu,</w:t>
            </w:r>
          </w:p>
          <w:p w14:paraId="41BECF98" w14:textId="77777777" w:rsidR="00357119" w:rsidRPr="00B17A54" w:rsidRDefault="00357119" w:rsidP="00C80D81">
            <w:pPr>
              <w:pStyle w:val="Akapitzlist"/>
              <w:numPr>
                <w:ilvl w:val="0"/>
                <w:numId w:val="55"/>
              </w:numPr>
              <w:spacing w:line="276" w:lineRule="auto"/>
              <w:contextualSpacing/>
              <w:rPr>
                <w:rFonts w:cstheme="minorHAnsi"/>
                <w:szCs w:val="22"/>
              </w:rPr>
            </w:pPr>
            <w:r w:rsidRPr="00B17A54">
              <w:rPr>
                <w:rFonts w:cstheme="minorHAnsi"/>
                <w:szCs w:val="22"/>
              </w:rPr>
              <w:t>wszystkich dokumentach i materiałach (m.in. produkt</w:t>
            </w:r>
            <w:r w:rsidR="00837193" w:rsidRPr="00B17A54">
              <w:rPr>
                <w:rFonts w:cstheme="minorHAnsi"/>
                <w:szCs w:val="22"/>
              </w:rPr>
              <w:t>ach</w:t>
            </w:r>
            <w:r w:rsidRPr="00B17A54">
              <w:rPr>
                <w:rFonts w:cstheme="minorHAnsi"/>
                <w:szCs w:val="22"/>
              </w:rPr>
              <w:t xml:space="preserve"> drukowan</w:t>
            </w:r>
            <w:r w:rsidR="00837193" w:rsidRPr="00B17A54">
              <w:rPr>
                <w:rFonts w:cstheme="minorHAnsi"/>
                <w:szCs w:val="22"/>
              </w:rPr>
              <w:t>ych</w:t>
            </w:r>
            <w:r w:rsidRPr="00B17A54">
              <w:rPr>
                <w:rFonts w:cstheme="minorHAnsi"/>
                <w:szCs w:val="22"/>
              </w:rPr>
              <w:t xml:space="preserve"> lub cyfrow</w:t>
            </w:r>
            <w:r w:rsidR="00837193" w:rsidRPr="00B17A54">
              <w:rPr>
                <w:rFonts w:cstheme="minorHAnsi"/>
                <w:szCs w:val="22"/>
              </w:rPr>
              <w:t>ych</w:t>
            </w:r>
            <w:r w:rsidRPr="00B17A54">
              <w:rPr>
                <w:rFonts w:cstheme="minorHAnsi"/>
                <w:szCs w:val="22"/>
              </w:rPr>
              <w:t>) podawanych do wiadomości publicznej,</w:t>
            </w:r>
          </w:p>
          <w:p w14:paraId="502EE49E" w14:textId="77777777" w:rsidR="00357119" w:rsidRPr="00B17A54" w:rsidRDefault="00357119" w:rsidP="00C80D81">
            <w:pPr>
              <w:pStyle w:val="Akapitzlist"/>
              <w:numPr>
                <w:ilvl w:val="0"/>
                <w:numId w:val="55"/>
              </w:numPr>
              <w:spacing w:line="276" w:lineRule="auto"/>
              <w:contextualSpacing/>
              <w:rPr>
                <w:rFonts w:cstheme="minorHAnsi"/>
                <w:szCs w:val="22"/>
              </w:rPr>
            </w:pPr>
            <w:r w:rsidRPr="00B17A54">
              <w:rPr>
                <w:rFonts w:cstheme="minorHAnsi"/>
                <w:szCs w:val="22"/>
              </w:rPr>
              <w:t>wszystkich dokumentach i materiałach dla osób i podmiotów uczestniczących w Projekcie</w:t>
            </w:r>
            <w:r w:rsidR="00837193" w:rsidRPr="00B17A54">
              <w:rPr>
                <w:rFonts w:cstheme="minorHAnsi"/>
                <w:szCs w:val="22"/>
              </w:rPr>
              <w:t>.</w:t>
            </w:r>
          </w:p>
          <w:p w14:paraId="3205588B" w14:textId="367A6DA0" w:rsidR="00357119" w:rsidRPr="00B17A54" w:rsidRDefault="00357119" w:rsidP="00C80D81">
            <w:pPr>
              <w:spacing w:after="120" w:line="276" w:lineRule="auto"/>
              <w:rPr>
                <w:rFonts w:cstheme="minorHAnsi"/>
              </w:rPr>
            </w:pPr>
            <w:r w:rsidRPr="00B17A54">
              <w:rPr>
                <w:rFonts w:cstheme="minorHAnsi"/>
              </w:rPr>
              <w:t xml:space="preserve">(dotyczy: art. 50 ust. 1 lit. b rozporządzenia ogólnego; </w:t>
            </w:r>
            <w:r w:rsidR="00F95A48" w:rsidRPr="00B17A54">
              <w:rPr>
                <w:rFonts w:cstheme="minorHAnsi"/>
              </w:rPr>
              <w:t>Z</w:t>
            </w:r>
            <w:r w:rsidR="00837193" w:rsidRPr="00B17A54">
              <w:rPr>
                <w:rFonts w:cstheme="minorHAnsi"/>
              </w:rPr>
              <w:t>ałącznik</w:t>
            </w:r>
            <w:r w:rsidR="00F95A48" w:rsidRPr="00B17A54">
              <w:rPr>
                <w:rFonts w:cstheme="minorHAnsi"/>
              </w:rPr>
              <w:t xml:space="preserve"> nr </w:t>
            </w:r>
            <w:r w:rsidR="000026A6" w:rsidRPr="00B17A54">
              <w:rPr>
                <w:rFonts w:cstheme="minorHAnsi"/>
              </w:rPr>
              <w:t>6</w:t>
            </w:r>
            <w:r w:rsidR="00837193" w:rsidRPr="00B17A54">
              <w:rPr>
                <w:rFonts w:cstheme="minorHAnsi"/>
                <w:b/>
              </w:rPr>
              <w:t xml:space="preserve"> </w:t>
            </w:r>
            <w:r w:rsidR="00837193" w:rsidRPr="00B17A54">
              <w:rPr>
                <w:rFonts w:cstheme="minorHAnsi"/>
              </w:rPr>
              <w:t>Obowiązki informacyjne i promocyjne dotyczące wsparcia z Unii Europejskiej</w:t>
            </w:r>
            <w:r w:rsidR="000026A6" w:rsidRPr="00B17A54">
              <w:rPr>
                <w:rFonts w:cstheme="minorHAnsi"/>
              </w:rPr>
              <w:t>,</w:t>
            </w:r>
            <w:r w:rsidR="00837193" w:rsidRPr="00B17A54">
              <w:rPr>
                <w:rFonts w:cstheme="minorHAnsi"/>
              </w:rPr>
              <w:t xml:space="preserve"> </w:t>
            </w:r>
            <w:r w:rsidR="00E70B24">
              <w:rPr>
                <w:rFonts w:cstheme="minorHAnsi"/>
                <w:b/>
              </w:rPr>
              <w:t>pkt</w:t>
            </w:r>
            <w:r w:rsidRPr="00B17A54">
              <w:rPr>
                <w:rFonts w:cstheme="minorHAnsi"/>
                <w:b/>
              </w:rPr>
              <w:t xml:space="preserve"> 2 </w:t>
            </w:r>
            <w:r w:rsidR="00E70B24">
              <w:rPr>
                <w:rFonts w:cstheme="minorHAnsi"/>
                <w:b/>
              </w:rPr>
              <w:t>p</w:t>
            </w:r>
            <w:r w:rsidRPr="00B17A54">
              <w:rPr>
                <w:rFonts w:cstheme="minorHAnsi"/>
                <w:b/>
              </w:rPr>
              <w:t>pkt 1</w:t>
            </w:r>
            <w:r w:rsidR="00071F1B" w:rsidRPr="00B17A54">
              <w:rPr>
                <w:rFonts w:cstheme="minorHAnsi"/>
                <w:b/>
              </w:rPr>
              <w:t xml:space="preserve"> lit. a-c</w:t>
            </w:r>
            <w:r w:rsidRPr="00B17A54">
              <w:rPr>
                <w:rFonts w:cstheme="minorHAnsi"/>
              </w:rPr>
              <w:t>)</w:t>
            </w:r>
            <w:r w:rsidR="00837193" w:rsidRPr="00B17A54">
              <w:rPr>
                <w:rFonts w:cstheme="minorHAnsi"/>
              </w:rPr>
              <w:t>.</w:t>
            </w:r>
          </w:p>
        </w:tc>
        <w:tc>
          <w:tcPr>
            <w:tcW w:w="5349" w:type="dxa"/>
          </w:tcPr>
          <w:p w14:paraId="1222897E" w14:textId="5B80A7EE" w:rsidR="00357119" w:rsidRPr="00B17A54" w:rsidRDefault="00357119" w:rsidP="005056CC">
            <w:pPr>
              <w:spacing w:before="120" w:after="120" w:line="276" w:lineRule="auto"/>
              <w:rPr>
                <w:rFonts w:cstheme="minorHAnsi"/>
              </w:rPr>
            </w:pPr>
            <w:r w:rsidRPr="00B17A54">
              <w:rPr>
                <w:rFonts w:cstheme="minorHAnsi"/>
              </w:rPr>
              <w:t>Nieumieszczenie znaku Funduszy Europejskich, znaku barw Rzeczypospolitej Polskiej (jeśli dotyczy; wersja pełnokolorowa)</w:t>
            </w:r>
            <w:r w:rsidR="007128D0" w:rsidRPr="00B17A54">
              <w:rPr>
                <w:rFonts w:cstheme="minorHAnsi"/>
              </w:rPr>
              <w:t xml:space="preserve">, </w:t>
            </w:r>
            <w:r w:rsidR="000271AF" w:rsidRPr="00B17A54">
              <w:rPr>
                <w:rFonts w:cstheme="minorHAnsi"/>
              </w:rPr>
              <w:t>znaku Unii Europejskiej</w:t>
            </w:r>
            <w:r w:rsidR="000271AF">
              <w:rPr>
                <w:rFonts w:cstheme="minorHAnsi"/>
              </w:rPr>
              <w:t xml:space="preserve"> i</w:t>
            </w:r>
            <w:r w:rsidR="000271AF" w:rsidRPr="00B17A54">
              <w:rPr>
                <w:rFonts w:cstheme="minorHAnsi"/>
              </w:rPr>
              <w:t xml:space="preserve"> </w:t>
            </w:r>
            <w:r w:rsidR="007128D0" w:rsidRPr="00B17A54">
              <w:rPr>
                <w:rFonts w:cstheme="minorHAnsi"/>
              </w:rPr>
              <w:t>logo Województwa Warmińsko-Mazurskiego</w:t>
            </w:r>
            <w:r w:rsidRPr="00B17A54">
              <w:rPr>
                <w:rFonts w:cstheme="minorHAnsi"/>
              </w:rPr>
              <w:t xml:space="preserve"> w którymkolwiek działaniu, dokumencie, materiale</w:t>
            </w:r>
            <w:r w:rsidR="00837193" w:rsidRPr="00B17A54">
              <w:rPr>
                <w:rFonts w:cstheme="minorHAnsi"/>
              </w:rPr>
              <w:t>.</w:t>
            </w:r>
          </w:p>
        </w:tc>
        <w:tc>
          <w:tcPr>
            <w:tcW w:w="2552" w:type="dxa"/>
          </w:tcPr>
          <w:p w14:paraId="520154B4" w14:textId="77777777" w:rsidR="00357119" w:rsidRPr="00B17A54" w:rsidRDefault="00357119" w:rsidP="00BE5ACF">
            <w:pPr>
              <w:spacing w:before="120" w:after="120"/>
              <w:jc w:val="center"/>
              <w:rPr>
                <w:rFonts w:cstheme="minorHAnsi"/>
              </w:rPr>
            </w:pPr>
            <w:r w:rsidRPr="00B17A54">
              <w:rPr>
                <w:rFonts w:cstheme="minorHAnsi"/>
              </w:rPr>
              <w:t>0,25%</w:t>
            </w:r>
          </w:p>
        </w:tc>
      </w:tr>
      <w:tr w:rsidR="004D4601" w:rsidRPr="00B17A54" w14:paraId="213D62CB" w14:textId="77777777" w:rsidTr="00BE5ACF">
        <w:tc>
          <w:tcPr>
            <w:tcW w:w="523" w:type="dxa"/>
            <w:vMerge w:val="restart"/>
          </w:tcPr>
          <w:p w14:paraId="6DEB0D36" w14:textId="77777777" w:rsidR="00DB57B1" w:rsidRPr="00B17A54" w:rsidRDefault="00DB57B1" w:rsidP="00BE5ACF">
            <w:pPr>
              <w:spacing w:before="120" w:after="120"/>
              <w:rPr>
                <w:rFonts w:cstheme="minorHAnsi"/>
              </w:rPr>
            </w:pPr>
            <w:r w:rsidRPr="00B17A54">
              <w:rPr>
                <w:rFonts w:cstheme="minorHAnsi"/>
              </w:rPr>
              <w:t>3.</w:t>
            </w:r>
          </w:p>
        </w:tc>
        <w:tc>
          <w:tcPr>
            <w:tcW w:w="6319" w:type="dxa"/>
            <w:vMerge w:val="restart"/>
          </w:tcPr>
          <w:p w14:paraId="6D66CFD8" w14:textId="77777777" w:rsidR="00DB57B1" w:rsidRPr="00B17A54" w:rsidRDefault="00DB57B1" w:rsidP="000D3234">
            <w:pPr>
              <w:spacing w:before="120" w:line="276" w:lineRule="auto"/>
              <w:rPr>
                <w:rFonts w:cstheme="minorHAnsi"/>
              </w:rPr>
            </w:pPr>
            <w:r w:rsidRPr="00B17A54">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1C407BCB" w14:textId="74559791" w:rsidR="00DB57B1" w:rsidRPr="00B17A54" w:rsidRDefault="00DB57B1" w:rsidP="000D3234">
            <w:pPr>
              <w:spacing w:after="120" w:line="276" w:lineRule="auto"/>
              <w:rPr>
                <w:rFonts w:cstheme="minorHAnsi"/>
              </w:rPr>
            </w:pPr>
            <w:r w:rsidRPr="00B17A54">
              <w:rPr>
                <w:rFonts w:cstheme="minorHAnsi"/>
              </w:rPr>
              <w:t xml:space="preserve">(dotyczy: art. 50 ust. 1 lit. c rozporządzenia ogólnego; </w:t>
            </w:r>
            <w:r w:rsidR="00F95A48" w:rsidRPr="00B17A54">
              <w:rPr>
                <w:rFonts w:cstheme="minorHAnsi"/>
              </w:rPr>
              <w:t>Z</w:t>
            </w:r>
            <w:r w:rsidRPr="00B17A54">
              <w:rPr>
                <w:rFonts w:cstheme="minorHAnsi"/>
              </w:rPr>
              <w:t>ałącznik</w:t>
            </w:r>
            <w:r w:rsidR="00F95A48" w:rsidRPr="00B17A54">
              <w:rPr>
                <w:rFonts w:cstheme="minorHAnsi"/>
              </w:rPr>
              <w:t xml:space="preserve"> nr </w:t>
            </w:r>
            <w:r w:rsidR="000026A6" w:rsidRPr="00B17A54">
              <w:rPr>
                <w:rFonts w:cstheme="minorHAnsi"/>
              </w:rPr>
              <w:t>6</w:t>
            </w:r>
            <w:r w:rsidRPr="00B17A54">
              <w:rPr>
                <w:rFonts w:cstheme="minorHAnsi"/>
              </w:rPr>
              <w:t xml:space="preserve"> Obowiązki informacyjne i promocyjne dotyczące wsparcia z Unii Europejskiej</w:t>
            </w:r>
            <w:r w:rsidR="000026A6" w:rsidRPr="00B17A54">
              <w:rPr>
                <w:rFonts w:cstheme="minorHAnsi"/>
              </w:rPr>
              <w:t>,</w:t>
            </w:r>
            <w:r w:rsidRPr="00B17A54" w:rsidDel="00837193">
              <w:rPr>
                <w:rFonts w:cstheme="minorHAnsi"/>
              </w:rPr>
              <w:t xml:space="preserve"> </w:t>
            </w:r>
            <w:r w:rsidR="00E70B24">
              <w:rPr>
                <w:rFonts w:cstheme="minorHAnsi"/>
                <w:b/>
              </w:rPr>
              <w:t>pkt</w:t>
            </w:r>
            <w:r w:rsidRPr="00B17A54">
              <w:rPr>
                <w:rFonts w:cstheme="minorHAnsi"/>
                <w:b/>
              </w:rPr>
              <w:t xml:space="preserve"> 2 </w:t>
            </w:r>
            <w:r w:rsidR="00E70B24">
              <w:rPr>
                <w:rFonts w:cstheme="minorHAnsi"/>
                <w:b/>
              </w:rPr>
              <w:t>p</w:t>
            </w:r>
            <w:r w:rsidRPr="00B17A54">
              <w:rPr>
                <w:rFonts w:cstheme="minorHAnsi"/>
                <w:b/>
              </w:rPr>
              <w:t>pkt 2</w:t>
            </w:r>
            <w:r w:rsidRPr="00B17A54">
              <w:rPr>
                <w:rFonts w:cstheme="minorHAnsi"/>
              </w:rPr>
              <w:t>).</w:t>
            </w:r>
          </w:p>
        </w:tc>
        <w:tc>
          <w:tcPr>
            <w:tcW w:w="5349" w:type="dxa"/>
          </w:tcPr>
          <w:p w14:paraId="70D9EAFE" w14:textId="77777777" w:rsidR="00DB57B1" w:rsidRPr="00B17A54" w:rsidRDefault="000026A6" w:rsidP="000D3234">
            <w:pPr>
              <w:spacing w:before="120" w:after="120" w:line="276" w:lineRule="auto"/>
              <w:rPr>
                <w:rFonts w:cstheme="minorHAnsi"/>
              </w:rPr>
            </w:pPr>
            <w:r w:rsidRPr="00B17A54">
              <w:rPr>
                <w:rFonts w:cstheme="minorHAnsi"/>
              </w:rPr>
              <w:t xml:space="preserve">Nieumieszczenie tablicy </w:t>
            </w:r>
          </w:p>
        </w:tc>
        <w:tc>
          <w:tcPr>
            <w:tcW w:w="2552" w:type="dxa"/>
          </w:tcPr>
          <w:p w14:paraId="731900B7" w14:textId="77777777" w:rsidR="00DB57B1" w:rsidRPr="00B17A54" w:rsidRDefault="00DB57B1" w:rsidP="00BE5ACF">
            <w:pPr>
              <w:spacing w:before="120" w:after="120"/>
              <w:jc w:val="center"/>
              <w:rPr>
                <w:rFonts w:cstheme="minorHAnsi"/>
              </w:rPr>
            </w:pPr>
            <w:r w:rsidRPr="00B17A54">
              <w:rPr>
                <w:rFonts w:cstheme="minorHAnsi"/>
              </w:rPr>
              <w:t>0,5%</w:t>
            </w:r>
          </w:p>
        </w:tc>
      </w:tr>
      <w:tr w:rsidR="004D4601" w:rsidRPr="00B17A54" w14:paraId="3EE54EAE" w14:textId="77777777" w:rsidTr="00DB57B1">
        <w:trPr>
          <w:trHeight w:val="1178"/>
        </w:trPr>
        <w:tc>
          <w:tcPr>
            <w:tcW w:w="523" w:type="dxa"/>
            <w:vMerge/>
          </w:tcPr>
          <w:p w14:paraId="4B03D864" w14:textId="77777777" w:rsidR="00DB57B1" w:rsidRPr="00B17A54" w:rsidRDefault="00DB57B1" w:rsidP="00BE5ACF">
            <w:pPr>
              <w:spacing w:before="120" w:after="120"/>
              <w:rPr>
                <w:rFonts w:cstheme="minorHAnsi"/>
              </w:rPr>
            </w:pPr>
          </w:p>
        </w:tc>
        <w:tc>
          <w:tcPr>
            <w:tcW w:w="6319" w:type="dxa"/>
            <w:vMerge/>
          </w:tcPr>
          <w:p w14:paraId="6D915B94" w14:textId="77777777" w:rsidR="00DB57B1" w:rsidRPr="00B17A54" w:rsidRDefault="00DB57B1" w:rsidP="005056CC">
            <w:pPr>
              <w:spacing w:before="120" w:after="120" w:line="276" w:lineRule="auto"/>
              <w:rPr>
                <w:rFonts w:cstheme="minorHAnsi"/>
              </w:rPr>
            </w:pPr>
          </w:p>
        </w:tc>
        <w:tc>
          <w:tcPr>
            <w:tcW w:w="5349" w:type="dxa"/>
          </w:tcPr>
          <w:p w14:paraId="7C732224" w14:textId="77777777" w:rsidR="00DB57B1" w:rsidRPr="00B17A54" w:rsidRDefault="00DB57B1" w:rsidP="005056CC">
            <w:pPr>
              <w:spacing w:before="120" w:after="120" w:line="276" w:lineRule="auto"/>
              <w:rPr>
                <w:rFonts w:cstheme="minorHAnsi"/>
              </w:rPr>
            </w:pPr>
            <w:r w:rsidRPr="00B17A54">
              <w:rPr>
                <w:rFonts w:cstheme="minorHAnsi"/>
              </w:rPr>
              <w:t xml:space="preserve">Umieszczenie tablicy informacyjnej niezgodnie ze wzorem określonym w </w:t>
            </w:r>
            <w:r w:rsidRPr="00B17A54">
              <w:rPr>
                <w:rFonts w:cstheme="minorHAnsi"/>
                <w:i/>
                <w:iCs/>
              </w:rPr>
              <w:t>Podręczniku wnioskodawcy i beneficjenta Funduszy Europejskich na lata 2021-2027 w zakresie informacji i promocji</w:t>
            </w:r>
          </w:p>
        </w:tc>
        <w:tc>
          <w:tcPr>
            <w:tcW w:w="2552" w:type="dxa"/>
          </w:tcPr>
          <w:p w14:paraId="67F1B623" w14:textId="77777777" w:rsidR="00DB57B1" w:rsidRPr="00B17A54" w:rsidRDefault="00DB57B1" w:rsidP="00BE5ACF">
            <w:pPr>
              <w:spacing w:before="120" w:after="120"/>
              <w:jc w:val="center"/>
              <w:rPr>
                <w:rFonts w:cstheme="minorHAnsi"/>
              </w:rPr>
            </w:pPr>
            <w:r w:rsidRPr="00B17A54">
              <w:rPr>
                <w:rFonts w:cstheme="minorHAnsi"/>
              </w:rPr>
              <w:t>0,25%</w:t>
            </w:r>
          </w:p>
        </w:tc>
      </w:tr>
      <w:tr w:rsidR="004D4601" w:rsidRPr="00B17A54" w14:paraId="0D0A503C" w14:textId="77777777" w:rsidTr="00DB57B1">
        <w:trPr>
          <w:trHeight w:val="759"/>
        </w:trPr>
        <w:tc>
          <w:tcPr>
            <w:tcW w:w="523" w:type="dxa"/>
            <w:vMerge/>
          </w:tcPr>
          <w:p w14:paraId="7E084D9D" w14:textId="77777777" w:rsidR="00DB57B1" w:rsidRPr="00B17A54" w:rsidRDefault="00DB57B1" w:rsidP="00BE5ACF">
            <w:pPr>
              <w:spacing w:before="120" w:after="120"/>
              <w:rPr>
                <w:rFonts w:cstheme="minorHAnsi"/>
              </w:rPr>
            </w:pPr>
          </w:p>
        </w:tc>
        <w:tc>
          <w:tcPr>
            <w:tcW w:w="6319" w:type="dxa"/>
            <w:vMerge/>
          </w:tcPr>
          <w:p w14:paraId="1F966929" w14:textId="77777777" w:rsidR="00DB57B1" w:rsidRPr="00B17A54" w:rsidRDefault="00DB57B1" w:rsidP="005056CC">
            <w:pPr>
              <w:spacing w:before="120" w:after="120" w:line="276" w:lineRule="auto"/>
              <w:rPr>
                <w:rFonts w:cstheme="minorHAnsi"/>
              </w:rPr>
            </w:pPr>
          </w:p>
        </w:tc>
        <w:tc>
          <w:tcPr>
            <w:tcW w:w="5349" w:type="dxa"/>
          </w:tcPr>
          <w:p w14:paraId="684D1DBD" w14:textId="77777777" w:rsidR="00DB57B1" w:rsidRPr="00B17A54" w:rsidRDefault="00DB57B1" w:rsidP="005056CC">
            <w:pPr>
              <w:spacing w:before="120" w:after="120" w:line="276" w:lineRule="auto"/>
              <w:rPr>
                <w:rFonts w:cstheme="minorHAnsi"/>
              </w:rPr>
            </w:pPr>
            <w:r w:rsidRPr="00B17A54">
              <w:rPr>
                <w:rFonts w:cstheme="minorHAnsi"/>
              </w:rPr>
              <w:t>Umieszczenie tablicy informacyjnej w miejscu niewidocznym lub mało widocznym dla społeczeństwa.</w:t>
            </w:r>
          </w:p>
        </w:tc>
        <w:tc>
          <w:tcPr>
            <w:tcW w:w="2552" w:type="dxa"/>
          </w:tcPr>
          <w:p w14:paraId="717ABF50" w14:textId="77777777" w:rsidR="00DB57B1" w:rsidRPr="00B17A54" w:rsidRDefault="00DB57B1" w:rsidP="00BE5ACF">
            <w:pPr>
              <w:spacing w:before="120" w:after="120"/>
              <w:jc w:val="center"/>
              <w:rPr>
                <w:rFonts w:cstheme="minorHAnsi"/>
              </w:rPr>
            </w:pPr>
            <w:r w:rsidRPr="00B17A54">
              <w:rPr>
                <w:rFonts w:cstheme="minorHAnsi"/>
              </w:rPr>
              <w:t>0,25%</w:t>
            </w:r>
          </w:p>
        </w:tc>
      </w:tr>
      <w:tr w:rsidR="004D4601" w:rsidRPr="00B17A54" w14:paraId="786F50D0" w14:textId="77777777" w:rsidTr="00DB57B1">
        <w:trPr>
          <w:trHeight w:val="850"/>
        </w:trPr>
        <w:tc>
          <w:tcPr>
            <w:tcW w:w="523" w:type="dxa"/>
            <w:vMerge w:val="restart"/>
          </w:tcPr>
          <w:p w14:paraId="5FB4BE20" w14:textId="77777777" w:rsidR="00DB57B1" w:rsidRPr="00B17A54" w:rsidRDefault="00DB57B1" w:rsidP="00BE5ACF">
            <w:pPr>
              <w:spacing w:before="120" w:after="120"/>
              <w:rPr>
                <w:rFonts w:cstheme="minorHAnsi"/>
              </w:rPr>
            </w:pPr>
            <w:r w:rsidRPr="00B17A54">
              <w:rPr>
                <w:rFonts w:cstheme="minorHAnsi"/>
              </w:rPr>
              <w:t>4.</w:t>
            </w:r>
          </w:p>
        </w:tc>
        <w:tc>
          <w:tcPr>
            <w:tcW w:w="6319" w:type="dxa"/>
            <w:vMerge w:val="restart"/>
          </w:tcPr>
          <w:p w14:paraId="33EEB189" w14:textId="77777777" w:rsidR="00DB57B1" w:rsidRPr="00B17A54" w:rsidRDefault="00DB57B1" w:rsidP="000D3234">
            <w:pPr>
              <w:spacing w:before="120" w:line="276" w:lineRule="auto"/>
              <w:rPr>
                <w:rFonts w:cstheme="minorHAnsi"/>
              </w:rPr>
            </w:pPr>
            <w:r w:rsidRPr="00B17A54">
              <w:rPr>
                <w:rFonts w:cstheme="minorHAnsi"/>
              </w:rPr>
              <w:t xml:space="preserve">Umieszczenie w widocznym miejscu realizacji Projektu przynajmniej jednego trwałego plakatu o minimalnym formacie A3 lub podobnej </w:t>
            </w:r>
            <w:r w:rsidRPr="00B17A54">
              <w:rPr>
                <w:rFonts w:cstheme="minorHAnsi"/>
              </w:rPr>
              <w:lastRenderedPageBreak/>
              <w:t>wielkości elektronicznego wyświetlacza, podkreślającego fakt otrzymania dofinansowania z UE.</w:t>
            </w:r>
          </w:p>
          <w:p w14:paraId="671D9B6D" w14:textId="72D14D63" w:rsidR="00DB57B1" w:rsidRPr="00B17A54" w:rsidRDefault="00DB57B1" w:rsidP="000D3234">
            <w:pPr>
              <w:spacing w:line="276" w:lineRule="auto"/>
              <w:rPr>
                <w:rFonts w:cstheme="minorHAnsi"/>
              </w:rPr>
            </w:pPr>
            <w:r w:rsidRPr="00B17A54">
              <w:rPr>
                <w:rFonts w:cstheme="minorHAnsi"/>
              </w:rPr>
              <w:t xml:space="preserve">(dotyczy: art. 50 ust. 1 lit. d rozporządzenia ogólnego; </w:t>
            </w:r>
            <w:r w:rsidR="008B3421" w:rsidRPr="00B17A54">
              <w:rPr>
                <w:rFonts w:cstheme="minorHAnsi"/>
              </w:rPr>
              <w:t>Z</w:t>
            </w:r>
            <w:r w:rsidRPr="00B17A54">
              <w:rPr>
                <w:rFonts w:cstheme="minorHAnsi"/>
              </w:rPr>
              <w:t>ałącznik</w:t>
            </w:r>
            <w:r w:rsidR="008B3421" w:rsidRPr="00B17A54">
              <w:rPr>
                <w:rFonts w:cstheme="minorHAnsi"/>
              </w:rPr>
              <w:t xml:space="preserve"> nr </w:t>
            </w:r>
            <w:r w:rsidR="000026A6" w:rsidRPr="00B17A54">
              <w:rPr>
                <w:rFonts w:cstheme="minorHAnsi"/>
              </w:rPr>
              <w:t xml:space="preserve">6 </w:t>
            </w:r>
            <w:r w:rsidRPr="00B17A54">
              <w:rPr>
                <w:rFonts w:cstheme="minorHAnsi"/>
              </w:rPr>
              <w:t>Obowiązki informacyjne i promocyjne dotyczące wsparcia z Unii Europejskiej</w:t>
            </w:r>
            <w:r w:rsidR="000026A6" w:rsidRPr="00B17A54">
              <w:rPr>
                <w:rFonts w:cstheme="minorHAnsi"/>
              </w:rPr>
              <w:t>,</w:t>
            </w:r>
            <w:r w:rsidRPr="00B17A54" w:rsidDel="00837193">
              <w:rPr>
                <w:rFonts w:cstheme="minorHAnsi"/>
              </w:rPr>
              <w:t xml:space="preserve"> </w:t>
            </w:r>
            <w:r w:rsidR="00E70B24">
              <w:rPr>
                <w:rFonts w:cstheme="minorHAnsi"/>
                <w:b/>
              </w:rPr>
              <w:t>pkt</w:t>
            </w:r>
            <w:r w:rsidRPr="00B17A54">
              <w:rPr>
                <w:rFonts w:cstheme="minorHAnsi"/>
                <w:b/>
              </w:rPr>
              <w:t xml:space="preserve"> 2 </w:t>
            </w:r>
            <w:r w:rsidR="00E70B24">
              <w:rPr>
                <w:rFonts w:cstheme="minorHAnsi"/>
                <w:b/>
              </w:rPr>
              <w:t>p</w:t>
            </w:r>
            <w:r w:rsidRPr="00B17A54">
              <w:rPr>
                <w:rFonts w:cstheme="minorHAnsi"/>
                <w:b/>
              </w:rPr>
              <w:t>pkt 3</w:t>
            </w:r>
            <w:r w:rsidRPr="00B17A54">
              <w:rPr>
                <w:rFonts w:cstheme="minorHAnsi"/>
              </w:rPr>
              <w:t>).</w:t>
            </w:r>
          </w:p>
        </w:tc>
        <w:tc>
          <w:tcPr>
            <w:tcW w:w="5349" w:type="dxa"/>
          </w:tcPr>
          <w:p w14:paraId="75E08973" w14:textId="77777777" w:rsidR="00DB57B1" w:rsidRPr="00B17A54" w:rsidRDefault="00DB57B1" w:rsidP="000D3234">
            <w:pPr>
              <w:spacing w:before="120" w:after="120" w:line="276" w:lineRule="auto"/>
              <w:rPr>
                <w:rFonts w:cstheme="minorHAnsi"/>
              </w:rPr>
            </w:pPr>
            <w:r w:rsidRPr="00B17A54">
              <w:rPr>
                <w:rFonts w:cstheme="minorHAnsi"/>
              </w:rPr>
              <w:lastRenderedPageBreak/>
              <w:t>Nieumieszczenie przynajmniej jednego plakatu l</w:t>
            </w:r>
            <w:r w:rsidR="000026A6" w:rsidRPr="00B17A54">
              <w:rPr>
                <w:rFonts w:cstheme="minorHAnsi"/>
              </w:rPr>
              <w:t>ub elektronicznego wyświetlacza</w:t>
            </w:r>
          </w:p>
        </w:tc>
        <w:tc>
          <w:tcPr>
            <w:tcW w:w="2552" w:type="dxa"/>
          </w:tcPr>
          <w:p w14:paraId="4205ED59" w14:textId="77777777" w:rsidR="00DB57B1" w:rsidRPr="00B17A54" w:rsidRDefault="00DB57B1" w:rsidP="00BE5ACF">
            <w:pPr>
              <w:spacing w:before="120" w:after="120"/>
              <w:jc w:val="center"/>
              <w:rPr>
                <w:rFonts w:cstheme="minorHAnsi"/>
              </w:rPr>
            </w:pPr>
            <w:r w:rsidRPr="00B17A54">
              <w:rPr>
                <w:rFonts w:cstheme="minorHAnsi"/>
              </w:rPr>
              <w:t>0,5%</w:t>
            </w:r>
          </w:p>
        </w:tc>
      </w:tr>
      <w:tr w:rsidR="004D4601" w:rsidRPr="00B17A54" w14:paraId="56CB6AF0" w14:textId="77777777" w:rsidTr="00DB57B1">
        <w:trPr>
          <w:trHeight w:val="1253"/>
        </w:trPr>
        <w:tc>
          <w:tcPr>
            <w:tcW w:w="523" w:type="dxa"/>
            <w:vMerge/>
          </w:tcPr>
          <w:p w14:paraId="617C2177" w14:textId="77777777" w:rsidR="00DB57B1" w:rsidRPr="00B17A54" w:rsidRDefault="00DB57B1" w:rsidP="00BE5ACF">
            <w:pPr>
              <w:spacing w:before="120" w:after="120"/>
              <w:rPr>
                <w:rFonts w:cstheme="minorHAnsi"/>
              </w:rPr>
            </w:pPr>
          </w:p>
        </w:tc>
        <w:tc>
          <w:tcPr>
            <w:tcW w:w="6319" w:type="dxa"/>
            <w:vMerge/>
          </w:tcPr>
          <w:p w14:paraId="721CAD44" w14:textId="77777777" w:rsidR="00DB57B1" w:rsidRPr="00B17A54" w:rsidRDefault="00DB57B1" w:rsidP="005056CC">
            <w:pPr>
              <w:spacing w:before="120" w:after="120" w:line="276" w:lineRule="auto"/>
              <w:rPr>
                <w:rFonts w:cstheme="minorHAnsi"/>
              </w:rPr>
            </w:pPr>
          </w:p>
        </w:tc>
        <w:tc>
          <w:tcPr>
            <w:tcW w:w="5349" w:type="dxa"/>
          </w:tcPr>
          <w:p w14:paraId="512FFE24" w14:textId="77777777" w:rsidR="00DB57B1" w:rsidRPr="00B17A54" w:rsidRDefault="00DB57B1" w:rsidP="005056CC">
            <w:pPr>
              <w:spacing w:before="120" w:after="120" w:line="276" w:lineRule="auto"/>
              <w:rPr>
                <w:rFonts w:cstheme="minorHAnsi"/>
              </w:rPr>
            </w:pPr>
            <w:r w:rsidRPr="00B17A54">
              <w:rPr>
                <w:rFonts w:cstheme="minorHAnsi"/>
              </w:rPr>
              <w:t>Umieszczenie plakatu l</w:t>
            </w:r>
            <w:r w:rsidR="00FC4838" w:rsidRPr="00B17A54">
              <w:rPr>
                <w:rFonts w:cstheme="minorHAnsi"/>
              </w:rPr>
              <w:t>ub elektronicznego wyświetlacza</w:t>
            </w:r>
            <w:r w:rsidRPr="00B17A54">
              <w:rPr>
                <w:rFonts w:cstheme="minorHAnsi"/>
              </w:rPr>
              <w:t xml:space="preserve"> niezgodnie ze wzorem i wytycznymi określonymi w </w:t>
            </w:r>
            <w:r w:rsidRPr="00B17A54">
              <w:rPr>
                <w:rFonts w:cstheme="minorHAnsi"/>
                <w:i/>
                <w:iCs/>
              </w:rPr>
              <w:t>Podręczniku wnioskodawcy i beneficjenta Funduszy Europejskich na lata 2021-2027 w zakresie informacji i promocji</w:t>
            </w:r>
          </w:p>
        </w:tc>
        <w:tc>
          <w:tcPr>
            <w:tcW w:w="2552" w:type="dxa"/>
          </w:tcPr>
          <w:p w14:paraId="39358F68" w14:textId="77777777" w:rsidR="00DB57B1" w:rsidRPr="00B17A54" w:rsidRDefault="00DB57B1" w:rsidP="000F7E72">
            <w:pPr>
              <w:spacing w:before="120" w:after="120"/>
              <w:jc w:val="center"/>
              <w:rPr>
                <w:rFonts w:cstheme="minorHAnsi"/>
              </w:rPr>
            </w:pPr>
            <w:r w:rsidRPr="00B17A54">
              <w:rPr>
                <w:rFonts w:cstheme="minorHAnsi"/>
              </w:rPr>
              <w:t>0,25%</w:t>
            </w:r>
          </w:p>
        </w:tc>
      </w:tr>
      <w:tr w:rsidR="004D4601" w:rsidRPr="00B17A54" w14:paraId="5F7C08D1" w14:textId="77777777" w:rsidTr="00DB57B1">
        <w:trPr>
          <w:trHeight w:val="1099"/>
        </w:trPr>
        <w:tc>
          <w:tcPr>
            <w:tcW w:w="523" w:type="dxa"/>
            <w:vMerge/>
          </w:tcPr>
          <w:p w14:paraId="54D25114" w14:textId="77777777" w:rsidR="00DB57B1" w:rsidRPr="00B17A54" w:rsidRDefault="00DB57B1" w:rsidP="00BE5ACF">
            <w:pPr>
              <w:spacing w:before="120" w:after="120"/>
              <w:rPr>
                <w:rFonts w:cstheme="minorHAnsi"/>
              </w:rPr>
            </w:pPr>
          </w:p>
        </w:tc>
        <w:tc>
          <w:tcPr>
            <w:tcW w:w="6319" w:type="dxa"/>
            <w:vMerge/>
          </w:tcPr>
          <w:p w14:paraId="237D4894" w14:textId="77777777" w:rsidR="00DB57B1" w:rsidRPr="00B17A54" w:rsidRDefault="00DB57B1" w:rsidP="005056CC">
            <w:pPr>
              <w:spacing w:before="120" w:after="120" w:line="276" w:lineRule="auto"/>
              <w:rPr>
                <w:rFonts w:cstheme="minorHAnsi"/>
              </w:rPr>
            </w:pPr>
          </w:p>
        </w:tc>
        <w:tc>
          <w:tcPr>
            <w:tcW w:w="5349" w:type="dxa"/>
          </w:tcPr>
          <w:p w14:paraId="18562737" w14:textId="77777777" w:rsidR="00DB57B1" w:rsidRPr="00B17A54" w:rsidRDefault="00DB57B1" w:rsidP="005056CC">
            <w:pPr>
              <w:spacing w:before="120" w:after="120" w:line="276" w:lineRule="auto"/>
              <w:rPr>
                <w:rFonts w:cstheme="minorHAnsi"/>
              </w:rPr>
            </w:pPr>
            <w:r w:rsidRPr="00B17A54">
              <w:rPr>
                <w:rFonts w:cstheme="minorHAnsi"/>
              </w:rPr>
              <w:t>Umieszczenie plakatu lub elektronicznego wyświetlacza w miejscu niewidocznym lub mało widocznym dla społeczeństwa</w:t>
            </w:r>
          </w:p>
        </w:tc>
        <w:tc>
          <w:tcPr>
            <w:tcW w:w="2552" w:type="dxa"/>
          </w:tcPr>
          <w:p w14:paraId="3C2B2D77" w14:textId="77777777" w:rsidR="00DB57B1" w:rsidRPr="00B17A54" w:rsidRDefault="00DB57B1" w:rsidP="00BE5ACF">
            <w:pPr>
              <w:spacing w:before="120" w:after="120"/>
              <w:jc w:val="center"/>
              <w:rPr>
                <w:rFonts w:cstheme="minorHAnsi"/>
              </w:rPr>
            </w:pPr>
            <w:r w:rsidRPr="00B17A54">
              <w:rPr>
                <w:rFonts w:cstheme="minorHAnsi"/>
              </w:rPr>
              <w:t>0,25%</w:t>
            </w:r>
          </w:p>
        </w:tc>
      </w:tr>
      <w:tr w:rsidR="004D4601" w:rsidRPr="00B17A54" w14:paraId="72DD2A47" w14:textId="77777777" w:rsidTr="00BE5ACF">
        <w:tc>
          <w:tcPr>
            <w:tcW w:w="523" w:type="dxa"/>
          </w:tcPr>
          <w:p w14:paraId="346B2AEB" w14:textId="77777777" w:rsidR="00357119" w:rsidRPr="00B17A54" w:rsidRDefault="00837193" w:rsidP="00BE5ACF">
            <w:pPr>
              <w:spacing w:before="120" w:after="120"/>
              <w:rPr>
                <w:rFonts w:cstheme="minorHAnsi"/>
              </w:rPr>
            </w:pPr>
            <w:r w:rsidRPr="00B17A54">
              <w:rPr>
                <w:rFonts w:cstheme="minorHAnsi"/>
              </w:rPr>
              <w:t>5</w:t>
            </w:r>
            <w:r w:rsidR="00357119" w:rsidRPr="00B17A54">
              <w:rPr>
                <w:rFonts w:cstheme="minorHAnsi"/>
              </w:rPr>
              <w:t>.</w:t>
            </w:r>
          </w:p>
        </w:tc>
        <w:tc>
          <w:tcPr>
            <w:tcW w:w="6319" w:type="dxa"/>
          </w:tcPr>
          <w:p w14:paraId="0E5A4FEB" w14:textId="77777777" w:rsidR="00357119" w:rsidRPr="00B17A54" w:rsidRDefault="00357119" w:rsidP="000D3234">
            <w:pPr>
              <w:spacing w:before="120" w:line="276" w:lineRule="auto"/>
              <w:rPr>
                <w:rFonts w:cstheme="minorHAnsi"/>
              </w:rPr>
            </w:pPr>
            <w:r w:rsidRPr="00B17A54">
              <w:rPr>
                <w:rFonts w:cstheme="minorHAnsi"/>
              </w:rPr>
              <w:t>Zorganizowanie wydarzenia lub działania informacyjno-promocyjnego (np. konferencj</w:t>
            </w:r>
            <w:r w:rsidR="00837193" w:rsidRPr="00B17A54">
              <w:rPr>
                <w:rFonts w:cstheme="minorHAnsi"/>
              </w:rPr>
              <w:t>i</w:t>
            </w:r>
            <w:r w:rsidRPr="00B17A54">
              <w:rPr>
                <w:rFonts w:cstheme="minorHAnsi"/>
              </w:rPr>
              <w:t xml:space="preserve"> prasow</w:t>
            </w:r>
            <w:r w:rsidR="00837193" w:rsidRPr="00B17A54">
              <w:rPr>
                <w:rFonts w:cstheme="minorHAnsi"/>
              </w:rPr>
              <w:t>ej</w:t>
            </w:r>
            <w:r w:rsidRPr="00B17A54">
              <w:rPr>
                <w:rFonts w:cstheme="minorHAnsi"/>
              </w:rPr>
              <w:t>, wydarzeni</w:t>
            </w:r>
            <w:r w:rsidR="00837193" w:rsidRPr="00B17A54">
              <w:rPr>
                <w:rFonts w:cstheme="minorHAnsi"/>
              </w:rPr>
              <w:t>a</w:t>
            </w:r>
            <w:r w:rsidRPr="00B17A54">
              <w:rPr>
                <w:rFonts w:cstheme="minorHAnsi"/>
              </w:rPr>
              <w:t xml:space="preserve"> promujące</w:t>
            </w:r>
            <w:r w:rsidR="00837193" w:rsidRPr="00B17A54">
              <w:rPr>
                <w:rFonts w:cstheme="minorHAnsi"/>
              </w:rPr>
              <w:t>go</w:t>
            </w:r>
            <w:r w:rsidRPr="00B17A54">
              <w:rPr>
                <w:rFonts w:cstheme="minorHAnsi"/>
              </w:rPr>
              <w:t xml:space="preserve"> </w:t>
            </w:r>
            <w:r w:rsidR="00837193" w:rsidRPr="00B17A54">
              <w:rPr>
                <w:rFonts w:cstheme="minorHAnsi"/>
              </w:rPr>
              <w:t>P</w:t>
            </w:r>
            <w:r w:rsidRPr="00B17A54">
              <w:rPr>
                <w:rFonts w:cstheme="minorHAnsi"/>
              </w:rPr>
              <w:t>rojekt, prezentacj</w:t>
            </w:r>
            <w:r w:rsidR="00837193" w:rsidRPr="00B17A54">
              <w:rPr>
                <w:rFonts w:cstheme="minorHAnsi"/>
              </w:rPr>
              <w:t>i</w:t>
            </w:r>
            <w:r w:rsidRPr="00B17A54">
              <w:rPr>
                <w:rFonts w:cstheme="minorHAnsi"/>
              </w:rPr>
              <w:t xml:space="preserve"> </w:t>
            </w:r>
            <w:r w:rsidR="00837193" w:rsidRPr="00B17A54">
              <w:rPr>
                <w:rFonts w:cstheme="minorHAnsi"/>
              </w:rPr>
              <w:t>P</w:t>
            </w:r>
            <w:r w:rsidRPr="00B17A54">
              <w:rPr>
                <w:rFonts w:cstheme="minorHAnsi"/>
              </w:rPr>
              <w:t xml:space="preserve">rojektu na targach branżowych) w ważnym momencie realizacji </w:t>
            </w:r>
            <w:r w:rsidR="00837193" w:rsidRPr="00B17A54">
              <w:rPr>
                <w:rFonts w:cstheme="minorHAnsi"/>
              </w:rPr>
              <w:t>P</w:t>
            </w:r>
            <w:r w:rsidRPr="00B17A54">
              <w:rPr>
                <w:rFonts w:cstheme="minorHAnsi"/>
              </w:rPr>
              <w:t xml:space="preserve">rojektu, np. na otwarcie </w:t>
            </w:r>
            <w:r w:rsidR="00837193" w:rsidRPr="00B17A54">
              <w:rPr>
                <w:rFonts w:cstheme="minorHAnsi"/>
              </w:rPr>
              <w:t>P</w:t>
            </w:r>
            <w:r w:rsidRPr="00B17A54">
              <w:rPr>
                <w:rFonts w:cstheme="minorHAnsi"/>
              </w:rPr>
              <w:t xml:space="preserve">rojektu, zakończenie </w:t>
            </w:r>
            <w:r w:rsidR="00837193" w:rsidRPr="00B17A54">
              <w:rPr>
                <w:rFonts w:cstheme="minorHAnsi"/>
              </w:rPr>
              <w:t>P</w:t>
            </w:r>
            <w:r w:rsidRPr="00B17A54">
              <w:rPr>
                <w:rFonts w:cstheme="minorHAnsi"/>
              </w:rPr>
              <w:t xml:space="preserve">rojektu lub jego ważnego etapu np. rozpoczęcie inwestycji, oddanie inwestycji do użytkowania itp. </w:t>
            </w:r>
          </w:p>
          <w:p w14:paraId="39B895FB" w14:textId="77777777" w:rsidR="00357119" w:rsidRPr="00B17A54" w:rsidRDefault="00357119" w:rsidP="000D3234">
            <w:pPr>
              <w:spacing w:before="120" w:line="276" w:lineRule="auto"/>
              <w:rPr>
                <w:rFonts w:cstheme="minorHAnsi"/>
              </w:rPr>
            </w:pPr>
            <w:r w:rsidRPr="00B17A54">
              <w:rPr>
                <w:rFonts w:cstheme="minorHAnsi"/>
              </w:rPr>
              <w:t>Do udziału w wydarzeniu informacyjno-promocyjnym należy zaprosić z co najmniej 4-tygodniowym wyprzedzeniem przedstawicieli K</w:t>
            </w:r>
            <w:r w:rsidR="00837193" w:rsidRPr="00B17A54">
              <w:rPr>
                <w:rFonts w:cstheme="minorHAnsi"/>
              </w:rPr>
              <w:t xml:space="preserve">omisji </w:t>
            </w:r>
            <w:r w:rsidRPr="00B17A54">
              <w:rPr>
                <w:rFonts w:cstheme="minorHAnsi"/>
              </w:rPr>
              <w:t>E</w:t>
            </w:r>
            <w:r w:rsidR="00837193" w:rsidRPr="00B17A54">
              <w:rPr>
                <w:rFonts w:cstheme="minorHAnsi"/>
              </w:rPr>
              <w:t>uropejskiej</w:t>
            </w:r>
            <w:r w:rsidRPr="00B17A54">
              <w:rPr>
                <w:rFonts w:cstheme="minorHAnsi"/>
              </w:rPr>
              <w:t xml:space="preserve"> i I</w:t>
            </w:r>
            <w:r w:rsidR="00837193" w:rsidRPr="00B17A54">
              <w:rPr>
                <w:rFonts w:cstheme="minorHAnsi"/>
              </w:rPr>
              <w:t>nstytucji Zarządzającej FEWiM 2021-2027</w:t>
            </w:r>
            <w:r w:rsidRPr="00B17A54">
              <w:rPr>
                <w:rFonts w:cstheme="minorHAnsi"/>
              </w:rPr>
              <w:t xml:space="preserve"> za pośrednictwem poczty elektronicznej</w:t>
            </w:r>
            <w:r w:rsidR="007D46A9" w:rsidRPr="00B17A54">
              <w:rPr>
                <w:rFonts w:cstheme="minorHAnsi"/>
              </w:rPr>
              <w:t>.</w:t>
            </w:r>
          </w:p>
          <w:p w14:paraId="795E8D14" w14:textId="7388EBCF" w:rsidR="00357119" w:rsidRPr="00B17A54" w:rsidRDefault="00357119" w:rsidP="000D3234">
            <w:pPr>
              <w:spacing w:before="120" w:after="120" w:line="276" w:lineRule="auto"/>
              <w:rPr>
                <w:rFonts w:cstheme="minorHAnsi"/>
              </w:rPr>
            </w:pPr>
            <w:r w:rsidRPr="00B17A54">
              <w:rPr>
                <w:rFonts w:cstheme="minorHAnsi"/>
              </w:rPr>
              <w:t xml:space="preserve">(dotyczy: art. 50 ust. 1 lit. e rozporządzenia ogólnego; </w:t>
            </w:r>
            <w:r w:rsidR="008B3421" w:rsidRPr="00B17A54">
              <w:rPr>
                <w:rFonts w:cstheme="minorHAnsi"/>
              </w:rPr>
              <w:t>Z</w:t>
            </w:r>
            <w:r w:rsidR="00837193" w:rsidRPr="00B17A54">
              <w:rPr>
                <w:rFonts w:cstheme="minorHAnsi"/>
              </w:rPr>
              <w:t>ałącznik</w:t>
            </w:r>
            <w:r w:rsidR="008B3421" w:rsidRPr="00B17A54">
              <w:rPr>
                <w:rFonts w:cstheme="minorHAnsi"/>
              </w:rPr>
              <w:t xml:space="preserve"> nr </w:t>
            </w:r>
            <w:r w:rsidR="006409CC" w:rsidRPr="00B17A54">
              <w:rPr>
                <w:rFonts w:cstheme="minorHAnsi"/>
              </w:rPr>
              <w:t>6</w:t>
            </w:r>
            <w:r w:rsidR="00837193" w:rsidRPr="00B17A54">
              <w:rPr>
                <w:rFonts w:cstheme="minorHAnsi"/>
              </w:rPr>
              <w:t xml:space="preserve"> Obowiązki informacyjne i promocyjne dotyczące wsparcia z Unii Europejskiej</w:t>
            </w:r>
            <w:r w:rsidR="008D5D6F" w:rsidRPr="00B17A54">
              <w:rPr>
                <w:rFonts w:cstheme="minorHAnsi"/>
              </w:rPr>
              <w:t>,</w:t>
            </w:r>
            <w:r w:rsidR="00837193" w:rsidRPr="00B17A54" w:rsidDel="00837193">
              <w:rPr>
                <w:rFonts w:cstheme="minorHAnsi"/>
              </w:rPr>
              <w:t xml:space="preserve"> </w:t>
            </w:r>
            <w:r w:rsidR="00E70B24">
              <w:rPr>
                <w:rFonts w:cstheme="minorHAnsi"/>
                <w:b/>
              </w:rPr>
              <w:t>pkt</w:t>
            </w:r>
            <w:r w:rsidRPr="00B17A54">
              <w:rPr>
                <w:rFonts w:cstheme="minorHAnsi"/>
                <w:b/>
              </w:rPr>
              <w:t xml:space="preserve"> 2 </w:t>
            </w:r>
            <w:r w:rsidR="00E70B24">
              <w:rPr>
                <w:rFonts w:cstheme="minorHAnsi"/>
                <w:b/>
              </w:rPr>
              <w:t>p</w:t>
            </w:r>
            <w:r w:rsidRPr="00B17A54">
              <w:rPr>
                <w:rFonts w:cstheme="minorHAnsi"/>
                <w:b/>
              </w:rPr>
              <w:t>pkt 5</w:t>
            </w:r>
            <w:r w:rsidRPr="00B17A54">
              <w:rPr>
                <w:rFonts w:cstheme="minorHAnsi"/>
              </w:rPr>
              <w:t>)</w:t>
            </w:r>
            <w:r w:rsidR="00837193" w:rsidRPr="00B17A54">
              <w:rPr>
                <w:rFonts w:cstheme="minorHAnsi"/>
              </w:rPr>
              <w:t>.</w:t>
            </w:r>
          </w:p>
        </w:tc>
        <w:tc>
          <w:tcPr>
            <w:tcW w:w="5349" w:type="dxa"/>
          </w:tcPr>
          <w:p w14:paraId="3B5742BC" w14:textId="77777777" w:rsidR="00357119" w:rsidRPr="00B17A54" w:rsidRDefault="00357119" w:rsidP="000D3234">
            <w:pPr>
              <w:spacing w:before="120" w:line="276" w:lineRule="auto"/>
              <w:rPr>
                <w:rFonts w:cstheme="minorHAnsi"/>
              </w:rPr>
            </w:pPr>
            <w:r w:rsidRPr="00B17A54">
              <w:rPr>
                <w:rFonts w:cstheme="minorHAnsi"/>
              </w:rPr>
              <w:t>Niezorganizowanie wydarzenia lub działania informacyjno-promocyjnego</w:t>
            </w:r>
          </w:p>
          <w:p w14:paraId="1DA7F38D" w14:textId="77777777" w:rsidR="00357119" w:rsidRPr="00B17A54" w:rsidRDefault="00357119" w:rsidP="000D3234">
            <w:pPr>
              <w:spacing w:line="276" w:lineRule="auto"/>
              <w:rPr>
                <w:rFonts w:cstheme="minorHAnsi"/>
              </w:rPr>
            </w:pPr>
            <w:r w:rsidRPr="00B17A54">
              <w:rPr>
                <w:rFonts w:cstheme="minorHAnsi"/>
              </w:rPr>
              <w:t>lub</w:t>
            </w:r>
          </w:p>
          <w:p w14:paraId="4F37261D" w14:textId="77777777" w:rsidR="00357119" w:rsidRPr="00B17A54" w:rsidRDefault="00837193" w:rsidP="000D3234">
            <w:pPr>
              <w:spacing w:line="276" w:lineRule="auto"/>
              <w:rPr>
                <w:rFonts w:cstheme="minorHAnsi"/>
              </w:rPr>
            </w:pPr>
            <w:r w:rsidRPr="00B17A54">
              <w:rPr>
                <w:rFonts w:cstheme="minorHAnsi"/>
              </w:rPr>
              <w:t>n</w:t>
            </w:r>
            <w:r w:rsidR="00357119" w:rsidRPr="00B17A54">
              <w:rPr>
                <w:rFonts w:cstheme="minorHAnsi"/>
              </w:rPr>
              <w:t>iezaproszenie do udziału w wydarzeniu informacyjno-promocyjnym przedstawicieli K</w:t>
            </w:r>
            <w:r w:rsidRPr="00B17A54">
              <w:rPr>
                <w:rFonts w:cstheme="minorHAnsi"/>
              </w:rPr>
              <w:t xml:space="preserve">omisji </w:t>
            </w:r>
            <w:r w:rsidR="00357119" w:rsidRPr="00B17A54">
              <w:rPr>
                <w:rFonts w:cstheme="minorHAnsi"/>
              </w:rPr>
              <w:t>E</w:t>
            </w:r>
            <w:r w:rsidRPr="00B17A54">
              <w:rPr>
                <w:rFonts w:cstheme="minorHAnsi"/>
              </w:rPr>
              <w:t>uropejskiej</w:t>
            </w:r>
            <w:r w:rsidR="00357119" w:rsidRPr="00B17A54">
              <w:rPr>
                <w:rFonts w:cstheme="minorHAnsi"/>
              </w:rPr>
              <w:t xml:space="preserve"> i I</w:t>
            </w:r>
            <w:r w:rsidRPr="00B17A54">
              <w:rPr>
                <w:rFonts w:cstheme="minorHAnsi"/>
              </w:rPr>
              <w:t xml:space="preserve">nstytucji </w:t>
            </w:r>
            <w:r w:rsidR="00357119" w:rsidRPr="00B17A54">
              <w:rPr>
                <w:rFonts w:cstheme="minorHAnsi"/>
              </w:rPr>
              <w:t>Z</w:t>
            </w:r>
            <w:r w:rsidRPr="00B17A54">
              <w:rPr>
                <w:rFonts w:cstheme="minorHAnsi"/>
              </w:rPr>
              <w:t>arządzającej FEWiM 2021-2027</w:t>
            </w:r>
            <w:r w:rsidR="007D46A9" w:rsidRPr="00B17A54">
              <w:rPr>
                <w:rFonts w:cstheme="minorHAnsi"/>
              </w:rPr>
              <w:t>.</w:t>
            </w:r>
          </w:p>
          <w:p w14:paraId="11BE01BA" w14:textId="77777777" w:rsidR="00357119" w:rsidRPr="00B17A54" w:rsidRDefault="00357119" w:rsidP="000D3234">
            <w:pPr>
              <w:spacing w:before="120" w:after="120" w:line="276" w:lineRule="auto"/>
              <w:rPr>
                <w:rFonts w:cstheme="minorHAnsi"/>
              </w:rPr>
            </w:pPr>
          </w:p>
        </w:tc>
        <w:tc>
          <w:tcPr>
            <w:tcW w:w="2552" w:type="dxa"/>
          </w:tcPr>
          <w:p w14:paraId="4154F238" w14:textId="77777777" w:rsidR="00357119" w:rsidRPr="00B17A54" w:rsidRDefault="00357119" w:rsidP="00BE5ACF">
            <w:pPr>
              <w:spacing w:before="120" w:after="120"/>
              <w:jc w:val="center"/>
              <w:rPr>
                <w:rFonts w:cstheme="minorHAnsi"/>
              </w:rPr>
            </w:pPr>
            <w:r w:rsidRPr="00B17A54">
              <w:rPr>
                <w:rFonts w:cstheme="minorHAnsi"/>
              </w:rPr>
              <w:t>0,5%</w:t>
            </w:r>
          </w:p>
        </w:tc>
      </w:tr>
    </w:tbl>
    <w:p w14:paraId="29ABE120" w14:textId="77777777" w:rsidR="0002417B" w:rsidRPr="00B17A54" w:rsidRDefault="0002417B" w:rsidP="00BA7ACF">
      <w:pPr>
        <w:pStyle w:val="Akapitzlist"/>
        <w:ind w:left="0"/>
        <w:rPr>
          <w:rFonts w:cstheme="minorHAnsi"/>
          <w:szCs w:val="22"/>
        </w:rPr>
        <w:sectPr w:rsidR="0002417B" w:rsidRPr="00B17A54" w:rsidSect="00447F00">
          <w:pgSz w:w="16838" w:h="11906" w:orient="landscape"/>
          <w:pgMar w:top="1417" w:right="1417" w:bottom="1417" w:left="1417" w:header="709" w:footer="709" w:gutter="0"/>
          <w:cols w:space="708"/>
          <w:docGrid w:linePitch="360"/>
        </w:sectPr>
      </w:pPr>
    </w:p>
    <w:p w14:paraId="0AFF41F1" w14:textId="77777777" w:rsidR="0002417B" w:rsidRPr="00B17A54" w:rsidRDefault="0002417B" w:rsidP="00691425">
      <w:pPr>
        <w:spacing w:after="60"/>
        <w:jc w:val="center"/>
        <w:rPr>
          <w:rFonts w:ascii="Calibri" w:hAnsi="Calibri" w:cs="Arial"/>
          <w:spacing w:val="4"/>
        </w:rPr>
      </w:pPr>
      <w:r w:rsidRPr="00B17A54">
        <w:rPr>
          <w:rFonts w:ascii="Calibri" w:hAnsi="Calibri" w:cs="Arial"/>
          <w:noProof/>
          <w:spacing w:val="4"/>
          <w:lang w:eastAsia="pl-PL"/>
        </w:rPr>
        <w:lastRenderedPageBreak/>
        <w:drawing>
          <wp:inline distT="0" distB="0" distL="0" distR="0" wp14:anchorId="09B856A9" wp14:editId="7FE14C6F">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D91682E" w14:textId="637165E6" w:rsidR="0002417B" w:rsidRPr="00B17A54" w:rsidRDefault="0002417B" w:rsidP="007C17D2">
      <w:pPr>
        <w:spacing w:after="60"/>
        <w:rPr>
          <w:rFonts w:ascii="Calibri" w:hAnsi="Calibri" w:cs="Arial"/>
          <w:spacing w:val="4"/>
        </w:rPr>
      </w:pPr>
    </w:p>
    <w:p w14:paraId="4E569E4D" w14:textId="77777777" w:rsidR="00691425" w:rsidRPr="00B17A54" w:rsidRDefault="00691425" w:rsidP="00691425">
      <w:pPr>
        <w:spacing w:after="60"/>
        <w:jc w:val="center"/>
        <w:rPr>
          <w:rFonts w:ascii="Calibri" w:hAnsi="Calibri" w:cs="Arial"/>
          <w:spacing w:val="4"/>
        </w:rPr>
      </w:pPr>
      <w:r w:rsidRPr="00B17A54">
        <w:rPr>
          <w:rFonts w:ascii="Calibri" w:hAnsi="Calibri" w:cs="Arial"/>
          <w:spacing w:val="4"/>
        </w:rPr>
        <w:t xml:space="preserve">Załącznik </w:t>
      </w:r>
      <w:r w:rsidRPr="00B17A54">
        <w:rPr>
          <w:rFonts w:ascii="Calibri" w:hAnsi="Calibri" w:cs="Arial"/>
          <w:b/>
          <w:spacing w:val="4"/>
        </w:rPr>
        <w:t>nr 7</w:t>
      </w:r>
      <w:r w:rsidRPr="00B17A54">
        <w:rPr>
          <w:rFonts w:ascii="Calibri" w:hAnsi="Calibri" w:cs="Arial"/>
          <w:spacing w:val="4"/>
        </w:rPr>
        <w:t xml:space="preserve"> do Umowy</w:t>
      </w:r>
    </w:p>
    <w:p w14:paraId="6C03D7E5" w14:textId="77777777" w:rsidR="00691425" w:rsidRPr="00B17A54" w:rsidRDefault="00691425" w:rsidP="00691425">
      <w:pPr>
        <w:jc w:val="center"/>
        <w:rPr>
          <w:rFonts w:ascii="Calibri" w:eastAsia="Calibri" w:hAnsi="Calibri" w:cs="Arial"/>
        </w:rPr>
      </w:pPr>
      <w:r w:rsidRPr="00B17A54">
        <w:rPr>
          <w:rFonts w:ascii="Calibri" w:eastAsia="Calibri" w:hAnsi="Calibri" w:cs="Arial"/>
          <w:noProof/>
        </w:rPr>
        <w:t>Wzór</w:t>
      </w:r>
      <w:r w:rsidRPr="00B17A54">
        <w:rPr>
          <w:rFonts w:ascii="Calibri" w:eastAsia="Calibri" w:hAnsi="Calibri" w:cs="Arial"/>
        </w:rPr>
        <w:t xml:space="preserve"> wykazu wydatków ujętych we wniosku o płatność, które są objęte </w:t>
      </w:r>
      <w:r w:rsidR="00413AA6" w:rsidRPr="00B17A54">
        <w:rPr>
          <w:rFonts w:ascii="Calibri" w:eastAsia="Calibri" w:hAnsi="Calibri" w:cs="Arial"/>
        </w:rPr>
        <w:t xml:space="preserve">procedurą </w:t>
      </w:r>
      <w:r w:rsidRPr="00B17A54">
        <w:rPr>
          <w:rFonts w:ascii="Calibri" w:eastAsia="Calibri" w:hAnsi="Calibri" w:cs="Arial"/>
        </w:rPr>
        <w:t>zasad</w:t>
      </w:r>
      <w:r w:rsidR="00413AA6" w:rsidRPr="00B17A54">
        <w:rPr>
          <w:rFonts w:ascii="Calibri" w:eastAsia="Calibri" w:hAnsi="Calibri" w:cs="Arial"/>
        </w:rPr>
        <w:t>y</w:t>
      </w:r>
    </w:p>
    <w:p w14:paraId="6A7E69EB" w14:textId="77777777" w:rsidR="00691425" w:rsidRPr="00B17A54" w:rsidRDefault="00691425" w:rsidP="00691425">
      <w:pPr>
        <w:jc w:val="center"/>
      </w:pPr>
      <w:r w:rsidRPr="00B17A54">
        <w:rPr>
          <w:rFonts w:ascii="Calibri" w:eastAsia="Calibri" w:hAnsi="Calibri" w:cs="Arial"/>
        </w:rPr>
        <w:t>konkurencyjności</w:t>
      </w:r>
    </w:p>
    <w:p w14:paraId="0EB254C9" w14:textId="77777777" w:rsidR="00691425" w:rsidRPr="00B17A54" w:rsidRDefault="00691425" w:rsidP="00691425">
      <w:pPr>
        <w:rPr>
          <w:rFonts w:ascii="Calibri" w:eastAsia="Calibri" w:hAnsi="Calibri" w:cs="Arial"/>
        </w:rPr>
      </w:pPr>
    </w:p>
    <w:p w14:paraId="6A6B5286" w14:textId="77777777" w:rsidR="00691425" w:rsidRPr="00B17A54" w:rsidRDefault="00691425" w:rsidP="00691425">
      <w:pPr>
        <w:rPr>
          <w:rFonts w:ascii="Calibri" w:eastAsia="Calibri" w:hAnsi="Calibri" w:cs="Arial"/>
        </w:rPr>
      </w:pPr>
    </w:p>
    <w:p w14:paraId="3249BEAA" w14:textId="77777777" w:rsidR="00691425" w:rsidRPr="00B17A54" w:rsidRDefault="00691425" w:rsidP="00691425">
      <w:pPr>
        <w:rPr>
          <w:rFonts w:ascii="Calibri" w:eastAsia="Calibri" w:hAnsi="Calibri" w:cs="Arial"/>
        </w:rPr>
      </w:pPr>
      <w:r w:rsidRPr="00B17A54">
        <w:rPr>
          <w:rFonts w:ascii="Calibri" w:eastAsia="Calibri" w:hAnsi="Calibri" w:cs="Arial"/>
        </w:rPr>
        <w:t>Beneficjent:</w:t>
      </w:r>
    </w:p>
    <w:p w14:paraId="52244D62" w14:textId="77777777" w:rsidR="00691425" w:rsidRPr="00B17A54" w:rsidRDefault="00691425" w:rsidP="00691425">
      <w:pPr>
        <w:rPr>
          <w:rFonts w:ascii="Calibri" w:eastAsia="Calibri" w:hAnsi="Calibri" w:cs="Arial"/>
        </w:rPr>
      </w:pPr>
      <w:r w:rsidRPr="00B17A54">
        <w:rPr>
          <w:rFonts w:ascii="Calibri" w:eastAsia="Calibri" w:hAnsi="Calibri" w:cs="Arial"/>
        </w:rPr>
        <w:t xml:space="preserve">Tytuł </w:t>
      </w:r>
      <w:r w:rsidR="007A6E3C" w:rsidRPr="00B17A54">
        <w:rPr>
          <w:rFonts w:ascii="Calibri" w:eastAsia="Calibri" w:hAnsi="Calibri" w:cs="Arial"/>
        </w:rPr>
        <w:t>P</w:t>
      </w:r>
      <w:r w:rsidRPr="00B17A54">
        <w:rPr>
          <w:rFonts w:ascii="Calibri" w:eastAsia="Calibri" w:hAnsi="Calibri" w:cs="Arial"/>
        </w:rPr>
        <w:t>rojektu:</w:t>
      </w:r>
    </w:p>
    <w:p w14:paraId="55B98955" w14:textId="77777777" w:rsidR="00691425" w:rsidRPr="00B17A54" w:rsidRDefault="00691425" w:rsidP="00691425">
      <w:pPr>
        <w:rPr>
          <w:rFonts w:ascii="Calibri" w:eastAsia="Calibri" w:hAnsi="Calibri" w:cs="Arial"/>
        </w:rPr>
      </w:pPr>
      <w:r w:rsidRPr="00B17A54">
        <w:rPr>
          <w:rFonts w:ascii="Calibri" w:eastAsia="Calibri" w:hAnsi="Calibri" w:cs="Arial"/>
        </w:rPr>
        <w:t xml:space="preserve">Numer </w:t>
      </w:r>
      <w:r w:rsidR="007A6E3C" w:rsidRPr="00B17A54">
        <w:rPr>
          <w:rFonts w:ascii="Calibri" w:eastAsia="Calibri" w:hAnsi="Calibri" w:cs="Arial"/>
        </w:rPr>
        <w:t>P</w:t>
      </w:r>
      <w:r w:rsidRPr="00B17A54">
        <w:rPr>
          <w:rFonts w:ascii="Calibri" w:eastAsia="Calibri" w:hAnsi="Calibri" w:cs="Arial"/>
        </w:rPr>
        <w:t>rojektu:</w:t>
      </w:r>
    </w:p>
    <w:p w14:paraId="49D66ED3" w14:textId="77777777" w:rsidR="00691425" w:rsidRPr="00B17A54" w:rsidRDefault="00691425" w:rsidP="00691425">
      <w:pPr>
        <w:rPr>
          <w:rFonts w:ascii="Calibri" w:eastAsia="Calibri" w:hAnsi="Calibri" w:cs="Arial"/>
        </w:rPr>
      </w:pPr>
      <w:r w:rsidRPr="00B17A54">
        <w:rPr>
          <w:rFonts w:ascii="Calibri" w:eastAsia="Calibri" w:hAnsi="Calibri" w:cs="Arial"/>
        </w:rPr>
        <w:t>Wniosek o płatność za okres:</w:t>
      </w:r>
    </w:p>
    <w:p w14:paraId="4266728A" w14:textId="77777777" w:rsidR="00691425" w:rsidRPr="00B17A54"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B17A54" w14:paraId="357D4DA8"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6F44E276"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40B0A9E6"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5472BF16"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119835C"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Wykonawca</w:t>
            </w:r>
          </w:p>
          <w:p w14:paraId="5AD14E7D"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2ABD0B18"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315F70F6" w14:textId="77777777" w:rsidR="00691425" w:rsidRPr="00B17A54" w:rsidRDefault="00691425" w:rsidP="008C0C65">
            <w:pPr>
              <w:rPr>
                <w:rFonts w:ascii="Calibri" w:eastAsia="Calibri" w:hAnsi="Calibri" w:cs="Arial"/>
                <w:sz w:val="20"/>
                <w:szCs w:val="20"/>
              </w:rPr>
            </w:pPr>
            <w:r w:rsidRPr="00B17A54">
              <w:rPr>
                <w:rFonts w:ascii="Calibri" w:eastAsia="Calibri" w:hAnsi="Calibri" w:cs="Arial"/>
                <w:sz w:val="20"/>
                <w:szCs w:val="20"/>
              </w:rPr>
              <w:t xml:space="preserve"> Wartość udzielonego zamówienia netto</w:t>
            </w:r>
          </w:p>
        </w:tc>
      </w:tr>
      <w:tr w:rsidR="004D4601" w:rsidRPr="00B17A54" w14:paraId="0F242147" w14:textId="77777777" w:rsidTr="008C0C65">
        <w:tc>
          <w:tcPr>
            <w:tcW w:w="992" w:type="dxa"/>
            <w:tcBorders>
              <w:top w:val="single" w:sz="4" w:space="0" w:color="auto"/>
              <w:left w:val="single" w:sz="4" w:space="0" w:color="auto"/>
              <w:bottom w:val="single" w:sz="4" w:space="0" w:color="auto"/>
              <w:right w:val="single" w:sz="4" w:space="0" w:color="auto"/>
            </w:tcBorders>
          </w:tcPr>
          <w:p w14:paraId="2318FA07" w14:textId="77777777" w:rsidR="00691425" w:rsidRPr="00B17A54"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103CA9C6" w14:textId="77777777" w:rsidR="00691425" w:rsidRPr="00B17A54"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0249D27F" w14:textId="77777777" w:rsidR="00691425" w:rsidRPr="00B17A54"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651D0323" w14:textId="77777777" w:rsidR="00691425" w:rsidRPr="00B17A54"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250E4DFB" w14:textId="77777777" w:rsidR="00691425" w:rsidRPr="00B17A54"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30D24EC1" w14:textId="77777777" w:rsidR="00691425" w:rsidRPr="00B17A54" w:rsidRDefault="00691425" w:rsidP="008C0C65">
            <w:pPr>
              <w:spacing w:after="200"/>
              <w:rPr>
                <w:rFonts w:ascii="Calibri" w:eastAsia="Calibri" w:hAnsi="Calibri" w:cs="Arial"/>
              </w:rPr>
            </w:pPr>
          </w:p>
        </w:tc>
      </w:tr>
    </w:tbl>
    <w:p w14:paraId="781D4821" w14:textId="77777777" w:rsidR="00691425" w:rsidRPr="00B17A54" w:rsidRDefault="00691425" w:rsidP="00691425">
      <w:pPr>
        <w:rPr>
          <w:rFonts w:ascii="Calibri" w:eastAsia="Calibri" w:hAnsi="Calibri" w:cs="Arial"/>
        </w:rPr>
      </w:pPr>
    </w:p>
    <w:p w14:paraId="166501B1" w14:textId="77777777" w:rsidR="00691425" w:rsidRPr="00B17A54" w:rsidRDefault="00691425" w:rsidP="00691425">
      <w:pPr>
        <w:rPr>
          <w:rFonts w:ascii="Calibri" w:eastAsia="Calibri" w:hAnsi="Calibri" w:cs="Arial"/>
        </w:rPr>
      </w:pPr>
      <w:r w:rsidRPr="00B17A54">
        <w:rPr>
          <w:rFonts w:ascii="Calibri" w:eastAsia="Calibri" w:hAnsi="Calibri" w:cs="Arial"/>
        </w:rPr>
        <w:t>…………………………………………………….</w:t>
      </w:r>
      <w:r w:rsidRPr="00B17A54">
        <w:rPr>
          <w:rFonts w:ascii="Calibri" w:eastAsia="Calibri" w:hAnsi="Calibri" w:cs="Arial"/>
          <w:sz w:val="16"/>
          <w:szCs w:val="16"/>
        </w:rPr>
        <w:t>(data i podpis osoby upoważnionej do reprezentowania Beneficjenta)</w:t>
      </w:r>
    </w:p>
    <w:p w14:paraId="3BFEA5C3" w14:textId="77777777" w:rsidR="00691425" w:rsidRPr="00B17A54" w:rsidRDefault="00691425" w:rsidP="00691425">
      <w:pPr>
        <w:tabs>
          <w:tab w:val="center" w:pos="1440"/>
          <w:tab w:val="center" w:pos="5670"/>
        </w:tabs>
        <w:spacing w:after="60"/>
        <w:rPr>
          <w:rFonts w:ascii="Calibri" w:hAnsi="Calibri" w:cs="Arial"/>
        </w:rPr>
      </w:pPr>
    </w:p>
    <w:p w14:paraId="332A081A" w14:textId="77777777" w:rsidR="00691425" w:rsidRPr="00B17A54" w:rsidRDefault="00691425" w:rsidP="00691425">
      <w:pPr>
        <w:tabs>
          <w:tab w:val="center" w:pos="1440"/>
          <w:tab w:val="center" w:pos="5670"/>
        </w:tabs>
        <w:spacing w:after="60"/>
        <w:rPr>
          <w:rFonts w:ascii="Calibri" w:hAnsi="Calibri" w:cs="Arial"/>
        </w:rPr>
      </w:pPr>
    </w:p>
    <w:p w14:paraId="6E859440" w14:textId="77777777" w:rsidR="00691425" w:rsidRPr="00B17A54" w:rsidRDefault="00691425" w:rsidP="00691425"/>
    <w:p w14:paraId="1BDFB9F7" w14:textId="77777777" w:rsidR="00691425" w:rsidRPr="00B17A54" w:rsidRDefault="00691425" w:rsidP="00BA7ACF">
      <w:pPr>
        <w:pStyle w:val="Akapitzlist"/>
        <w:ind w:left="0"/>
        <w:rPr>
          <w:rFonts w:cstheme="minorHAnsi"/>
          <w:szCs w:val="22"/>
        </w:rPr>
      </w:pPr>
    </w:p>
    <w:p w14:paraId="7A064AC7" w14:textId="77777777" w:rsidR="0004328D" w:rsidRPr="00B17A54" w:rsidRDefault="0004328D">
      <w:pPr>
        <w:spacing w:after="200"/>
        <w:jc w:val="left"/>
        <w:rPr>
          <w:rFonts w:eastAsia="Times New Roman" w:cstheme="minorHAnsi"/>
          <w:lang w:eastAsia="pl-PL"/>
        </w:rPr>
      </w:pPr>
      <w:r w:rsidRPr="00B17A54">
        <w:rPr>
          <w:rFonts w:cstheme="minorHAnsi"/>
        </w:rPr>
        <w:br w:type="page"/>
      </w:r>
    </w:p>
    <w:p w14:paraId="5E6FA236" w14:textId="77777777" w:rsidR="001D71CC" w:rsidRPr="00B17A54" w:rsidRDefault="001D71CC" w:rsidP="00BA7ACF">
      <w:pPr>
        <w:pStyle w:val="Akapitzlist"/>
        <w:ind w:left="0"/>
        <w:rPr>
          <w:rFonts w:cstheme="minorHAnsi"/>
          <w:szCs w:val="22"/>
        </w:rPr>
      </w:pPr>
      <w:r w:rsidRPr="00B17A54">
        <w:rPr>
          <w:rFonts w:cstheme="minorHAnsi"/>
          <w:noProof/>
          <w:szCs w:val="22"/>
        </w:rPr>
        <w:lastRenderedPageBreak/>
        <w:drawing>
          <wp:inline distT="0" distB="0" distL="0" distR="0" wp14:anchorId="013E43A0" wp14:editId="4CB509FF">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BAEDD70" w14:textId="77777777" w:rsidR="001258B8" w:rsidRPr="00B17A54" w:rsidRDefault="001258B8" w:rsidP="00BA7ACF">
      <w:pPr>
        <w:pStyle w:val="Akapitzlist"/>
        <w:ind w:left="0"/>
        <w:rPr>
          <w:rFonts w:cstheme="minorHAnsi"/>
          <w:szCs w:val="22"/>
        </w:rPr>
      </w:pPr>
    </w:p>
    <w:p w14:paraId="7E71FA22" w14:textId="77777777" w:rsidR="001258B8" w:rsidRPr="00B17A54" w:rsidRDefault="001258B8" w:rsidP="001258B8">
      <w:pPr>
        <w:spacing w:after="60" w:line="240" w:lineRule="auto"/>
        <w:jc w:val="center"/>
        <w:rPr>
          <w:rFonts w:eastAsia="Times New Roman" w:cstheme="minorHAnsi"/>
          <w:lang w:eastAsia="pl-PL"/>
        </w:rPr>
      </w:pPr>
      <w:r w:rsidRPr="00B17A54">
        <w:rPr>
          <w:rFonts w:eastAsia="Times New Roman" w:cstheme="minorHAnsi"/>
          <w:lang w:eastAsia="pl-PL"/>
        </w:rPr>
        <w:t xml:space="preserve">Załącznik </w:t>
      </w:r>
      <w:r w:rsidRPr="00B17A54">
        <w:rPr>
          <w:rFonts w:eastAsia="Times New Roman" w:cstheme="minorHAnsi"/>
          <w:b/>
          <w:lang w:eastAsia="pl-PL"/>
        </w:rPr>
        <w:t>nr 8</w:t>
      </w:r>
      <w:r w:rsidRPr="00B17A54">
        <w:rPr>
          <w:rFonts w:eastAsia="Times New Roman" w:cstheme="minorHAnsi"/>
          <w:lang w:eastAsia="pl-PL"/>
        </w:rPr>
        <w:t xml:space="preserve"> do Umowy</w:t>
      </w:r>
    </w:p>
    <w:p w14:paraId="7595F2A5" w14:textId="77777777" w:rsidR="001258B8" w:rsidRPr="00B17A54" w:rsidRDefault="001258B8" w:rsidP="001258B8">
      <w:pPr>
        <w:spacing w:after="60" w:line="240" w:lineRule="auto"/>
        <w:jc w:val="center"/>
        <w:rPr>
          <w:rFonts w:eastAsia="Times New Roman" w:cstheme="minorHAnsi"/>
          <w:lang w:eastAsia="pl-PL"/>
        </w:rPr>
      </w:pPr>
      <w:r w:rsidRPr="00B17A54">
        <w:rPr>
          <w:rFonts w:eastAsia="Times New Roman" w:cstheme="minorHAnsi"/>
          <w:lang w:eastAsia="pl-PL"/>
        </w:rPr>
        <w:t xml:space="preserve">Wzór Oświadczenia w sprawie zachowania trwałości </w:t>
      </w:r>
      <w:r w:rsidR="00591993" w:rsidRPr="00B17A54">
        <w:rPr>
          <w:rFonts w:eastAsia="Times New Roman" w:cstheme="minorHAnsi"/>
          <w:lang w:eastAsia="pl-PL"/>
        </w:rPr>
        <w:t xml:space="preserve">Projektu </w:t>
      </w:r>
      <w:r w:rsidRPr="00B17A54">
        <w:rPr>
          <w:rFonts w:eastAsia="Times New Roman" w:cstheme="minorHAnsi"/>
          <w:lang w:eastAsia="pl-PL"/>
        </w:rPr>
        <w:t>i kwalifikowalności podatku VAT</w:t>
      </w:r>
    </w:p>
    <w:p w14:paraId="148A8D5E" w14:textId="77777777" w:rsidR="001258B8" w:rsidRPr="00B17A54" w:rsidRDefault="001258B8" w:rsidP="001258B8">
      <w:pPr>
        <w:tabs>
          <w:tab w:val="left" w:pos="2700"/>
        </w:tabs>
        <w:spacing w:line="240" w:lineRule="auto"/>
        <w:rPr>
          <w:rFonts w:eastAsia="Times New Roman" w:cstheme="minorHAnsi"/>
          <w:b/>
          <w:lang w:eastAsia="pl-PL"/>
        </w:rPr>
      </w:pPr>
    </w:p>
    <w:p w14:paraId="225E1881" w14:textId="77777777" w:rsidR="001258B8" w:rsidRPr="00B17A54" w:rsidRDefault="001258B8" w:rsidP="001258B8">
      <w:pPr>
        <w:tabs>
          <w:tab w:val="left" w:pos="7020"/>
        </w:tabs>
        <w:spacing w:line="360" w:lineRule="auto"/>
        <w:jc w:val="left"/>
        <w:outlineLvl w:val="0"/>
        <w:rPr>
          <w:rFonts w:eastAsia="Times New Roman" w:cstheme="minorHAnsi"/>
          <w:iCs/>
          <w:sz w:val="24"/>
          <w:szCs w:val="24"/>
          <w:lang w:eastAsia="pl-PL"/>
        </w:rPr>
      </w:pPr>
      <w:r w:rsidRPr="00B17A54">
        <w:rPr>
          <w:rFonts w:eastAsia="Times New Roman" w:cstheme="minorHAnsi"/>
          <w:iCs/>
          <w:sz w:val="24"/>
          <w:szCs w:val="24"/>
          <w:lang w:eastAsia="pl-PL"/>
        </w:rPr>
        <w:t>……………………</w:t>
      </w:r>
      <w:r w:rsidR="00703127" w:rsidRPr="00B17A54">
        <w:rPr>
          <w:rFonts w:eastAsia="Times New Roman" w:cstheme="minorHAnsi"/>
          <w:iCs/>
          <w:sz w:val="24"/>
          <w:szCs w:val="24"/>
          <w:lang w:eastAsia="pl-PL"/>
        </w:rPr>
        <w:t>…………</w:t>
      </w:r>
      <w:r w:rsidRPr="00B17A54">
        <w:rPr>
          <w:rFonts w:eastAsia="Times New Roman" w:cstheme="minorHAnsi"/>
          <w:iCs/>
          <w:sz w:val="24"/>
          <w:szCs w:val="24"/>
          <w:lang w:eastAsia="pl-PL"/>
        </w:rPr>
        <w:t>…..</w:t>
      </w:r>
    </w:p>
    <w:p w14:paraId="1229C980" w14:textId="77777777" w:rsidR="00A115F0" w:rsidRDefault="001258B8" w:rsidP="001258B8">
      <w:pPr>
        <w:tabs>
          <w:tab w:val="left" w:pos="7020"/>
        </w:tabs>
        <w:spacing w:line="360" w:lineRule="auto"/>
        <w:jc w:val="left"/>
        <w:outlineLvl w:val="0"/>
        <w:rPr>
          <w:rFonts w:eastAsia="Times New Roman" w:cstheme="minorHAnsi"/>
          <w:i/>
          <w:iCs/>
          <w:sz w:val="20"/>
          <w:szCs w:val="20"/>
          <w:lang w:eastAsia="pl-PL"/>
        </w:rPr>
      </w:pPr>
      <w:r w:rsidRPr="00B17A54">
        <w:rPr>
          <w:rFonts w:eastAsia="Times New Roman" w:cstheme="minorHAnsi"/>
          <w:iCs/>
          <w:sz w:val="24"/>
          <w:szCs w:val="24"/>
          <w:lang w:eastAsia="pl-PL"/>
        </w:rPr>
        <w:t>……………………………………                                                                                     dnia………..……………..</w:t>
      </w:r>
      <w:r w:rsidRPr="00B17A54">
        <w:rPr>
          <w:rFonts w:eastAsia="Times New Roman" w:cstheme="minorHAnsi"/>
          <w:i/>
          <w:iCs/>
          <w:sz w:val="24"/>
          <w:szCs w:val="24"/>
          <w:lang w:eastAsia="pl-PL"/>
        </w:rPr>
        <w:br/>
      </w:r>
      <w:r w:rsidRPr="00B17A54">
        <w:rPr>
          <w:rFonts w:eastAsia="Times New Roman" w:cstheme="minorHAnsi"/>
          <w:i/>
          <w:iCs/>
          <w:sz w:val="20"/>
          <w:szCs w:val="20"/>
          <w:lang w:eastAsia="pl-PL"/>
        </w:rPr>
        <w:t xml:space="preserve">          Nazwa Beneficjenta </w:t>
      </w:r>
    </w:p>
    <w:p w14:paraId="0EDEE009" w14:textId="58F034E3" w:rsidR="001258B8" w:rsidRPr="00B17A54" w:rsidRDefault="001258B8" w:rsidP="001258B8">
      <w:pPr>
        <w:tabs>
          <w:tab w:val="left" w:pos="7020"/>
        </w:tabs>
        <w:spacing w:line="360" w:lineRule="auto"/>
        <w:jc w:val="left"/>
        <w:outlineLvl w:val="0"/>
        <w:rPr>
          <w:rFonts w:eastAsia="Times New Roman" w:cstheme="minorHAnsi"/>
          <w:i/>
          <w:iCs/>
          <w:sz w:val="24"/>
          <w:szCs w:val="24"/>
          <w:lang w:eastAsia="pl-PL"/>
        </w:rPr>
      </w:pPr>
      <w:r w:rsidRPr="00B17A54">
        <w:rPr>
          <w:rFonts w:eastAsia="Times New Roman" w:cstheme="minorHAnsi"/>
          <w:i/>
          <w:iCs/>
          <w:sz w:val="20"/>
          <w:szCs w:val="20"/>
          <w:lang w:eastAsia="pl-PL"/>
        </w:rPr>
        <w:t xml:space="preserve">              </w:t>
      </w:r>
    </w:p>
    <w:p w14:paraId="17458493" w14:textId="77777777" w:rsidR="001258B8" w:rsidRPr="00B17A54" w:rsidRDefault="001258B8" w:rsidP="001258B8">
      <w:pPr>
        <w:tabs>
          <w:tab w:val="left" w:pos="7020"/>
        </w:tabs>
        <w:jc w:val="center"/>
        <w:outlineLvl w:val="0"/>
        <w:rPr>
          <w:rFonts w:eastAsia="Times New Roman" w:cstheme="minorHAnsi"/>
          <w:b/>
          <w:bCs/>
          <w:lang w:eastAsia="pl-PL"/>
        </w:rPr>
      </w:pPr>
      <w:r w:rsidRPr="00B17A54">
        <w:rPr>
          <w:rFonts w:eastAsia="Times New Roman" w:cstheme="minorHAnsi"/>
          <w:b/>
          <w:bCs/>
          <w:lang w:eastAsia="pl-PL"/>
        </w:rPr>
        <w:t xml:space="preserve">Oświadczenie w sprawie zachowania trwałości* </w:t>
      </w:r>
      <w:r w:rsidR="00591993" w:rsidRPr="00B17A54">
        <w:rPr>
          <w:rFonts w:eastAsia="Times New Roman" w:cstheme="minorHAnsi"/>
          <w:b/>
          <w:bCs/>
          <w:lang w:eastAsia="pl-PL"/>
        </w:rPr>
        <w:t>P</w:t>
      </w:r>
      <w:r w:rsidRPr="00B17A54">
        <w:rPr>
          <w:rFonts w:eastAsia="Times New Roman" w:cstheme="minorHAnsi"/>
          <w:b/>
          <w:bCs/>
          <w:lang w:eastAsia="pl-PL"/>
        </w:rPr>
        <w:t xml:space="preserve">rojektu </w:t>
      </w:r>
      <w:r w:rsidRPr="00B17A54">
        <w:rPr>
          <w:rFonts w:eastAsia="Times New Roman" w:cstheme="minorHAnsi"/>
          <w:b/>
          <w:bCs/>
          <w:lang w:eastAsia="pl-PL"/>
        </w:rPr>
        <w:br/>
        <w:t xml:space="preserve"> i kwalifikowalności podatku VAT *</w:t>
      </w:r>
    </w:p>
    <w:p w14:paraId="60FBC3EE" w14:textId="77777777" w:rsidR="001258B8" w:rsidRPr="00B17A54" w:rsidRDefault="001258B8" w:rsidP="001258B8">
      <w:pPr>
        <w:tabs>
          <w:tab w:val="left" w:pos="7020"/>
        </w:tabs>
        <w:jc w:val="center"/>
        <w:outlineLvl w:val="0"/>
        <w:rPr>
          <w:rFonts w:eastAsia="Times New Roman" w:cstheme="minorHAnsi"/>
          <w:b/>
          <w:bCs/>
          <w:lang w:eastAsia="pl-PL"/>
        </w:rPr>
      </w:pPr>
    </w:p>
    <w:p w14:paraId="35987B12" w14:textId="77777777" w:rsidR="001258B8" w:rsidRPr="00B17A54" w:rsidRDefault="001258B8" w:rsidP="001258B8">
      <w:pPr>
        <w:tabs>
          <w:tab w:val="left" w:pos="7020"/>
        </w:tabs>
        <w:jc w:val="center"/>
        <w:outlineLvl w:val="0"/>
        <w:rPr>
          <w:rFonts w:eastAsia="Times New Roman" w:cstheme="minorHAnsi"/>
          <w:b/>
          <w:bCs/>
          <w:lang w:eastAsia="pl-PL"/>
        </w:rPr>
      </w:pPr>
    </w:p>
    <w:p w14:paraId="35B633D0" w14:textId="77777777" w:rsidR="001258B8" w:rsidRPr="00B17A54" w:rsidRDefault="001258B8" w:rsidP="001258B8">
      <w:pPr>
        <w:tabs>
          <w:tab w:val="left" w:pos="7020"/>
        </w:tabs>
        <w:spacing w:line="360" w:lineRule="auto"/>
        <w:jc w:val="left"/>
        <w:outlineLvl w:val="0"/>
        <w:rPr>
          <w:rFonts w:eastAsia="Times New Roman" w:cstheme="minorHAnsi"/>
          <w:lang w:eastAsia="pl-PL"/>
        </w:rPr>
      </w:pPr>
      <w:r w:rsidRPr="00B17A54">
        <w:rPr>
          <w:rFonts w:eastAsia="Times New Roman" w:cstheme="minorHAnsi"/>
          <w:lang w:eastAsia="pl-PL"/>
        </w:rPr>
        <w:t>Będąc upoważnionym do reprezentowania …………………………………………………………………………………………………………………………</w:t>
      </w:r>
      <w:r w:rsidR="00703127" w:rsidRPr="00B17A54">
        <w:rPr>
          <w:rFonts w:eastAsia="Times New Roman" w:cstheme="minorHAnsi"/>
          <w:lang w:eastAsia="pl-PL"/>
        </w:rPr>
        <w:t>…………………………………</w:t>
      </w:r>
    </w:p>
    <w:p w14:paraId="29EE76F9" w14:textId="77777777" w:rsidR="001258B8" w:rsidRPr="00B17A54" w:rsidRDefault="001258B8" w:rsidP="001258B8">
      <w:pPr>
        <w:tabs>
          <w:tab w:val="left" w:pos="7020"/>
        </w:tabs>
        <w:spacing w:line="360" w:lineRule="auto"/>
        <w:jc w:val="center"/>
        <w:outlineLvl w:val="0"/>
        <w:rPr>
          <w:rFonts w:eastAsia="Times New Roman" w:cstheme="minorHAnsi"/>
          <w:i/>
          <w:iCs/>
          <w:sz w:val="20"/>
          <w:szCs w:val="20"/>
          <w:lang w:eastAsia="pl-PL"/>
        </w:rPr>
      </w:pPr>
      <w:r w:rsidRPr="00B17A54">
        <w:rPr>
          <w:rFonts w:eastAsia="Times New Roman" w:cstheme="minorHAnsi"/>
          <w:i/>
          <w:iCs/>
          <w:sz w:val="20"/>
          <w:szCs w:val="20"/>
          <w:lang w:eastAsia="pl-PL"/>
        </w:rPr>
        <w:t xml:space="preserve">(nazwa i adres Beneficjenta) </w:t>
      </w:r>
    </w:p>
    <w:p w14:paraId="3C570214" w14:textId="77777777" w:rsidR="001258B8" w:rsidRPr="00B17A54" w:rsidRDefault="001258B8" w:rsidP="001258B8">
      <w:pPr>
        <w:tabs>
          <w:tab w:val="left" w:pos="7020"/>
        </w:tabs>
        <w:spacing w:line="360" w:lineRule="auto"/>
        <w:jc w:val="left"/>
        <w:outlineLvl w:val="0"/>
        <w:rPr>
          <w:rFonts w:eastAsia="Times New Roman" w:cstheme="minorHAnsi"/>
          <w:lang w:eastAsia="pl-PL"/>
        </w:rPr>
      </w:pPr>
      <w:r w:rsidRPr="00B17A54">
        <w:rPr>
          <w:rFonts w:eastAsia="Times New Roman" w:cstheme="minorHAnsi"/>
          <w:lang w:eastAsia="pl-PL"/>
        </w:rPr>
        <w:t>odpowiedzialnego za zachowanie trwałości Projektu</w:t>
      </w:r>
    </w:p>
    <w:p w14:paraId="70F78803" w14:textId="77777777" w:rsidR="001258B8" w:rsidRPr="00B17A54" w:rsidRDefault="001258B8" w:rsidP="001258B8">
      <w:pPr>
        <w:tabs>
          <w:tab w:val="left" w:pos="7020"/>
        </w:tabs>
        <w:spacing w:line="360" w:lineRule="auto"/>
        <w:jc w:val="left"/>
        <w:outlineLvl w:val="0"/>
        <w:rPr>
          <w:rFonts w:eastAsia="Times New Roman" w:cstheme="minorHAnsi"/>
          <w:bCs/>
          <w:iCs/>
          <w:lang w:eastAsia="pl-PL"/>
        </w:rPr>
      </w:pPr>
      <w:r w:rsidRPr="00B17A54">
        <w:rPr>
          <w:rFonts w:eastAsia="Times New Roman" w:cstheme="minorHAnsi"/>
          <w:b/>
          <w:bCs/>
          <w:iCs/>
          <w:lang w:eastAsia="pl-PL"/>
        </w:rPr>
        <w:t xml:space="preserve">Numer </w:t>
      </w:r>
      <w:r w:rsidR="007A6E3C" w:rsidRPr="00B17A54">
        <w:rPr>
          <w:rFonts w:eastAsia="Times New Roman" w:cstheme="minorHAnsi"/>
          <w:b/>
          <w:bCs/>
          <w:iCs/>
          <w:lang w:eastAsia="pl-PL"/>
        </w:rPr>
        <w:t>P</w:t>
      </w:r>
      <w:r w:rsidRPr="00B17A54">
        <w:rPr>
          <w:rFonts w:eastAsia="Times New Roman" w:cstheme="minorHAnsi"/>
          <w:b/>
          <w:bCs/>
          <w:iCs/>
          <w:lang w:eastAsia="pl-PL"/>
        </w:rPr>
        <w:t>rojektu</w:t>
      </w:r>
      <w:r w:rsidRPr="00B17A54">
        <w:rPr>
          <w:rFonts w:eastAsia="Times New Roman" w:cstheme="minorHAnsi"/>
          <w:bCs/>
          <w:iCs/>
          <w:lang w:eastAsia="pl-PL"/>
        </w:rPr>
        <w:t>:</w:t>
      </w:r>
      <w:r w:rsidRPr="00B17A54">
        <w:rPr>
          <w:rFonts w:eastAsia="Times New Roman" w:cstheme="minorHAnsi"/>
          <w:bCs/>
          <w:lang w:eastAsia="pl-PL"/>
        </w:rPr>
        <w:t>… ………………………………………………….………………….........……...….</w:t>
      </w:r>
    </w:p>
    <w:p w14:paraId="6329D79E" w14:textId="77777777" w:rsidR="001258B8" w:rsidRPr="00B17A54" w:rsidRDefault="001258B8" w:rsidP="001258B8">
      <w:pPr>
        <w:tabs>
          <w:tab w:val="left" w:pos="7020"/>
        </w:tabs>
        <w:spacing w:line="360" w:lineRule="auto"/>
        <w:jc w:val="left"/>
        <w:outlineLvl w:val="0"/>
        <w:rPr>
          <w:rFonts w:eastAsia="Times New Roman" w:cstheme="minorHAnsi"/>
          <w:lang w:eastAsia="pl-PL"/>
        </w:rPr>
      </w:pPr>
      <w:r w:rsidRPr="00B17A54">
        <w:rPr>
          <w:rFonts w:eastAsia="Times New Roman" w:cstheme="minorHAnsi"/>
          <w:b/>
          <w:bCs/>
          <w:iCs/>
          <w:lang w:eastAsia="pl-PL"/>
        </w:rPr>
        <w:t xml:space="preserve">Tytuł </w:t>
      </w:r>
      <w:r w:rsidR="007A6E3C" w:rsidRPr="00B17A54">
        <w:rPr>
          <w:rFonts w:eastAsia="Times New Roman" w:cstheme="minorHAnsi"/>
          <w:b/>
          <w:bCs/>
          <w:iCs/>
          <w:lang w:eastAsia="pl-PL"/>
        </w:rPr>
        <w:t>P</w:t>
      </w:r>
      <w:r w:rsidRPr="00B17A54">
        <w:rPr>
          <w:rFonts w:eastAsia="Times New Roman" w:cstheme="minorHAnsi"/>
          <w:b/>
          <w:bCs/>
          <w:iCs/>
          <w:lang w:eastAsia="pl-PL"/>
        </w:rPr>
        <w:t>rojektu:</w:t>
      </w:r>
      <w:r w:rsidRPr="00B17A54">
        <w:rPr>
          <w:rFonts w:eastAsia="Times New Roman" w:cstheme="minorHAnsi"/>
          <w:b/>
          <w:bCs/>
          <w:lang w:eastAsia="pl-PL"/>
        </w:rPr>
        <w:t xml:space="preserve"> </w:t>
      </w:r>
      <w:r w:rsidRPr="00B17A54">
        <w:rPr>
          <w:rFonts w:eastAsia="Times New Roman" w:cstheme="minorHAnsi"/>
          <w:bCs/>
          <w:lang w:eastAsia="pl-PL"/>
        </w:rPr>
        <w:t>………………………………………………………………………………………..… ……………………………………………………………………………………………………………w</w:t>
      </w:r>
      <w:r w:rsidRPr="00B17A54">
        <w:rPr>
          <w:rFonts w:eastAsia="Times New Roman" w:cstheme="minorHAnsi"/>
          <w:lang w:eastAsia="pl-PL"/>
        </w:rPr>
        <w:t>spółfinansowanego w ramach programu regionalnego „Fundusze Europejskie dla Warmii i Mazur 2021-2027”</w:t>
      </w:r>
    </w:p>
    <w:p w14:paraId="5741C467" w14:textId="77777777" w:rsidR="001258B8" w:rsidRPr="00B17A54" w:rsidRDefault="001258B8" w:rsidP="001258B8">
      <w:pPr>
        <w:tabs>
          <w:tab w:val="left" w:pos="7020"/>
        </w:tabs>
        <w:spacing w:line="360" w:lineRule="auto"/>
        <w:jc w:val="left"/>
        <w:outlineLvl w:val="0"/>
        <w:rPr>
          <w:rFonts w:eastAsia="Times New Roman" w:cstheme="minorHAnsi"/>
          <w:lang w:eastAsia="pl-PL"/>
        </w:rPr>
      </w:pPr>
    </w:p>
    <w:p w14:paraId="111894DD" w14:textId="77777777" w:rsidR="001258B8" w:rsidRPr="00B17A54" w:rsidRDefault="001258B8" w:rsidP="001258B8">
      <w:pPr>
        <w:tabs>
          <w:tab w:val="left" w:pos="7020"/>
        </w:tabs>
        <w:spacing w:line="360" w:lineRule="auto"/>
        <w:outlineLvl w:val="0"/>
        <w:rPr>
          <w:rFonts w:eastAsia="Times New Roman" w:cstheme="minorHAnsi"/>
          <w:b/>
          <w:bCs/>
          <w:lang w:eastAsia="pl-PL"/>
        </w:rPr>
      </w:pPr>
      <w:bookmarkStart w:id="12" w:name="bookmark0"/>
      <w:r w:rsidRPr="00B17A54">
        <w:rPr>
          <w:rFonts w:eastAsia="Times New Roman" w:cstheme="minorHAnsi"/>
          <w:b/>
          <w:bCs/>
          <w:lang w:eastAsia="pl-PL"/>
        </w:rPr>
        <w:t>oświadczam, że:</w:t>
      </w:r>
    </w:p>
    <w:p w14:paraId="771395E8" w14:textId="77777777" w:rsidR="001258B8" w:rsidRPr="00B17A54" w:rsidRDefault="001258B8" w:rsidP="001258B8">
      <w:pPr>
        <w:tabs>
          <w:tab w:val="left" w:pos="7020"/>
        </w:tabs>
        <w:spacing w:line="360" w:lineRule="auto"/>
        <w:outlineLvl w:val="0"/>
        <w:rPr>
          <w:rFonts w:eastAsia="Times New Roman" w:cstheme="minorHAnsi"/>
          <w:b/>
          <w:bCs/>
          <w:lang w:eastAsia="pl-PL"/>
        </w:rPr>
      </w:pPr>
      <w:r w:rsidRPr="00B17A54">
        <w:rPr>
          <w:rFonts w:eastAsia="Times New Roman" w:cstheme="minorHAnsi"/>
          <w:b/>
          <w:bCs/>
          <w:lang w:eastAsia="pl-PL"/>
        </w:rPr>
        <w:t>I obowiązuje/nie obowiązuje* mnie zasada trwałości, zatem :</w:t>
      </w:r>
    </w:p>
    <w:p w14:paraId="456AEB41" w14:textId="77777777" w:rsidR="001258B8" w:rsidRPr="00B17A54" w:rsidRDefault="001258B8" w:rsidP="00CD6C60">
      <w:pPr>
        <w:numPr>
          <w:ilvl w:val="3"/>
          <w:numId w:val="78"/>
        </w:numPr>
        <w:tabs>
          <w:tab w:val="num" w:pos="284"/>
          <w:tab w:val="left" w:pos="7020"/>
        </w:tabs>
        <w:spacing w:line="360" w:lineRule="auto"/>
        <w:ind w:left="0" w:firstLine="0"/>
        <w:outlineLvl w:val="0"/>
        <w:rPr>
          <w:rFonts w:eastAsia="Times New Roman" w:cstheme="minorHAnsi"/>
          <w:lang w:eastAsia="pl-PL"/>
        </w:rPr>
      </w:pPr>
      <w:r w:rsidRPr="00B17A54">
        <w:rPr>
          <w:rFonts w:eastAsia="Times New Roman" w:cstheme="minorHAnsi"/>
          <w:lang w:eastAsia="pl-PL"/>
        </w:rPr>
        <w:t xml:space="preserve">powstałe produkty i rezultaty są utrzymywane w okresie zachowania trwałości </w:t>
      </w:r>
      <w:r w:rsidR="007A6E3C" w:rsidRPr="00B17A54">
        <w:rPr>
          <w:rFonts w:eastAsia="Times New Roman" w:cstheme="minorHAnsi"/>
          <w:lang w:eastAsia="pl-PL"/>
        </w:rPr>
        <w:t>P</w:t>
      </w:r>
      <w:r w:rsidRPr="00B17A54">
        <w:rPr>
          <w:rFonts w:eastAsia="Times New Roman" w:cstheme="minorHAnsi"/>
          <w:lang w:eastAsia="pl-PL"/>
        </w:rPr>
        <w:t xml:space="preserve">rojektu i są zgodne z Wnioskiem o dofinansowanie, będącym załącznikiem do obowiązującej umowy/ uchwały Zarządu Województwa Warmińsko - Mazurskiego w sprawie dofinansowania </w:t>
      </w:r>
      <w:r w:rsidR="007A6E3C" w:rsidRPr="00B17A54">
        <w:rPr>
          <w:rFonts w:eastAsia="Times New Roman" w:cstheme="minorHAnsi"/>
          <w:lang w:eastAsia="pl-PL"/>
        </w:rPr>
        <w:t>P</w:t>
      </w:r>
      <w:r w:rsidRPr="00B17A54">
        <w:rPr>
          <w:rFonts w:eastAsia="Times New Roman" w:cstheme="minorHAnsi"/>
          <w:lang w:eastAsia="pl-PL"/>
        </w:rPr>
        <w:t>rojektu;*</w:t>
      </w:r>
    </w:p>
    <w:p w14:paraId="31CFEDC3" w14:textId="77777777" w:rsidR="001258B8" w:rsidRPr="00B17A54" w:rsidRDefault="007A6E3C" w:rsidP="00CD6C60">
      <w:pPr>
        <w:numPr>
          <w:ilvl w:val="3"/>
          <w:numId w:val="78"/>
        </w:numPr>
        <w:tabs>
          <w:tab w:val="num" w:pos="284"/>
          <w:tab w:val="left" w:pos="7020"/>
        </w:tabs>
        <w:spacing w:line="360" w:lineRule="auto"/>
        <w:ind w:left="0" w:firstLine="0"/>
        <w:outlineLvl w:val="0"/>
        <w:rPr>
          <w:rFonts w:eastAsia="Times New Roman" w:cstheme="minorHAnsi"/>
          <w:lang w:eastAsia="pl-PL"/>
        </w:rPr>
      </w:pPr>
      <w:r w:rsidRPr="00B17A54">
        <w:rPr>
          <w:rFonts w:eastAsia="Times New Roman" w:cstheme="minorHAnsi"/>
          <w:lang w:eastAsia="pl-PL"/>
        </w:rPr>
        <w:t>P</w:t>
      </w:r>
      <w:r w:rsidR="001258B8" w:rsidRPr="00B17A54">
        <w:rPr>
          <w:rFonts w:eastAsia="Times New Roman" w:cstheme="minorHAnsi"/>
          <w:lang w:eastAsia="pl-PL"/>
        </w:rPr>
        <w:t>rojekt nie został poddany zasadniczym modyfikacjom zgodnie z zapisami art. 65 rozporządzenia ogólnego.*</w:t>
      </w:r>
    </w:p>
    <w:p w14:paraId="10E120D1" w14:textId="77777777" w:rsidR="001258B8" w:rsidRPr="00B17A54" w:rsidRDefault="001258B8" w:rsidP="001258B8">
      <w:pPr>
        <w:tabs>
          <w:tab w:val="left" w:pos="7020"/>
        </w:tabs>
        <w:spacing w:line="360" w:lineRule="auto"/>
        <w:outlineLvl w:val="0"/>
        <w:rPr>
          <w:rFonts w:eastAsia="Times New Roman" w:cstheme="minorHAnsi"/>
          <w:lang w:eastAsia="pl-PL"/>
        </w:rPr>
      </w:pPr>
    </w:p>
    <w:p w14:paraId="27B4B6A3" w14:textId="77777777" w:rsidR="001258B8" w:rsidRPr="00B17A54" w:rsidRDefault="001258B8" w:rsidP="001258B8">
      <w:pPr>
        <w:tabs>
          <w:tab w:val="left" w:pos="7020"/>
        </w:tabs>
        <w:spacing w:line="360" w:lineRule="auto"/>
        <w:outlineLvl w:val="0"/>
        <w:rPr>
          <w:rFonts w:eastAsia="Times New Roman" w:cstheme="minorHAnsi"/>
          <w:lang w:eastAsia="pl-PL"/>
        </w:rPr>
      </w:pPr>
      <w:r w:rsidRPr="00B17A54">
        <w:rPr>
          <w:rFonts w:eastAsia="Times New Roman" w:cstheme="minorHAnsi"/>
          <w:lang w:eastAsia="pl-PL"/>
        </w:rPr>
        <w:t xml:space="preserve">Zasada trwałości rozumiana jest jako niepoddanie </w:t>
      </w:r>
      <w:r w:rsidR="007A6E3C" w:rsidRPr="00B17A54">
        <w:rPr>
          <w:rFonts w:eastAsia="Times New Roman" w:cstheme="minorHAnsi"/>
          <w:lang w:eastAsia="pl-PL"/>
        </w:rPr>
        <w:t>P</w:t>
      </w:r>
      <w:r w:rsidRPr="00B17A54">
        <w:rPr>
          <w:rFonts w:eastAsia="Times New Roman" w:cstheme="minorHAnsi"/>
          <w:lang w:eastAsia="pl-PL"/>
        </w:rPr>
        <w:t>rojektu zasadniczym modyfikacjom:</w:t>
      </w:r>
    </w:p>
    <w:p w14:paraId="5ACF5458" w14:textId="77777777" w:rsidR="001258B8" w:rsidRPr="00B17A54" w:rsidRDefault="001258B8" w:rsidP="001258B8">
      <w:pPr>
        <w:tabs>
          <w:tab w:val="left" w:pos="7020"/>
        </w:tabs>
        <w:spacing w:line="360" w:lineRule="auto"/>
        <w:outlineLvl w:val="0"/>
        <w:rPr>
          <w:rFonts w:eastAsia="Times New Roman" w:cstheme="minorHAnsi"/>
          <w:lang w:eastAsia="pl-PL"/>
        </w:rPr>
      </w:pPr>
      <w:r w:rsidRPr="00B17A54">
        <w:rPr>
          <w:rFonts w:eastAsia="Times New Roman" w:cstheme="minorHAnsi"/>
          <w:lang w:eastAsia="pl-PL"/>
        </w:rPr>
        <w:t>a) zaprzestanie lub przeniesienie działalności produkcyjnej poza region na poziomie NUTS 2, w którym dana operacja otrzymała wsparcie;</w:t>
      </w:r>
    </w:p>
    <w:p w14:paraId="5EE39899" w14:textId="77777777" w:rsidR="001258B8" w:rsidRPr="00B17A54" w:rsidRDefault="001258B8" w:rsidP="001258B8">
      <w:pPr>
        <w:tabs>
          <w:tab w:val="left" w:pos="7020"/>
        </w:tabs>
        <w:spacing w:line="360" w:lineRule="auto"/>
        <w:outlineLvl w:val="0"/>
        <w:rPr>
          <w:rFonts w:eastAsia="Times New Roman" w:cstheme="minorHAnsi"/>
          <w:lang w:eastAsia="pl-PL"/>
        </w:rPr>
      </w:pPr>
      <w:r w:rsidRPr="00B17A54">
        <w:rPr>
          <w:rFonts w:eastAsia="Times New Roman" w:cstheme="minorHAnsi"/>
          <w:lang w:eastAsia="pl-PL"/>
        </w:rPr>
        <w:t>b) zmiana własności elementu infrastruktury, która daje przedsiębiorstwu lub podmiotowi publicznemu nienależne korzyści;</w:t>
      </w:r>
    </w:p>
    <w:p w14:paraId="5C61FD3F" w14:textId="77777777" w:rsidR="001258B8" w:rsidRPr="00B17A54" w:rsidRDefault="001258B8" w:rsidP="001258B8">
      <w:pPr>
        <w:tabs>
          <w:tab w:val="left" w:pos="7020"/>
        </w:tabs>
        <w:spacing w:line="360" w:lineRule="auto"/>
        <w:outlineLvl w:val="0"/>
        <w:rPr>
          <w:rFonts w:eastAsia="Times New Roman" w:cstheme="minorHAnsi"/>
          <w:lang w:eastAsia="pl-PL"/>
        </w:rPr>
      </w:pPr>
      <w:r w:rsidRPr="00B17A54">
        <w:rPr>
          <w:rFonts w:eastAsia="Times New Roman" w:cstheme="minorHAnsi"/>
          <w:lang w:eastAsia="pl-PL"/>
        </w:rPr>
        <w:lastRenderedPageBreak/>
        <w:t>c) istotna zmiana wpływająca na charakter operacji, jej cele lub warunki wdrażania, mogąca doprowadzić do naruszenia pierwotnych celów operacji*.</w:t>
      </w:r>
    </w:p>
    <w:p w14:paraId="363D47A8" w14:textId="77777777" w:rsidR="001258B8" w:rsidRPr="00B17A54" w:rsidRDefault="001258B8" w:rsidP="001258B8">
      <w:pPr>
        <w:tabs>
          <w:tab w:val="left" w:pos="7020"/>
        </w:tabs>
        <w:spacing w:line="360" w:lineRule="auto"/>
        <w:outlineLvl w:val="0"/>
        <w:rPr>
          <w:rFonts w:eastAsia="Times New Roman" w:cstheme="minorHAnsi"/>
          <w:b/>
          <w:lang w:eastAsia="pl-PL"/>
        </w:rPr>
      </w:pPr>
      <w:r w:rsidRPr="00B17A54">
        <w:rPr>
          <w:rFonts w:eastAsia="Times New Roman" w:cstheme="minorHAnsi"/>
          <w:b/>
          <w:lang w:eastAsia="pl-PL"/>
        </w:rPr>
        <w:t xml:space="preserve">II Od momentu rozliczenia wniosku o płatność końcową nie uległa zmianie wartość całkowita </w:t>
      </w:r>
      <w:r w:rsidR="007A6E3C" w:rsidRPr="00B17A54">
        <w:rPr>
          <w:rFonts w:eastAsia="Times New Roman" w:cstheme="minorHAnsi"/>
          <w:b/>
          <w:lang w:eastAsia="pl-PL"/>
        </w:rPr>
        <w:t>P</w:t>
      </w:r>
      <w:r w:rsidRPr="00B17A54">
        <w:rPr>
          <w:rFonts w:eastAsia="Times New Roman" w:cstheme="minorHAnsi"/>
          <w:b/>
          <w:lang w:eastAsia="pl-PL"/>
        </w:rPr>
        <w:t>rojektu oraz wartość wydatków kwalifikowa</w:t>
      </w:r>
      <w:r w:rsidR="007A6E3C" w:rsidRPr="00B17A54">
        <w:rPr>
          <w:rFonts w:eastAsia="Times New Roman" w:cstheme="minorHAnsi"/>
          <w:b/>
          <w:lang w:eastAsia="pl-PL"/>
        </w:rPr>
        <w:t>l</w:t>
      </w:r>
      <w:r w:rsidRPr="00B17A54">
        <w:rPr>
          <w:rFonts w:eastAsia="Times New Roman" w:cstheme="minorHAnsi"/>
          <w:b/>
          <w:lang w:eastAsia="pl-PL"/>
        </w:rPr>
        <w:t xml:space="preserve">nych </w:t>
      </w:r>
      <w:r w:rsidR="007A6E3C" w:rsidRPr="00B17A54">
        <w:rPr>
          <w:rFonts w:eastAsia="Times New Roman" w:cstheme="minorHAnsi"/>
          <w:b/>
          <w:lang w:eastAsia="pl-PL"/>
        </w:rPr>
        <w:t>P</w:t>
      </w:r>
      <w:r w:rsidRPr="00B17A54">
        <w:rPr>
          <w:rFonts w:eastAsia="Times New Roman" w:cstheme="minorHAnsi"/>
          <w:b/>
          <w:lang w:eastAsia="pl-PL"/>
        </w:rPr>
        <w:t>rojektu.</w:t>
      </w:r>
      <w:r w:rsidRPr="00B17A54">
        <w:rPr>
          <w:rFonts w:eastAsia="Times New Roman" w:cstheme="minorHAnsi"/>
          <w:lang w:eastAsia="pl-PL"/>
        </w:rPr>
        <w:t xml:space="preserve"> </w:t>
      </w:r>
    </w:p>
    <w:p w14:paraId="67F2D5D7" w14:textId="77777777" w:rsidR="001258B8" w:rsidRPr="00B17A54" w:rsidRDefault="001258B8" w:rsidP="001258B8">
      <w:pPr>
        <w:autoSpaceDE w:val="0"/>
        <w:autoSpaceDN w:val="0"/>
        <w:adjustRightInd w:val="0"/>
        <w:spacing w:line="360" w:lineRule="auto"/>
        <w:rPr>
          <w:rFonts w:eastAsia="Times New Roman" w:cstheme="minorHAnsi"/>
          <w:b/>
          <w:lang w:eastAsia="pl-PL"/>
        </w:rPr>
      </w:pPr>
      <w:r w:rsidRPr="00B17A54">
        <w:rPr>
          <w:rFonts w:eastAsia="Times New Roman" w:cstheme="minorHAnsi"/>
          <w:b/>
          <w:lang w:eastAsia="pl-PL"/>
        </w:rPr>
        <w:t xml:space="preserve">III W </w:t>
      </w:r>
      <w:r w:rsidR="007A6E3C" w:rsidRPr="00B17A54">
        <w:rPr>
          <w:rFonts w:eastAsia="Times New Roman" w:cstheme="minorHAnsi"/>
          <w:b/>
          <w:lang w:eastAsia="pl-PL"/>
        </w:rPr>
        <w:t>P</w:t>
      </w:r>
      <w:r w:rsidRPr="00B17A54">
        <w:rPr>
          <w:rFonts w:eastAsia="Times New Roman" w:cstheme="minorHAnsi"/>
          <w:b/>
          <w:lang w:eastAsia="pl-PL"/>
        </w:rPr>
        <w:t xml:space="preserve">rojekcie występuje/nie występuje* kwalifikowalny VAT, zatem nie uzyskałem prawa do odzyskania podatku od towarów i usług od wydatków przedstawionych w rozliczeniu </w:t>
      </w:r>
      <w:r w:rsidR="007A6E3C" w:rsidRPr="00B17A54">
        <w:rPr>
          <w:rFonts w:eastAsia="Times New Roman" w:cstheme="minorHAnsi"/>
          <w:b/>
          <w:lang w:eastAsia="pl-PL"/>
        </w:rPr>
        <w:t>P</w:t>
      </w:r>
      <w:r w:rsidRPr="00B17A54">
        <w:rPr>
          <w:rFonts w:eastAsia="Times New Roman" w:cstheme="minorHAnsi"/>
          <w:b/>
          <w:lang w:eastAsia="pl-PL"/>
        </w:rPr>
        <w:t xml:space="preserve">rojektu. </w:t>
      </w:r>
    </w:p>
    <w:p w14:paraId="6A0282D4" w14:textId="77777777" w:rsidR="001258B8" w:rsidRPr="00B17A54" w:rsidRDefault="001258B8" w:rsidP="001258B8">
      <w:pPr>
        <w:tabs>
          <w:tab w:val="left" w:pos="7020"/>
        </w:tabs>
        <w:spacing w:line="360" w:lineRule="auto"/>
        <w:outlineLvl w:val="0"/>
        <w:rPr>
          <w:rFonts w:eastAsia="Times New Roman" w:cstheme="minorHAnsi"/>
          <w:lang w:eastAsia="pl-PL"/>
        </w:rPr>
      </w:pPr>
    </w:p>
    <w:p w14:paraId="7D61E42A" w14:textId="4238E3EB" w:rsidR="001258B8" w:rsidRPr="00B17A54" w:rsidRDefault="00FC5914"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B17A54">
        <w:rPr>
          <w:rFonts w:eastAsia="Times New Roman" w:cstheme="minorHAnsi"/>
          <w:lang w:eastAsia="pl-PL"/>
        </w:rPr>
        <w:t xml:space="preserve">estem </w:t>
      </w:r>
      <w:r w:rsidR="00DC2725" w:rsidRPr="00B17A54">
        <w:rPr>
          <w:rFonts w:eastAsia="Times New Roman" w:cstheme="minorHAnsi"/>
          <w:lang w:eastAsia="pl-PL"/>
        </w:rPr>
        <w:t>świadomy/świadoma odpowiedzialności karnej za złożenie fałszywych oświadczeń</w:t>
      </w:r>
      <w:r w:rsidR="001258B8" w:rsidRPr="00B17A54">
        <w:rPr>
          <w:rFonts w:eastAsia="Times New Roman" w:cstheme="minorHAnsi"/>
          <w:lang w:eastAsia="pl-PL"/>
        </w:rPr>
        <w:t>.</w:t>
      </w:r>
      <w:bookmarkEnd w:id="12"/>
      <w:r w:rsidR="00E0769B" w:rsidRPr="00E0769B">
        <w:rPr>
          <w:rFonts w:eastAsia="Times New Roman" w:cs="Times New Roman"/>
          <w:vertAlign w:val="superscript"/>
          <w:lang w:eastAsia="pl-PL"/>
        </w:rPr>
        <w:t xml:space="preserve"> </w:t>
      </w:r>
      <w:r w:rsidR="00E0769B" w:rsidRPr="00E0769B">
        <w:rPr>
          <w:rFonts w:eastAsia="Times New Roman" w:cstheme="minorHAnsi"/>
          <w:vertAlign w:val="superscript"/>
          <w:lang w:eastAsia="pl-PL"/>
        </w:rPr>
        <w:footnoteReference w:id="96"/>
      </w:r>
    </w:p>
    <w:p w14:paraId="2F7B27B4" w14:textId="77777777" w:rsidR="001258B8" w:rsidRPr="00B17A54" w:rsidRDefault="001258B8" w:rsidP="001258B8">
      <w:pPr>
        <w:tabs>
          <w:tab w:val="left" w:pos="7020"/>
        </w:tabs>
        <w:spacing w:line="360" w:lineRule="auto"/>
        <w:outlineLvl w:val="0"/>
        <w:rPr>
          <w:rFonts w:eastAsia="Times New Roman" w:cstheme="minorHAnsi"/>
          <w:lang w:eastAsia="pl-PL"/>
        </w:rPr>
      </w:pPr>
    </w:p>
    <w:p w14:paraId="22AEF564" w14:textId="3C655623" w:rsidR="001258B8" w:rsidRPr="00B17A54" w:rsidRDefault="00F77668" w:rsidP="0086701B">
      <w:pPr>
        <w:tabs>
          <w:tab w:val="left" w:pos="7020"/>
        </w:tabs>
        <w:spacing w:line="360" w:lineRule="auto"/>
        <w:ind w:left="6096"/>
        <w:jc w:val="left"/>
        <w:outlineLvl w:val="0"/>
        <w:rPr>
          <w:rFonts w:eastAsia="Times New Roman" w:cstheme="minorHAnsi"/>
          <w:sz w:val="20"/>
          <w:szCs w:val="20"/>
          <w:lang w:eastAsia="pl-PL"/>
        </w:rPr>
      </w:pPr>
      <w:r>
        <w:rPr>
          <w:rFonts w:eastAsia="Times New Roman" w:cstheme="minorHAnsi"/>
          <w:i/>
          <w:iCs/>
          <w:sz w:val="20"/>
          <w:szCs w:val="20"/>
          <w:lang w:eastAsia="pl-PL"/>
        </w:rPr>
        <w:t>….</w:t>
      </w:r>
      <w:r w:rsidR="0086701B" w:rsidRPr="00B17A54">
        <w:rPr>
          <w:rFonts w:eastAsia="Times New Roman" w:cstheme="minorHAnsi"/>
          <w:i/>
          <w:iCs/>
          <w:sz w:val="20"/>
          <w:szCs w:val="20"/>
          <w:lang w:eastAsia="pl-PL"/>
        </w:rPr>
        <w:t>………………………………</w:t>
      </w:r>
    </w:p>
    <w:p w14:paraId="2D08BE5E" w14:textId="77777777" w:rsidR="001258B8" w:rsidRPr="00B17A54" w:rsidRDefault="001258B8" w:rsidP="0086701B">
      <w:pPr>
        <w:autoSpaceDE w:val="0"/>
        <w:autoSpaceDN w:val="0"/>
        <w:adjustRightInd w:val="0"/>
        <w:spacing w:line="360" w:lineRule="auto"/>
        <w:ind w:left="5529"/>
        <w:jc w:val="left"/>
        <w:rPr>
          <w:rFonts w:eastAsia="Times New Roman" w:cstheme="minorHAnsi"/>
          <w:sz w:val="20"/>
          <w:szCs w:val="20"/>
          <w:lang w:eastAsia="pl-PL"/>
        </w:rPr>
      </w:pPr>
      <w:r w:rsidRPr="00B17A54">
        <w:rPr>
          <w:rFonts w:eastAsia="Times New Roman" w:cstheme="minorHAnsi"/>
          <w:sz w:val="20"/>
          <w:szCs w:val="20"/>
          <w:lang w:eastAsia="pl-PL"/>
        </w:rPr>
        <w:t>(podpis osoby reprezentuj</w:t>
      </w:r>
      <w:r w:rsidRPr="00B17A54">
        <w:rPr>
          <w:rFonts w:eastAsia="TimesNewRoman" w:cstheme="minorHAnsi"/>
          <w:sz w:val="20"/>
          <w:szCs w:val="20"/>
          <w:lang w:eastAsia="pl-PL"/>
        </w:rPr>
        <w:t>ą</w:t>
      </w:r>
      <w:r w:rsidRPr="00B17A54">
        <w:rPr>
          <w:rFonts w:eastAsia="Times New Roman" w:cstheme="minorHAnsi"/>
          <w:sz w:val="20"/>
          <w:szCs w:val="20"/>
          <w:lang w:eastAsia="pl-PL"/>
        </w:rPr>
        <w:t>cej p</w:t>
      </w:r>
      <w:r w:rsidRPr="00B17A54">
        <w:rPr>
          <w:rFonts w:eastAsia="Times New Roman" w:cstheme="minorHAnsi"/>
          <w:iCs/>
          <w:sz w:val="20"/>
          <w:szCs w:val="20"/>
          <w:lang w:eastAsia="pl-PL"/>
        </w:rPr>
        <w:t>odmiot</w:t>
      </w:r>
      <w:r w:rsidRPr="00B17A54">
        <w:rPr>
          <w:rFonts w:eastAsia="Times New Roman" w:cstheme="minorHAnsi"/>
          <w:sz w:val="20"/>
          <w:szCs w:val="20"/>
          <w:lang w:eastAsia="pl-PL"/>
        </w:rPr>
        <w:t>)</w:t>
      </w:r>
    </w:p>
    <w:p w14:paraId="437BE91A" w14:textId="77777777" w:rsidR="001258B8" w:rsidRPr="00B17A54"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B17A54">
        <w:rPr>
          <w:rFonts w:eastAsia="Times New Roman" w:cstheme="minorHAnsi"/>
          <w:i/>
          <w:iCs/>
          <w:sz w:val="16"/>
          <w:szCs w:val="16"/>
          <w:vertAlign w:val="superscript"/>
          <w:lang w:eastAsia="pl-PL"/>
        </w:rPr>
        <w:t>*</w:t>
      </w:r>
      <w:r w:rsidRPr="00B17A54">
        <w:rPr>
          <w:rFonts w:eastAsia="Times New Roman" w:cstheme="minorHAnsi"/>
          <w:i/>
          <w:iCs/>
          <w:sz w:val="16"/>
          <w:szCs w:val="16"/>
          <w:lang w:eastAsia="pl-PL"/>
        </w:rPr>
        <w:t>niepotrzebne skreślić</w:t>
      </w:r>
    </w:p>
    <w:p w14:paraId="03AA52D4" w14:textId="77777777" w:rsidR="001258B8" w:rsidRPr="00B17A54"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38385453" w14:textId="77777777" w:rsidR="001258B8" w:rsidRPr="00B17A54" w:rsidRDefault="001258B8" w:rsidP="001258B8">
      <w:pPr>
        <w:spacing w:line="240" w:lineRule="auto"/>
        <w:jc w:val="left"/>
        <w:rPr>
          <w:rFonts w:eastAsia="Times New Roman" w:cstheme="minorHAnsi"/>
          <w:sz w:val="24"/>
          <w:szCs w:val="24"/>
          <w:lang w:eastAsia="pl-PL"/>
        </w:rPr>
      </w:pPr>
    </w:p>
    <w:p w14:paraId="6407CEAA" w14:textId="77777777" w:rsidR="001258B8" w:rsidRPr="00B17A54" w:rsidRDefault="001258B8" w:rsidP="001258B8">
      <w:pPr>
        <w:spacing w:line="240" w:lineRule="auto"/>
        <w:jc w:val="left"/>
        <w:rPr>
          <w:rFonts w:eastAsia="Times New Roman" w:cstheme="minorHAnsi"/>
          <w:lang w:eastAsia="pl-PL"/>
        </w:rPr>
      </w:pPr>
      <w:r w:rsidRPr="00B17A54">
        <w:rPr>
          <w:rFonts w:eastAsia="Times New Roman" w:cstheme="minorHAnsi"/>
          <w:lang w:eastAsia="pl-PL"/>
        </w:rPr>
        <w:t>Informacja o przyczynach niepodpisania oświadczenia (o ile dotyczy) : ……………………………………………………………………………………………………………………………………………………………………………………………………………………………………………………………………………………………………………………</w:t>
      </w:r>
    </w:p>
    <w:p w14:paraId="1A9039C9" w14:textId="77777777" w:rsidR="001258B8" w:rsidRPr="00B17A54" w:rsidRDefault="001258B8" w:rsidP="001258B8">
      <w:pPr>
        <w:spacing w:line="240" w:lineRule="auto"/>
        <w:jc w:val="left"/>
        <w:rPr>
          <w:rFonts w:ascii="Times New Roman" w:eastAsia="Times New Roman" w:hAnsi="Times New Roman" w:cs="Times New Roman"/>
          <w:sz w:val="24"/>
          <w:szCs w:val="24"/>
          <w:lang w:eastAsia="pl-PL"/>
        </w:rPr>
      </w:pPr>
    </w:p>
    <w:p w14:paraId="2A058852" w14:textId="77777777" w:rsidR="001258B8" w:rsidRPr="00B17A54" w:rsidRDefault="001258B8" w:rsidP="001258B8">
      <w:pPr>
        <w:spacing w:line="240" w:lineRule="auto"/>
        <w:jc w:val="left"/>
        <w:rPr>
          <w:rFonts w:ascii="Times New Roman" w:eastAsia="Times New Roman" w:hAnsi="Times New Roman" w:cs="Times New Roman"/>
          <w:sz w:val="24"/>
          <w:szCs w:val="24"/>
          <w:lang w:eastAsia="pl-PL"/>
        </w:rPr>
      </w:pPr>
    </w:p>
    <w:p w14:paraId="314B8363" w14:textId="0D317C10" w:rsidR="0086701B" w:rsidRPr="00B17A54" w:rsidRDefault="00DC7208" w:rsidP="0086701B">
      <w:pPr>
        <w:tabs>
          <w:tab w:val="left" w:pos="7020"/>
        </w:tabs>
        <w:spacing w:line="360" w:lineRule="auto"/>
        <w:ind w:left="6096"/>
        <w:jc w:val="left"/>
        <w:outlineLvl w:val="0"/>
        <w:rPr>
          <w:rFonts w:eastAsia="Times New Roman" w:cstheme="minorHAnsi"/>
          <w:sz w:val="20"/>
          <w:szCs w:val="20"/>
          <w:lang w:eastAsia="pl-PL"/>
        </w:rPr>
      </w:pPr>
      <w:r>
        <w:rPr>
          <w:rFonts w:eastAsia="Times New Roman" w:cstheme="minorHAnsi"/>
          <w:i/>
          <w:iCs/>
          <w:sz w:val="20"/>
          <w:szCs w:val="20"/>
          <w:lang w:eastAsia="pl-PL"/>
        </w:rPr>
        <w:t>….</w:t>
      </w:r>
      <w:r w:rsidR="0086701B" w:rsidRPr="00B17A54">
        <w:rPr>
          <w:rFonts w:eastAsia="Times New Roman" w:cstheme="minorHAnsi"/>
          <w:i/>
          <w:iCs/>
          <w:sz w:val="20"/>
          <w:szCs w:val="20"/>
          <w:lang w:eastAsia="pl-PL"/>
        </w:rPr>
        <w:t>………………………………</w:t>
      </w:r>
    </w:p>
    <w:p w14:paraId="38FC3F63" w14:textId="77777777" w:rsidR="0086701B" w:rsidRPr="00B17A54" w:rsidRDefault="0086701B" w:rsidP="0086701B">
      <w:pPr>
        <w:autoSpaceDE w:val="0"/>
        <w:autoSpaceDN w:val="0"/>
        <w:adjustRightInd w:val="0"/>
        <w:spacing w:line="360" w:lineRule="auto"/>
        <w:ind w:left="5529"/>
        <w:jc w:val="left"/>
        <w:rPr>
          <w:rFonts w:eastAsia="Times New Roman" w:cstheme="minorHAnsi"/>
          <w:sz w:val="20"/>
          <w:szCs w:val="20"/>
          <w:lang w:eastAsia="pl-PL"/>
        </w:rPr>
      </w:pPr>
      <w:r w:rsidRPr="00B17A54">
        <w:rPr>
          <w:rFonts w:eastAsia="Times New Roman" w:cstheme="minorHAnsi"/>
          <w:sz w:val="20"/>
          <w:szCs w:val="20"/>
          <w:lang w:eastAsia="pl-PL"/>
        </w:rPr>
        <w:t>(podpis osoby reprezentuj</w:t>
      </w:r>
      <w:r w:rsidRPr="00B17A54">
        <w:rPr>
          <w:rFonts w:eastAsia="TimesNewRoman" w:cstheme="minorHAnsi"/>
          <w:sz w:val="20"/>
          <w:szCs w:val="20"/>
          <w:lang w:eastAsia="pl-PL"/>
        </w:rPr>
        <w:t>ą</w:t>
      </w:r>
      <w:r w:rsidRPr="00B17A54">
        <w:rPr>
          <w:rFonts w:eastAsia="Times New Roman" w:cstheme="minorHAnsi"/>
          <w:sz w:val="20"/>
          <w:szCs w:val="20"/>
          <w:lang w:eastAsia="pl-PL"/>
        </w:rPr>
        <w:t>cej p</w:t>
      </w:r>
      <w:r w:rsidRPr="00B17A54">
        <w:rPr>
          <w:rFonts w:eastAsia="Times New Roman" w:cstheme="minorHAnsi"/>
          <w:iCs/>
          <w:sz w:val="20"/>
          <w:szCs w:val="20"/>
          <w:lang w:eastAsia="pl-PL"/>
        </w:rPr>
        <w:t>odmiot</w:t>
      </w:r>
      <w:r w:rsidRPr="00B17A54">
        <w:rPr>
          <w:rFonts w:eastAsia="Times New Roman" w:cstheme="minorHAnsi"/>
          <w:sz w:val="20"/>
          <w:szCs w:val="20"/>
          <w:lang w:eastAsia="pl-PL"/>
        </w:rPr>
        <w:t>)</w:t>
      </w:r>
    </w:p>
    <w:p w14:paraId="40188B50" w14:textId="77777777" w:rsidR="001258B8" w:rsidRPr="00B17A54" w:rsidRDefault="001258B8" w:rsidP="001258B8">
      <w:pPr>
        <w:autoSpaceDE w:val="0"/>
        <w:autoSpaceDN w:val="0"/>
        <w:adjustRightInd w:val="0"/>
        <w:rPr>
          <w:rFonts w:ascii="Calibri" w:hAnsi="Calibri" w:cs="Arial"/>
          <w:sz w:val="20"/>
          <w:szCs w:val="20"/>
        </w:rPr>
      </w:pPr>
    </w:p>
    <w:p w14:paraId="08A54772" w14:textId="77777777" w:rsidR="00703127" w:rsidRPr="00B17A54" w:rsidRDefault="00703127" w:rsidP="001258B8">
      <w:pPr>
        <w:autoSpaceDE w:val="0"/>
        <w:autoSpaceDN w:val="0"/>
        <w:adjustRightInd w:val="0"/>
        <w:rPr>
          <w:rFonts w:ascii="Calibri" w:hAnsi="Calibri" w:cs="Arial"/>
          <w:sz w:val="20"/>
          <w:szCs w:val="20"/>
        </w:rPr>
      </w:pPr>
    </w:p>
    <w:p w14:paraId="4D823849" w14:textId="77777777" w:rsidR="00703127" w:rsidRPr="00B17A54" w:rsidRDefault="00703127" w:rsidP="001258B8">
      <w:pPr>
        <w:autoSpaceDE w:val="0"/>
        <w:autoSpaceDN w:val="0"/>
        <w:adjustRightInd w:val="0"/>
        <w:rPr>
          <w:rFonts w:ascii="Calibri" w:hAnsi="Calibri" w:cs="Arial"/>
          <w:sz w:val="20"/>
          <w:szCs w:val="20"/>
        </w:rPr>
      </w:pPr>
    </w:p>
    <w:p w14:paraId="17B62A01" w14:textId="77777777" w:rsidR="0004328D" w:rsidRPr="00B17A54" w:rsidRDefault="0004328D">
      <w:pPr>
        <w:spacing w:after="200"/>
        <w:jc w:val="left"/>
        <w:rPr>
          <w:rFonts w:ascii="Calibri" w:hAnsi="Calibri" w:cs="Arial"/>
          <w:sz w:val="20"/>
          <w:szCs w:val="20"/>
        </w:rPr>
      </w:pPr>
      <w:r w:rsidRPr="00B17A54">
        <w:rPr>
          <w:rFonts w:ascii="Calibri" w:hAnsi="Calibri" w:cs="Arial"/>
          <w:sz w:val="20"/>
          <w:szCs w:val="20"/>
        </w:rPr>
        <w:br w:type="page"/>
      </w:r>
    </w:p>
    <w:p w14:paraId="427627E7" w14:textId="77777777" w:rsidR="00703127" w:rsidRPr="00B17A54" w:rsidRDefault="00703127" w:rsidP="001258B8">
      <w:pPr>
        <w:autoSpaceDE w:val="0"/>
        <w:autoSpaceDN w:val="0"/>
        <w:adjustRightInd w:val="0"/>
        <w:spacing w:after="60"/>
        <w:jc w:val="center"/>
        <w:rPr>
          <w:rFonts w:ascii="Calibri" w:hAnsi="Calibri" w:cs="Arial"/>
        </w:rPr>
      </w:pPr>
      <w:r w:rsidRPr="00B17A54">
        <w:rPr>
          <w:rFonts w:ascii="Calibri" w:hAnsi="Calibri" w:cs="Arial"/>
          <w:noProof/>
          <w:lang w:eastAsia="pl-PL"/>
        </w:rPr>
        <w:lastRenderedPageBreak/>
        <w:drawing>
          <wp:inline distT="0" distB="0" distL="0" distR="0" wp14:anchorId="584D504E" wp14:editId="290EAF62">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9E5A3F5" w14:textId="77777777" w:rsidR="001258B8" w:rsidRPr="00B17A54" w:rsidRDefault="001258B8" w:rsidP="001258B8">
      <w:pPr>
        <w:autoSpaceDE w:val="0"/>
        <w:autoSpaceDN w:val="0"/>
        <w:adjustRightInd w:val="0"/>
        <w:spacing w:after="60"/>
        <w:jc w:val="center"/>
        <w:rPr>
          <w:rFonts w:ascii="Calibri" w:hAnsi="Calibri" w:cs="Arial"/>
        </w:rPr>
      </w:pPr>
      <w:r w:rsidRPr="00B17A54">
        <w:rPr>
          <w:rFonts w:ascii="Calibri" w:hAnsi="Calibri" w:cs="Arial"/>
        </w:rPr>
        <w:t xml:space="preserve">Załącznik </w:t>
      </w:r>
      <w:r w:rsidRPr="00B17A54">
        <w:rPr>
          <w:rFonts w:ascii="Calibri" w:hAnsi="Calibri" w:cs="Arial"/>
          <w:b/>
        </w:rPr>
        <w:t>nr</w:t>
      </w:r>
      <w:r w:rsidRPr="00B17A54">
        <w:rPr>
          <w:rFonts w:ascii="Calibri" w:hAnsi="Calibri" w:cs="Arial"/>
        </w:rPr>
        <w:t xml:space="preserve"> </w:t>
      </w:r>
      <w:r w:rsidRPr="00B17A54">
        <w:rPr>
          <w:rFonts w:ascii="Calibri" w:hAnsi="Calibri" w:cs="Arial"/>
          <w:b/>
        </w:rPr>
        <w:t xml:space="preserve">9 </w:t>
      </w:r>
      <w:r w:rsidRPr="00B17A54">
        <w:rPr>
          <w:rFonts w:ascii="Calibri" w:hAnsi="Calibri" w:cs="Arial"/>
        </w:rPr>
        <w:t>do Umowy</w:t>
      </w:r>
    </w:p>
    <w:p w14:paraId="09CFBC15" w14:textId="77777777" w:rsidR="001258B8" w:rsidRPr="00B17A54" w:rsidRDefault="001258B8" w:rsidP="001258B8">
      <w:pPr>
        <w:autoSpaceDE w:val="0"/>
        <w:autoSpaceDN w:val="0"/>
        <w:adjustRightInd w:val="0"/>
        <w:spacing w:after="60"/>
        <w:jc w:val="center"/>
        <w:rPr>
          <w:rFonts w:ascii="Calibri" w:hAnsi="Calibri" w:cs="Arial"/>
        </w:rPr>
      </w:pPr>
      <w:r w:rsidRPr="00B17A54">
        <w:rPr>
          <w:rFonts w:ascii="Calibri" w:hAnsi="Calibri" w:cs="Arial"/>
        </w:rPr>
        <w:t>Zasady obniżania stawki ryczałtowej kosztów pośrednich</w:t>
      </w:r>
    </w:p>
    <w:p w14:paraId="016F2F73" w14:textId="77777777" w:rsidR="001258B8" w:rsidRPr="00B17A54" w:rsidRDefault="001258B8" w:rsidP="001258B8">
      <w:pPr>
        <w:autoSpaceDE w:val="0"/>
        <w:autoSpaceDN w:val="0"/>
        <w:adjustRightInd w:val="0"/>
        <w:spacing w:before="240" w:after="240"/>
        <w:rPr>
          <w:rFonts w:ascii="Calibri" w:hAnsi="Calibri" w:cs="Arial"/>
        </w:rPr>
      </w:pPr>
    </w:p>
    <w:p w14:paraId="217BFCA3" w14:textId="77777777" w:rsidR="001258B8" w:rsidRPr="00B17A54" w:rsidRDefault="001258B8" w:rsidP="001258B8">
      <w:pPr>
        <w:autoSpaceDE w:val="0"/>
        <w:autoSpaceDN w:val="0"/>
        <w:adjustRightInd w:val="0"/>
        <w:spacing w:before="240" w:after="240"/>
        <w:jc w:val="center"/>
        <w:rPr>
          <w:rFonts w:ascii="Calibri" w:hAnsi="Calibri" w:cs="Arial"/>
          <w:b/>
        </w:rPr>
      </w:pPr>
      <w:r w:rsidRPr="00B17A54">
        <w:rPr>
          <w:rFonts w:ascii="Calibri" w:hAnsi="Calibri" w:cs="Arial"/>
          <w:b/>
        </w:rPr>
        <w:t>Zasady obniżania stawki ryczałtowej kosztów pośrednich</w:t>
      </w:r>
    </w:p>
    <w:p w14:paraId="2C97B2FD"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Beneficjent odpowiada za prawidłową realizację Projektu zgodnie z podpisaną Umową.</w:t>
      </w:r>
    </w:p>
    <w:p w14:paraId="52BA549C"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 xml:space="preserve">Zgodnie z Umową </w:t>
      </w:r>
      <w:r w:rsidRPr="00B17A54">
        <w:rPr>
          <w:rFonts w:ascii="Calibri" w:hAnsi="Calibri" w:cs="Arial"/>
          <w:iCs/>
        </w:rPr>
        <w:t xml:space="preserve">Instytucja </w:t>
      </w:r>
      <w:r w:rsidR="00BD1A28" w:rsidRPr="00B17A54">
        <w:rPr>
          <w:rFonts w:ascii="Calibri" w:hAnsi="Calibri" w:cs="Arial"/>
          <w:iCs/>
        </w:rPr>
        <w:t>Pośredniczą</w:t>
      </w:r>
      <w:r w:rsidRPr="00B17A54">
        <w:rPr>
          <w:rFonts w:ascii="Calibri" w:hAnsi="Calibri" w:cs="Arial"/>
          <w:iCs/>
        </w:rPr>
        <w:t>ca</w:t>
      </w:r>
      <w:r w:rsidRPr="00B17A54">
        <w:rPr>
          <w:rFonts w:ascii="Calibri" w:hAnsi="Calibri" w:cs="Arial"/>
        </w:rPr>
        <w:t xml:space="preserve"> </w:t>
      </w:r>
      <w:r w:rsidRPr="00B17A54">
        <w:rPr>
          <w:rFonts w:ascii="Calibri" w:hAnsi="Calibri" w:cs="Calibri"/>
        </w:rPr>
        <w:t>FEWiM 2021-2027</w:t>
      </w:r>
      <w:r w:rsidRPr="00B17A54">
        <w:t xml:space="preserve"> </w:t>
      </w:r>
      <w:r w:rsidRPr="00B17A54">
        <w:rPr>
          <w:rFonts w:ascii="Calibri" w:hAnsi="Calibri" w:cs="Arial"/>
        </w:rPr>
        <w:t>może obniżyć stawkę ryczałtową kosztów pośrednich w przypadkach rażącego naruszenia przez Beneficjenta obowiązków w zakresie zarządzania Projektem (§</w:t>
      </w:r>
      <w:r w:rsidR="00BD1A28" w:rsidRPr="00B17A54">
        <w:rPr>
          <w:rFonts w:ascii="Calibri" w:hAnsi="Calibri" w:cs="Arial"/>
        </w:rPr>
        <w:t xml:space="preserve"> </w:t>
      </w:r>
      <w:r w:rsidRPr="00B17A54">
        <w:rPr>
          <w:rFonts w:ascii="Calibri" w:hAnsi="Calibri" w:cs="Arial"/>
        </w:rPr>
        <w:t>9 ust.</w:t>
      </w:r>
      <w:r w:rsidR="00FC4838" w:rsidRPr="00B17A54">
        <w:rPr>
          <w:rFonts w:ascii="Calibri" w:hAnsi="Calibri" w:cs="Arial"/>
        </w:rPr>
        <w:t xml:space="preserve"> </w:t>
      </w:r>
      <w:r w:rsidRPr="00B17A54">
        <w:rPr>
          <w:rFonts w:ascii="Calibri" w:hAnsi="Calibri" w:cs="Arial"/>
        </w:rPr>
        <w:t xml:space="preserve">2 Umowy). </w:t>
      </w:r>
    </w:p>
    <w:p w14:paraId="514CCBCF"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 xml:space="preserve">W celu przejrzystego stosowania obniżania stawki ryczałtowej kosztów pośrednich oraz w celu odpowiedniego informowania Beneficjentów </w:t>
      </w:r>
      <w:r w:rsidRPr="00B17A54">
        <w:rPr>
          <w:rFonts w:ascii="Calibri" w:hAnsi="Calibri" w:cs="Arial"/>
          <w:iCs/>
        </w:rPr>
        <w:t xml:space="preserve">Instytucja </w:t>
      </w:r>
      <w:r w:rsidR="00BD1A28" w:rsidRPr="00B17A54">
        <w:rPr>
          <w:rFonts w:ascii="Calibri" w:hAnsi="Calibri" w:cs="Arial"/>
          <w:iCs/>
        </w:rPr>
        <w:t>Pośredniczą</w:t>
      </w:r>
      <w:r w:rsidRPr="00B17A54">
        <w:rPr>
          <w:rFonts w:ascii="Calibri" w:hAnsi="Calibri" w:cs="Arial"/>
          <w:iCs/>
        </w:rPr>
        <w:t>ca</w:t>
      </w:r>
      <w:r w:rsidRPr="00B17A54">
        <w:rPr>
          <w:rFonts w:ascii="Calibri" w:hAnsi="Calibri" w:cs="Arial"/>
        </w:rPr>
        <w:t xml:space="preserve"> </w:t>
      </w:r>
      <w:r w:rsidRPr="00B17A54">
        <w:rPr>
          <w:rFonts w:ascii="Calibri" w:hAnsi="Calibri" w:cs="Calibri"/>
        </w:rPr>
        <w:t>FEWiM 2021-2027</w:t>
      </w:r>
      <w:r w:rsidRPr="00B17A54">
        <w:t xml:space="preserve"> </w:t>
      </w:r>
      <w:r w:rsidRPr="00B17A54">
        <w:rPr>
          <w:rFonts w:ascii="Calibri" w:hAnsi="Calibri" w:cs="Arial"/>
        </w:rPr>
        <w:t>przygotowała niniejsze Zasady obniżania stawki ryczałtowej kosztów pośrednich.</w:t>
      </w:r>
    </w:p>
    <w:p w14:paraId="0A33B259"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 xml:space="preserve">Obniżenie stawki ryczałtowej jest uprawnieniem Instytucji </w:t>
      </w:r>
      <w:r w:rsidR="00BD1A28" w:rsidRPr="00B17A54">
        <w:rPr>
          <w:rFonts w:ascii="Calibri" w:hAnsi="Calibri" w:cs="Arial"/>
          <w:iCs/>
        </w:rPr>
        <w:t>Pośredniczą</w:t>
      </w:r>
      <w:r w:rsidRPr="00B17A54">
        <w:rPr>
          <w:rFonts w:ascii="Calibri" w:hAnsi="Calibri" w:cs="Arial"/>
        </w:rPr>
        <w:t xml:space="preserve">cej </w:t>
      </w:r>
      <w:r w:rsidRPr="00B17A54">
        <w:rPr>
          <w:rFonts w:ascii="Calibri" w:hAnsi="Calibri" w:cs="Calibri"/>
        </w:rPr>
        <w:t>FEWiM 2021-2027</w:t>
      </w:r>
      <w:r w:rsidR="00BD1A28" w:rsidRPr="00B17A54">
        <w:rPr>
          <w:rFonts w:ascii="Calibri" w:hAnsi="Calibri" w:cs="Calibri"/>
        </w:rPr>
        <w:t>,</w:t>
      </w:r>
      <w:r w:rsidRPr="00B17A54">
        <w:t xml:space="preserve"> </w:t>
      </w:r>
      <w:r w:rsidRPr="00B17A54">
        <w:rPr>
          <w:rFonts w:ascii="Calibri" w:hAnsi="Calibri" w:cs="Arial"/>
        </w:rPr>
        <w:t xml:space="preserve">a nie jej obowiązkiem. Instytucja </w:t>
      </w:r>
      <w:r w:rsidR="00BD1A28" w:rsidRPr="00B17A54">
        <w:rPr>
          <w:rFonts w:ascii="Calibri" w:hAnsi="Calibri" w:cs="Arial"/>
          <w:iCs/>
        </w:rPr>
        <w:t>Pośredniczą</w:t>
      </w:r>
      <w:r w:rsidRPr="00B17A54">
        <w:rPr>
          <w:rFonts w:ascii="Calibri" w:hAnsi="Calibri" w:cs="Arial"/>
        </w:rPr>
        <w:t xml:space="preserve">ca </w:t>
      </w:r>
      <w:r w:rsidRPr="00B17A54">
        <w:rPr>
          <w:rFonts w:ascii="Calibri" w:hAnsi="Calibri" w:cs="Calibri"/>
        </w:rPr>
        <w:t>FEWiM 2021-2027</w:t>
      </w:r>
      <w:r w:rsidRPr="00B17A54">
        <w:t xml:space="preserve"> </w:t>
      </w:r>
      <w:r w:rsidRPr="00B17A54">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w:t>
      </w:r>
      <w:r w:rsidR="00BD1A28" w:rsidRPr="00B17A54">
        <w:rPr>
          <w:rFonts w:ascii="Calibri" w:hAnsi="Calibri" w:cs="Arial"/>
          <w:iCs/>
        </w:rPr>
        <w:t>Pośredniczą</w:t>
      </w:r>
      <w:r w:rsidRPr="00B17A54">
        <w:rPr>
          <w:rFonts w:ascii="Calibri" w:hAnsi="Calibri" w:cs="Arial"/>
        </w:rPr>
        <w:t xml:space="preserve">cej </w:t>
      </w:r>
      <w:r w:rsidRPr="00B17A54">
        <w:rPr>
          <w:rFonts w:ascii="Calibri" w:hAnsi="Calibri" w:cs="Calibri"/>
        </w:rPr>
        <w:t>FEWiM 2021-2027</w:t>
      </w:r>
      <w:r w:rsidRPr="00B17A54">
        <w:rPr>
          <w:rFonts w:ascii="Calibri" w:hAnsi="Calibri" w:cs="Arial"/>
        </w:rPr>
        <w:t>.</w:t>
      </w:r>
    </w:p>
    <w:p w14:paraId="7C4DB441"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 xml:space="preserve">O obniżeniu stawki ryczałtowej kosztów pośrednich Instytucja </w:t>
      </w:r>
      <w:r w:rsidR="00BD1A28" w:rsidRPr="00B17A54">
        <w:rPr>
          <w:rFonts w:ascii="Calibri" w:hAnsi="Calibri" w:cs="Arial"/>
          <w:iCs/>
        </w:rPr>
        <w:t>Pośredniczą</w:t>
      </w:r>
      <w:r w:rsidRPr="00B17A54">
        <w:rPr>
          <w:rFonts w:ascii="Calibri" w:hAnsi="Calibri" w:cs="Arial"/>
        </w:rPr>
        <w:t xml:space="preserve">ca </w:t>
      </w:r>
      <w:r w:rsidRPr="00B17A54">
        <w:rPr>
          <w:rFonts w:ascii="Calibri" w:hAnsi="Calibri" w:cs="Calibri"/>
        </w:rPr>
        <w:t>FEWiM 2021-2027</w:t>
      </w:r>
      <w:r w:rsidRPr="00B17A54">
        <w:t xml:space="preserve"> </w:t>
      </w:r>
      <w:r w:rsidRPr="00B17A54">
        <w:rPr>
          <w:rFonts w:ascii="Calibri" w:hAnsi="Calibri" w:cs="Arial"/>
        </w:rPr>
        <w:t>informuje Beneficjenta w informacji pokontrolnej z kontroli lub wizyty monitoringowej lub po weryfikacji wniosku o płatność.</w:t>
      </w:r>
    </w:p>
    <w:p w14:paraId="4C091D18"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 xml:space="preserve">Informacja o </w:t>
      </w:r>
      <w:bookmarkStart w:id="13" w:name="_Hlk131584694"/>
      <w:r w:rsidRPr="00B17A54">
        <w:rPr>
          <w:rFonts w:ascii="Calibri" w:hAnsi="Calibri" w:cs="Arial"/>
        </w:rPr>
        <w:t xml:space="preserve">obniżeniu stawki ryczałtowej </w:t>
      </w:r>
      <w:bookmarkEnd w:id="13"/>
      <w:r w:rsidRPr="00B17A54">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4AE08C0"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Istnieje możliwość odstąpienia od obniżenia stawki ryczałtowej w przypadku przedstawienia przez Beneficjenta stosownych wyjaśnień.</w:t>
      </w:r>
    </w:p>
    <w:p w14:paraId="739257DB"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50416FE8"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W przypadku stwierdzenia naruszenia, dla którego nie określono poziomu obniżenia stawki ryczałtowej, stosuje się stawkę procentową odpowiadającą najbliższej rodzajowo kategorii naruszenia.</w:t>
      </w:r>
    </w:p>
    <w:p w14:paraId="796F0127"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lastRenderedPageBreak/>
        <w:t xml:space="preserve">Beneficjent zwraca środki zgodnie z procedurą wskazaną w piśmie informującym o obniżeniu stawki ryczałtowej na rachunek bankowy wskazany przez </w:t>
      </w:r>
      <w:r w:rsidRPr="00B17A54">
        <w:rPr>
          <w:rFonts w:ascii="Calibri" w:hAnsi="Calibri" w:cs="Arial"/>
          <w:iCs/>
        </w:rPr>
        <w:t xml:space="preserve">Instytucję </w:t>
      </w:r>
      <w:r w:rsidR="00BD1A28" w:rsidRPr="00B17A54">
        <w:rPr>
          <w:rFonts w:ascii="Calibri" w:hAnsi="Calibri" w:cs="Arial"/>
          <w:iCs/>
        </w:rPr>
        <w:t>Pośredniczą</w:t>
      </w:r>
      <w:r w:rsidRPr="00B17A54">
        <w:rPr>
          <w:rFonts w:ascii="Calibri" w:hAnsi="Calibri" w:cs="Arial"/>
          <w:iCs/>
        </w:rPr>
        <w:t>cą</w:t>
      </w:r>
      <w:r w:rsidRPr="00B17A54">
        <w:rPr>
          <w:rFonts w:ascii="Calibri" w:hAnsi="Calibri" w:cs="Arial"/>
        </w:rPr>
        <w:t xml:space="preserve"> </w:t>
      </w:r>
      <w:r w:rsidRPr="00B17A54">
        <w:rPr>
          <w:rFonts w:ascii="Calibri" w:hAnsi="Calibri" w:cs="Calibri"/>
        </w:rPr>
        <w:t>FEWiM 2021-2027.</w:t>
      </w:r>
    </w:p>
    <w:p w14:paraId="328C2842" w14:textId="77777777" w:rsidR="001258B8" w:rsidRPr="00B17A54" w:rsidRDefault="001258B8" w:rsidP="00CD6C60">
      <w:pPr>
        <w:numPr>
          <w:ilvl w:val="0"/>
          <w:numId w:val="79"/>
        </w:numPr>
        <w:autoSpaceDE w:val="0"/>
        <w:autoSpaceDN w:val="0"/>
        <w:adjustRightInd w:val="0"/>
        <w:spacing w:before="240" w:after="240"/>
        <w:rPr>
          <w:rFonts w:ascii="Calibri" w:hAnsi="Calibri" w:cs="Arial"/>
        </w:rPr>
      </w:pPr>
      <w:r w:rsidRPr="00B17A54">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45F145D1" w14:textId="77777777" w:rsidR="001258B8" w:rsidRPr="00B17A54" w:rsidRDefault="001258B8" w:rsidP="001258B8">
      <w:pPr>
        <w:autoSpaceDE w:val="0"/>
        <w:autoSpaceDN w:val="0"/>
        <w:adjustRightInd w:val="0"/>
        <w:contextualSpacing/>
        <w:rPr>
          <w:rFonts w:ascii="Calibri" w:hAnsi="Calibri" w:cs="Arial"/>
        </w:rPr>
      </w:pPr>
    </w:p>
    <w:p w14:paraId="54103499" w14:textId="77777777" w:rsidR="001258B8" w:rsidRPr="00B17A54" w:rsidRDefault="001258B8" w:rsidP="001258B8">
      <w:pPr>
        <w:autoSpaceDE w:val="0"/>
        <w:autoSpaceDN w:val="0"/>
        <w:adjustRightInd w:val="0"/>
        <w:contextualSpacing/>
        <w:jc w:val="center"/>
        <w:rPr>
          <w:rFonts w:ascii="Calibri" w:hAnsi="Calibri" w:cs="Arial"/>
          <w:b/>
        </w:rPr>
      </w:pPr>
      <w:r w:rsidRPr="00B17A54">
        <w:rPr>
          <w:rFonts w:ascii="Calibri" w:hAnsi="Calibri" w:cs="Arial"/>
          <w:b/>
        </w:rPr>
        <w:t xml:space="preserve">Katalog rażących naruszeń w zakresie zarządzania Projektem </w:t>
      </w:r>
    </w:p>
    <w:p w14:paraId="0CBEAAFA" w14:textId="77777777" w:rsidR="001258B8" w:rsidRPr="00B17A54" w:rsidRDefault="001258B8" w:rsidP="001258B8">
      <w:pPr>
        <w:autoSpaceDE w:val="0"/>
        <w:autoSpaceDN w:val="0"/>
        <w:adjustRightInd w:val="0"/>
        <w:contextualSpacing/>
        <w:jc w:val="center"/>
        <w:rPr>
          <w:rFonts w:ascii="Calibri" w:hAnsi="Calibri" w:cs="Arial"/>
          <w:b/>
        </w:rPr>
      </w:pPr>
      <w:r w:rsidRPr="00B17A54">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B17A54" w14:paraId="5AB1A9A8" w14:textId="77777777" w:rsidTr="008C0C65">
        <w:trPr>
          <w:jc w:val="center"/>
        </w:trPr>
        <w:tc>
          <w:tcPr>
            <w:tcW w:w="609" w:type="dxa"/>
            <w:shd w:val="clear" w:color="auto" w:fill="auto"/>
          </w:tcPr>
          <w:p w14:paraId="09B1E0B0"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L.p.</w:t>
            </w:r>
          </w:p>
        </w:tc>
        <w:tc>
          <w:tcPr>
            <w:tcW w:w="3957" w:type="dxa"/>
            <w:shd w:val="clear" w:color="auto" w:fill="auto"/>
          </w:tcPr>
          <w:p w14:paraId="0805655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Kategoria naruszenia</w:t>
            </w:r>
          </w:p>
        </w:tc>
        <w:tc>
          <w:tcPr>
            <w:tcW w:w="6540" w:type="dxa"/>
            <w:shd w:val="clear" w:color="auto" w:fill="auto"/>
          </w:tcPr>
          <w:p w14:paraId="520D137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Stawka procentowa</w:t>
            </w:r>
          </w:p>
        </w:tc>
      </w:tr>
      <w:tr w:rsidR="004D4601" w:rsidRPr="00B17A54" w14:paraId="0D3EC720" w14:textId="77777777" w:rsidTr="008C0C65">
        <w:trPr>
          <w:trHeight w:val="3278"/>
          <w:jc w:val="center"/>
        </w:trPr>
        <w:tc>
          <w:tcPr>
            <w:tcW w:w="609" w:type="dxa"/>
            <w:shd w:val="clear" w:color="auto" w:fill="auto"/>
          </w:tcPr>
          <w:p w14:paraId="6CC6668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1.</w:t>
            </w:r>
          </w:p>
        </w:tc>
        <w:tc>
          <w:tcPr>
            <w:tcW w:w="3957" w:type="dxa"/>
            <w:shd w:val="clear" w:color="auto" w:fill="auto"/>
          </w:tcPr>
          <w:p w14:paraId="125904D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Beneficjent nie przedkłada wniosków </w:t>
            </w:r>
            <w:r w:rsidRPr="00B17A54">
              <w:rPr>
                <w:rFonts w:ascii="Calibri" w:hAnsi="Calibri" w:cs="Arial"/>
              </w:rPr>
              <w:br/>
              <w:t xml:space="preserve">o płatność lub dokumentów źródłowych w terminie zgodnym z Umową lub zgodnie z aktualnie obowiązującym harmonogramem płatności lub w terminie wyznaczonym przez Instytucję </w:t>
            </w:r>
            <w:r w:rsidR="00BD1A28" w:rsidRPr="00B17A54">
              <w:rPr>
                <w:rFonts w:ascii="Calibri" w:hAnsi="Calibri" w:cs="Arial"/>
                <w:iCs/>
              </w:rPr>
              <w:t>Pośredniczą</w:t>
            </w:r>
            <w:r w:rsidRPr="00B17A54">
              <w:rPr>
                <w:rFonts w:ascii="Calibri" w:hAnsi="Calibri" w:cs="Arial"/>
              </w:rPr>
              <w:t xml:space="preserve">cą </w:t>
            </w:r>
            <w:r w:rsidRPr="00B17A54">
              <w:rPr>
                <w:rFonts w:ascii="Calibri" w:hAnsi="Calibri" w:cs="Calibri"/>
              </w:rPr>
              <w:t>FEWiM 2021-2027</w:t>
            </w:r>
            <w:r w:rsidRPr="00B17A54">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7C1C83C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6CF9306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2EC3C79A"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27CD181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0223011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13ED2F5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0FAC664B" w14:textId="77777777" w:rsidTr="008C0C65">
        <w:trPr>
          <w:jc w:val="center"/>
        </w:trPr>
        <w:tc>
          <w:tcPr>
            <w:tcW w:w="609" w:type="dxa"/>
            <w:shd w:val="clear" w:color="auto" w:fill="auto"/>
          </w:tcPr>
          <w:p w14:paraId="3C69D3EB"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2.</w:t>
            </w:r>
          </w:p>
        </w:tc>
        <w:tc>
          <w:tcPr>
            <w:tcW w:w="3957" w:type="dxa"/>
            <w:shd w:val="clear" w:color="auto" w:fill="auto"/>
          </w:tcPr>
          <w:p w14:paraId="42F3A82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przedkłada wnioski o płatność niskiej jakości (niekompletne, z tymi samymi błędami).</w:t>
            </w:r>
          </w:p>
        </w:tc>
        <w:tc>
          <w:tcPr>
            <w:tcW w:w="6540" w:type="dxa"/>
            <w:shd w:val="clear" w:color="auto" w:fill="auto"/>
          </w:tcPr>
          <w:p w14:paraId="18879CF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15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259D88A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12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2790F94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9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7FB763D1"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397D390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1401447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6E5446B9" w14:textId="77777777" w:rsidTr="008C0C65">
        <w:trPr>
          <w:jc w:val="center"/>
        </w:trPr>
        <w:tc>
          <w:tcPr>
            <w:tcW w:w="609" w:type="dxa"/>
            <w:shd w:val="clear" w:color="auto" w:fill="auto"/>
          </w:tcPr>
          <w:p w14:paraId="63DD15A6"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3.</w:t>
            </w:r>
          </w:p>
        </w:tc>
        <w:tc>
          <w:tcPr>
            <w:tcW w:w="3957" w:type="dxa"/>
            <w:shd w:val="clear" w:color="auto" w:fill="auto"/>
          </w:tcPr>
          <w:p w14:paraId="3394694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w:t>
            </w:r>
            <w:r w:rsidR="00BD1A28" w:rsidRPr="00B17A54">
              <w:rPr>
                <w:rFonts w:ascii="Calibri" w:hAnsi="Calibri" w:cs="Arial"/>
              </w:rPr>
              <w:t>ictwem Bazy Usług Rozwojowych.</w:t>
            </w:r>
          </w:p>
        </w:tc>
        <w:tc>
          <w:tcPr>
            <w:tcW w:w="6540" w:type="dxa"/>
            <w:shd w:val="clear" w:color="auto" w:fill="auto"/>
          </w:tcPr>
          <w:p w14:paraId="5F98B3AB"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00319B4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0A1E21A6"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40FD9BA6"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5C48F5F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7610673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466AE2A8" w14:textId="77777777" w:rsidTr="008C0C65">
        <w:trPr>
          <w:jc w:val="center"/>
        </w:trPr>
        <w:tc>
          <w:tcPr>
            <w:tcW w:w="609" w:type="dxa"/>
            <w:shd w:val="clear" w:color="auto" w:fill="auto"/>
          </w:tcPr>
          <w:p w14:paraId="322A2BC2"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lastRenderedPageBreak/>
              <w:t>4.</w:t>
            </w:r>
          </w:p>
        </w:tc>
        <w:tc>
          <w:tcPr>
            <w:tcW w:w="3957" w:type="dxa"/>
            <w:shd w:val="clear" w:color="auto" w:fill="auto"/>
          </w:tcPr>
          <w:p w14:paraId="16DD716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4853E0D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54E59E4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07F6D607"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237D8D2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229CFD5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7BB0BDB6"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6379F1DF" w14:textId="77777777" w:rsidTr="008C0C65">
        <w:trPr>
          <w:jc w:val="center"/>
        </w:trPr>
        <w:tc>
          <w:tcPr>
            <w:tcW w:w="609" w:type="dxa"/>
            <w:shd w:val="clear" w:color="auto" w:fill="auto"/>
          </w:tcPr>
          <w:p w14:paraId="0D862478" w14:textId="5A28162B" w:rsidR="001258B8" w:rsidRPr="00B17A54" w:rsidRDefault="00BB4822" w:rsidP="008C0C65">
            <w:pPr>
              <w:autoSpaceDE w:val="0"/>
              <w:autoSpaceDN w:val="0"/>
              <w:adjustRightInd w:val="0"/>
              <w:contextualSpacing/>
              <w:rPr>
                <w:rFonts w:ascii="Calibri" w:hAnsi="Calibri" w:cs="Arial"/>
              </w:rPr>
            </w:pPr>
            <w:r>
              <w:rPr>
                <w:rFonts w:ascii="Calibri" w:hAnsi="Calibri" w:cs="Arial"/>
              </w:rPr>
              <w:t>5</w:t>
            </w:r>
            <w:r w:rsidR="001258B8" w:rsidRPr="00B17A54">
              <w:rPr>
                <w:rFonts w:ascii="Calibri" w:hAnsi="Calibri" w:cs="Arial"/>
              </w:rPr>
              <w:t>.</w:t>
            </w:r>
          </w:p>
        </w:tc>
        <w:tc>
          <w:tcPr>
            <w:tcW w:w="3957" w:type="dxa"/>
            <w:shd w:val="clear" w:color="auto" w:fill="auto"/>
          </w:tcPr>
          <w:p w14:paraId="6E31D679"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nie dopełnił obowiązków związanych z ochroną danych osobo</w:t>
            </w:r>
            <w:r w:rsidR="00FC4838" w:rsidRPr="00B17A54">
              <w:rPr>
                <w:rFonts w:ascii="Calibri" w:hAnsi="Calibri" w:cs="Arial"/>
              </w:rPr>
              <w:t xml:space="preserve">wych i ochroną praw autorskich </w:t>
            </w:r>
            <w:r w:rsidRPr="00B17A54">
              <w:rPr>
                <w:rFonts w:ascii="Calibri" w:hAnsi="Calibri" w:cs="Arial"/>
              </w:rPr>
              <w:t xml:space="preserve">do produktów wytworzonych w ramach Projektu określonych w Umowie o dofinansowanie lub wypełnia je niezgodnie z przepisami prawa. </w:t>
            </w:r>
          </w:p>
        </w:tc>
        <w:tc>
          <w:tcPr>
            <w:tcW w:w="6540" w:type="dxa"/>
            <w:shd w:val="clear" w:color="auto" w:fill="auto"/>
          </w:tcPr>
          <w:p w14:paraId="08FDD9B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0D9621C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539A1F57"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5AB11CDA"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57ACC5A3"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1A26F461"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7E5572D4" w14:textId="77777777" w:rsidTr="008C0C65">
        <w:trPr>
          <w:trHeight w:val="274"/>
          <w:jc w:val="center"/>
        </w:trPr>
        <w:tc>
          <w:tcPr>
            <w:tcW w:w="609" w:type="dxa"/>
            <w:shd w:val="clear" w:color="auto" w:fill="auto"/>
          </w:tcPr>
          <w:p w14:paraId="5840E089" w14:textId="231170DB" w:rsidR="001258B8" w:rsidRPr="00B17A54" w:rsidRDefault="00BB4822" w:rsidP="008C0C65">
            <w:pPr>
              <w:autoSpaceDE w:val="0"/>
              <w:autoSpaceDN w:val="0"/>
              <w:adjustRightInd w:val="0"/>
              <w:contextualSpacing/>
              <w:rPr>
                <w:rFonts w:ascii="Calibri" w:hAnsi="Calibri" w:cs="Arial"/>
              </w:rPr>
            </w:pPr>
            <w:r>
              <w:rPr>
                <w:rFonts w:ascii="Calibri" w:hAnsi="Calibri" w:cs="Arial"/>
              </w:rPr>
              <w:t>6</w:t>
            </w:r>
            <w:r w:rsidR="001258B8" w:rsidRPr="00B17A54">
              <w:rPr>
                <w:rFonts w:ascii="Calibri" w:hAnsi="Calibri" w:cs="Arial"/>
              </w:rPr>
              <w:t>.</w:t>
            </w:r>
          </w:p>
        </w:tc>
        <w:tc>
          <w:tcPr>
            <w:tcW w:w="3957" w:type="dxa"/>
            <w:shd w:val="clear" w:color="auto" w:fill="auto"/>
          </w:tcPr>
          <w:p w14:paraId="4BF2D08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3D36559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687F0C99"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6D133BFF"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15F18D7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6ECDC4F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6709CEF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kosztów pośrednich ogółem i jest naliczana na końcowym wniosku o płatność.</w:t>
            </w:r>
          </w:p>
        </w:tc>
      </w:tr>
      <w:tr w:rsidR="004D4601" w:rsidRPr="00B17A54" w14:paraId="4F164F3D" w14:textId="77777777" w:rsidTr="008C0C65">
        <w:trPr>
          <w:jc w:val="center"/>
        </w:trPr>
        <w:tc>
          <w:tcPr>
            <w:tcW w:w="609" w:type="dxa"/>
            <w:shd w:val="clear" w:color="auto" w:fill="auto"/>
          </w:tcPr>
          <w:p w14:paraId="2F232973" w14:textId="665C1C9B" w:rsidR="001258B8" w:rsidRPr="00B17A54" w:rsidRDefault="00BB4822" w:rsidP="008C0C65">
            <w:pPr>
              <w:autoSpaceDE w:val="0"/>
              <w:autoSpaceDN w:val="0"/>
              <w:adjustRightInd w:val="0"/>
              <w:contextualSpacing/>
              <w:rPr>
                <w:rFonts w:ascii="Calibri" w:hAnsi="Calibri" w:cs="Arial"/>
              </w:rPr>
            </w:pPr>
            <w:r>
              <w:rPr>
                <w:rFonts w:ascii="Calibri" w:hAnsi="Calibri" w:cs="Arial"/>
              </w:rPr>
              <w:t>7</w:t>
            </w:r>
            <w:r w:rsidR="001258B8" w:rsidRPr="00B17A54">
              <w:rPr>
                <w:rFonts w:ascii="Calibri" w:hAnsi="Calibri" w:cs="Arial"/>
              </w:rPr>
              <w:t xml:space="preserve">. </w:t>
            </w:r>
          </w:p>
        </w:tc>
        <w:tc>
          <w:tcPr>
            <w:tcW w:w="3957" w:type="dxa"/>
            <w:shd w:val="clear" w:color="auto" w:fill="auto"/>
          </w:tcPr>
          <w:p w14:paraId="72F9F31F"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79F0DE00"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28819C0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0F4AFC3B"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4ABB0E71"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0525E8EF"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1A65D12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1E12C6E5" w14:textId="77777777" w:rsidTr="008C0C65">
        <w:trPr>
          <w:jc w:val="center"/>
        </w:trPr>
        <w:tc>
          <w:tcPr>
            <w:tcW w:w="609" w:type="dxa"/>
            <w:shd w:val="clear" w:color="auto" w:fill="auto"/>
          </w:tcPr>
          <w:p w14:paraId="25EAB13A" w14:textId="2D416E0A" w:rsidR="001258B8" w:rsidRPr="00B17A54" w:rsidRDefault="00BB4822" w:rsidP="008C0C65">
            <w:pPr>
              <w:autoSpaceDE w:val="0"/>
              <w:autoSpaceDN w:val="0"/>
              <w:adjustRightInd w:val="0"/>
              <w:contextualSpacing/>
              <w:rPr>
                <w:rFonts w:ascii="Calibri" w:hAnsi="Calibri" w:cs="Arial"/>
              </w:rPr>
            </w:pPr>
            <w:r>
              <w:rPr>
                <w:rFonts w:ascii="Calibri" w:hAnsi="Calibri" w:cs="Arial"/>
              </w:rPr>
              <w:t>8</w:t>
            </w:r>
            <w:r w:rsidR="001258B8" w:rsidRPr="00B17A54">
              <w:rPr>
                <w:rFonts w:ascii="Calibri" w:hAnsi="Calibri" w:cs="Arial"/>
              </w:rPr>
              <w:t>.</w:t>
            </w:r>
          </w:p>
        </w:tc>
        <w:tc>
          <w:tcPr>
            <w:tcW w:w="3957" w:type="dxa"/>
            <w:shd w:val="clear" w:color="auto" w:fill="auto"/>
          </w:tcPr>
          <w:p w14:paraId="379DBE49" w14:textId="77777777" w:rsidR="001258B8" w:rsidRPr="00B17A54" w:rsidRDefault="001258B8" w:rsidP="00F772CF">
            <w:pPr>
              <w:autoSpaceDE w:val="0"/>
              <w:autoSpaceDN w:val="0"/>
              <w:adjustRightInd w:val="0"/>
              <w:contextualSpacing/>
              <w:rPr>
                <w:rFonts w:ascii="Calibri" w:hAnsi="Calibri" w:cs="Arial"/>
              </w:rPr>
            </w:pPr>
            <w:r w:rsidRPr="00B17A54">
              <w:rPr>
                <w:rFonts w:ascii="Calibri" w:hAnsi="Calibri" w:cs="Arial"/>
              </w:rPr>
              <w:t xml:space="preserve">Biuro Projektu jest prowadzone niezgodnie z wymogami Regulaminu wyboru projektów (np. </w:t>
            </w:r>
            <w:r w:rsidRPr="00B17A54">
              <w:rPr>
                <w:rFonts w:ascii="Calibri" w:hAnsi="Calibri" w:cs="Calibri"/>
              </w:rPr>
              <w:t xml:space="preserve">brak wskazania adresu, dni oraz godzin otwarcia biura </w:t>
            </w:r>
            <w:r w:rsidR="00F772CF" w:rsidRPr="00B17A54">
              <w:rPr>
                <w:rFonts w:ascii="Calibri" w:hAnsi="Calibri" w:cs="Calibri"/>
              </w:rPr>
              <w:t>P</w:t>
            </w:r>
            <w:r w:rsidRPr="00B17A54">
              <w:rPr>
                <w:rFonts w:ascii="Calibri" w:hAnsi="Calibri" w:cs="Calibri"/>
              </w:rPr>
              <w:t>rojektu</w:t>
            </w:r>
            <w:r w:rsidR="00FC4838" w:rsidRPr="00B17A54">
              <w:rPr>
                <w:rFonts w:ascii="Calibri" w:hAnsi="Calibri" w:cs="Calibri"/>
              </w:rPr>
              <w:t xml:space="preserve"> </w:t>
            </w:r>
            <w:r w:rsidRPr="00B17A54">
              <w:rPr>
                <w:rFonts w:ascii="Calibri" w:hAnsi="Calibri" w:cs="Calibri"/>
              </w:rPr>
              <w:t>na stronie internetowej Beneficjenta, jeśli ją posiada, lub na stronach jego mediów społecznościowych,</w:t>
            </w:r>
            <w:r w:rsidRPr="00B17A54">
              <w:t xml:space="preserve"> </w:t>
            </w:r>
            <w:r w:rsidRPr="00B17A54">
              <w:rPr>
                <w:rFonts w:ascii="Calibri" w:hAnsi="Calibri" w:cs="Arial"/>
              </w:rPr>
              <w:t>utrudniony kontakt z kadrą zarządzającą, brak dokumentacji Projektu w miejscu wskazanym przez Beneficjenta).</w:t>
            </w:r>
          </w:p>
        </w:tc>
        <w:tc>
          <w:tcPr>
            <w:tcW w:w="6540" w:type="dxa"/>
            <w:shd w:val="clear" w:color="auto" w:fill="auto"/>
          </w:tcPr>
          <w:p w14:paraId="3999C38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5AEFA13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360855C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78D09AB9"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75CC91B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43FEB92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2811ED2E" w14:textId="77777777" w:rsidTr="008C0C65">
        <w:trPr>
          <w:jc w:val="center"/>
        </w:trPr>
        <w:tc>
          <w:tcPr>
            <w:tcW w:w="609" w:type="dxa"/>
            <w:shd w:val="clear" w:color="auto" w:fill="auto"/>
          </w:tcPr>
          <w:p w14:paraId="516506F9" w14:textId="21229489" w:rsidR="001258B8" w:rsidRPr="00B17A54" w:rsidRDefault="00BB4822" w:rsidP="008C0C65">
            <w:pPr>
              <w:autoSpaceDE w:val="0"/>
              <w:autoSpaceDN w:val="0"/>
              <w:adjustRightInd w:val="0"/>
              <w:contextualSpacing/>
              <w:rPr>
                <w:rFonts w:ascii="Calibri" w:hAnsi="Calibri" w:cs="Arial"/>
              </w:rPr>
            </w:pPr>
            <w:r>
              <w:rPr>
                <w:rFonts w:ascii="Calibri" w:hAnsi="Calibri" w:cs="Arial"/>
              </w:rPr>
              <w:lastRenderedPageBreak/>
              <w:t>9</w:t>
            </w:r>
            <w:r w:rsidR="001258B8" w:rsidRPr="00B17A54">
              <w:rPr>
                <w:rFonts w:ascii="Calibri" w:hAnsi="Calibri" w:cs="Arial"/>
              </w:rPr>
              <w:t>.</w:t>
            </w:r>
          </w:p>
        </w:tc>
        <w:tc>
          <w:tcPr>
            <w:tcW w:w="3957" w:type="dxa"/>
            <w:shd w:val="clear" w:color="auto" w:fill="auto"/>
          </w:tcPr>
          <w:p w14:paraId="2BC958BF"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Beneficjent odmawia lub zwleka z przekazaniem dokumentów/ informacji/ wyjaśnień związanych z realizacją Projektu/kontrolą Projektu na wezwanie Instytucji </w:t>
            </w:r>
            <w:r w:rsidR="00BD1A28" w:rsidRPr="00B17A54">
              <w:rPr>
                <w:rFonts w:ascii="Calibri" w:hAnsi="Calibri" w:cs="Arial"/>
                <w:iCs/>
              </w:rPr>
              <w:t>Pośredniczą</w:t>
            </w:r>
            <w:r w:rsidRPr="00B17A54">
              <w:rPr>
                <w:rFonts w:ascii="Calibri" w:hAnsi="Calibri" w:cs="Arial"/>
              </w:rPr>
              <w:t xml:space="preserve">cej </w:t>
            </w:r>
            <w:r w:rsidRPr="00B17A54">
              <w:rPr>
                <w:rFonts w:ascii="Calibri" w:hAnsi="Calibri" w:cs="Calibri"/>
              </w:rPr>
              <w:t xml:space="preserve">FEWiM 2021-2027 </w:t>
            </w:r>
            <w:r w:rsidRPr="00B17A54">
              <w:rPr>
                <w:rFonts w:ascii="Calibri" w:hAnsi="Calibri" w:cs="Arial"/>
              </w:rPr>
              <w:t>bez prze</w:t>
            </w:r>
            <w:r w:rsidR="00BD1A28" w:rsidRPr="00B17A54">
              <w:rPr>
                <w:rFonts w:ascii="Calibri" w:hAnsi="Calibri" w:cs="Arial"/>
              </w:rPr>
              <w:t>d</w:t>
            </w:r>
            <w:r w:rsidRPr="00B17A54">
              <w:rPr>
                <w:rFonts w:ascii="Calibri" w:hAnsi="Calibri" w:cs="Arial"/>
              </w:rPr>
              <w:t>stawienia racjonalnego wyjaśnienia.</w:t>
            </w:r>
          </w:p>
        </w:tc>
        <w:tc>
          <w:tcPr>
            <w:tcW w:w="6540" w:type="dxa"/>
            <w:shd w:val="clear" w:color="auto" w:fill="auto"/>
          </w:tcPr>
          <w:p w14:paraId="665E6C81"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4F7577E4"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6885364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598104F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45A814C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5C32E89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xml:space="preserve">. kosztów pośrednich ogółem i jest naliczana </w:t>
            </w:r>
            <w:r w:rsidR="00BD1A28" w:rsidRPr="00B17A54">
              <w:rPr>
                <w:rFonts w:ascii="Calibri" w:hAnsi="Calibri" w:cs="Arial"/>
              </w:rPr>
              <w:t>na końcowym wniosku o płatność.</w:t>
            </w:r>
          </w:p>
        </w:tc>
      </w:tr>
      <w:tr w:rsidR="004D4601" w:rsidRPr="00B17A54" w14:paraId="3B5BF726" w14:textId="77777777" w:rsidTr="00BD1A28">
        <w:trPr>
          <w:trHeight w:val="3464"/>
          <w:jc w:val="center"/>
        </w:trPr>
        <w:tc>
          <w:tcPr>
            <w:tcW w:w="609" w:type="dxa"/>
            <w:shd w:val="clear" w:color="auto" w:fill="auto"/>
          </w:tcPr>
          <w:p w14:paraId="52C4CF02" w14:textId="68DDB3CC" w:rsidR="001258B8" w:rsidRPr="00B17A54" w:rsidRDefault="001258B8" w:rsidP="00BB4822">
            <w:pPr>
              <w:autoSpaceDE w:val="0"/>
              <w:autoSpaceDN w:val="0"/>
              <w:adjustRightInd w:val="0"/>
              <w:contextualSpacing/>
              <w:rPr>
                <w:rFonts w:ascii="Calibri" w:hAnsi="Calibri" w:cs="Arial"/>
              </w:rPr>
            </w:pPr>
            <w:r w:rsidRPr="00B17A54">
              <w:rPr>
                <w:rFonts w:ascii="Calibri" w:hAnsi="Calibri" w:cs="Arial"/>
              </w:rPr>
              <w:t>1</w:t>
            </w:r>
            <w:r w:rsidR="00BB4822">
              <w:rPr>
                <w:rFonts w:ascii="Calibri" w:hAnsi="Calibri" w:cs="Arial"/>
              </w:rPr>
              <w:t>0</w:t>
            </w:r>
            <w:r w:rsidRPr="00B17A54">
              <w:rPr>
                <w:rFonts w:ascii="Calibri" w:hAnsi="Calibri" w:cs="Arial"/>
              </w:rPr>
              <w:t>.</w:t>
            </w:r>
          </w:p>
        </w:tc>
        <w:tc>
          <w:tcPr>
            <w:tcW w:w="3957" w:type="dxa"/>
            <w:shd w:val="clear" w:color="auto" w:fill="auto"/>
          </w:tcPr>
          <w:p w14:paraId="63465CA3"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Brak ścieżki audytu bądź utrudniona ścieżka audytu rozumiana jako </w:t>
            </w:r>
            <w:r w:rsidRPr="00B17A54">
              <w:rPr>
                <w:rFonts w:ascii="Calibri" w:hAnsi="Calibri" w:cs="Arial"/>
                <w:bCs/>
              </w:rPr>
              <w:t>brak</w:t>
            </w:r>
            <w:r w:rsidRPr="00B17A54">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1D5CBC0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09A6E23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62421BBE"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1D2F4335"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3932136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na bieżącym wniosku o płatność.</w:t>
            </w:r>
          </w:p>
          <w:p w14:paraId="511F5DBD"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kosztów pośrednich ogółem i jest naliczana na końcowym wniosku o płatność.</w:t>
            </w:r>
          </w:p>
        </w:tc>
      </w:tr>
      <w:tr w:rsidR="001258B8" w:rsidRPr="004D4601" w14:paraId="5C13A828" w14:textId="77777777" w:rsidTr="00BD1A28">
        <w:trPr>
          <w:trHeight w:val="2272"/>
          <w:jc w:val="center"/>
        </w:trPr>
        <w:tc>
          <w:tcPr>
            <w:tcW w:w="609" w:type="dxa"/>
            <w:shd w:val="clear" w:color="auto" w:fill="auto"/>
          </w:tcPr>
          <w:p w14:paraId="52253E53" w14:textId="2FF64867" w:rsidR="001258B8" w:rsidRPr="00B17A54" w:rsidRDefault="001258B8" w:rsidP="00BB4822">
            <w:pPr>
              <w:autoSpaceDE w:val="0"/>
              <w:autoSpaceDN w:val="0"/>
              <w:adjustRightInd w:val="0"/>
              <w:contextualSpacing/>
              <w:rPr>
                <w:rFonts w:ascii="Calibri" w:hAnsi="Calibri" w:cs="Arial"/>
              </w:rPr>
            </w:pPr>
            <w:r w:rsidRPr="00B17A54">
              <w:rPr>
                <w:rFonts w:ascii="Calibri" w:hAnsi="Calibri" w:cs="Arial"/>
              </w:rPr>
              <w:t>1</w:t>
            </w:r>
            <w:r w:rsidR="00BB4822">
              <w:rPr>
                <w:rFonts w:ascii="Calibri" w:hAnsi="Calibri" w:cs="Arial"/>
              </w:rPr>
              <w:t>1</w:t>
            </w:r>
            <w:r w:rsidR="00BD1A28" w:rsidRPr="00B17A54">
              <w:rPr>
                <w:rFonts w:ascii="Calibri" w:hAnsi="Calibri" w:cs="Arial"/>
              </w:rPr>
              <w:t>.</w:t>
            </w:r>
          </w:p>
        </w:tc>
        <w:tc>
          <w:tcPr>
            <w:tcW w:w="3957" w:type="dxa"/>
            <w:shd w:val="clear" w:color="auto" w:fill="auto"/>
          </w:tcPr>
          <w:p w14:paraId="79D4E7F7"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77D3EB8F"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10 </w:t>
            </w:r>
            <w:proofErr w:type="spellStart"/>
            <w:r w:rsidRPr="00B17A54">
              <w:rPr>
                <w:rFonts w:ascii="Calibri" w:hAnsi="Calibri" w:cs="Arial"/>
              </w:rPr>
              <w:t>p.p</w:t>
            </w:r>
            <w:proofErr w:type="spellEnd"/>
            <w:r w:rsidRPr="00B17A54">
              <w:rPr>
                <w:rFonts w:ascii="Calibri" w:hAnsi="Calibri" w:cs="Arial"/>
              </w:rPr>
              <w:t>. w przypadku projektów ze stawką 25% kosztów pośrednich;</w:t>
            </w:r>
          </w:p>
          <w:p w14:paraId="1800BE78"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8 </w:t>
            </w:r>
            <w:proofErr w:type="spellStart"/>
            <w:r w:rsidRPr="00B17A54">
              <w:rPr>
                <w:rFonts w:ascii="Calibri" w:hAnsi="Calibri" w:cs="Arial"/>
              </w:rPr>
              <w:t>p.p</w:t>
            </w:r>
            <w:proofErr w:type="spellEnd"/>
            <w:r w:rsidRPr="00B17A54">
              <w:rPr>
                <w:rFonts w:ascii="Calibri" w:hAnsi="Calibri" w:cs="Arial"/>
              </w:rPr>
              <w:t>. w przypadku projektów ze stawką 20% kosztów pośrednich;</w:t>
            </w:r>
          </w:p>
          <w:p w14:paraId="6F97BC43"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6 </w:t>
            </w:r>
            <w:proofErr w:type="spellStart"/>
            <w:r w:rsidRPr="00B17A54">
              <w:rPr>
                <w:rFonts w:ascii="Calibri" w:hAnsi="Calibri" w:cs="Arial"/>
              </w:rPr>
              <w:t>p.p</w:t>
            </w:r>
            <w:proofErr w:type="spellEnd"/>
            <w:r w:rsidRPr="00B17A54">
              <w:rPr>
                <w:rFonts w:ascii="Calibri" w:hAnsi="Calibri" w:cs="Arial"/>
              </w:rPr>
              <w:t>. w przypadku projektów ze stawką 15% kosztów pośrednich;</w:t>
            </w:r>
          </w:p>
          <w:p w14:paraId="2B1E38CC" w14:textId="77777777" w:rsidR="001258B8" w:rsidRPr="00B17A54" w:rsidRDefault="001258B8" w:rsidP="008C0C65">
            <w:pPr>
              <w:autoSpaceDE w:val="0"/>
              <w:autoSpaceDN w:val="0"/>
              <w:adjustRightInd w:val="0"/>
              <w:contextualSpacing/>
              <w:rPr>
                <w:rFonts w:ascii="Calibri" w:hAnsi="Calibri" w:cs="Arial"/>
              </w:rPr>
            </w:pPr>
            <w:r w:rsidRPr="00B17A54">
              <w:rPr>
                <w:rFonts w:ascii="Calibri" w:hAnsi="Calibri" w:cs="Arial"/>
              </w:rPr>
              <w:t xml:space="preserve">4 </w:t>
            </w:r>
            <w:proofErr w:type="spellStart"/>
            <w:r w:rsidRPr="00B17A54">
              <w:rPr>
                <w:rFonts w:ascii="Calibri" w:hAnsi="Calibri" w:cs="Arial"/>
              </w:rPr>
              <w:t>p.p</w:t>
            </w:r>
            <w:proofErr w:type="spellEnd"/>
            <w:r w:rsidRPr="00B17A54">
              <w:rPr>
                <w:rFonts w:ascii="Calibri" w:hAnsi="Calibri" w:cs="Arial"/>
              </w:rPr>
              <w:t>. w przypadku projektów ze stawką 10% kosztów pośrednich;</w:t>
            </w:r>
          </w:p>
          <w:p w14:paraId="4175B7A9" w14:textId="77777777" w:rsidR="001258B8" w:rsidRPr="004D4601" w:rsidRDefault="001258B8" w:rsidP="008C0C65">
            <w:pPr>
              <w:autoSpaceDE w:val="0"/>
              <w:autoSpaceDN w:val="0"/>
              <w:adjustRightInd w:val="0"/>
              <w:contextualSpacing/>
              <w:rPr>
                <w:rFonts w:ascii="Calibri" w:hAnsi="Calibri" w:cs="Arial"/>
              </w:rPr>
            </w:pPr>
            <w:r w:rsidRPr="00B17A54">
              <w:rPr>
                <w:rFonts w:ascii="Calibri" w:hAnsi="Calibri" w:cs="Arial"/>
              </w:rPr>
              <w:t xml:space="preserve">W przypadku projektów rozliczanych kwotami ryczałtowymi stawka procentowa wynosi 2 </w:t>
            </w:r>
            <w:proofErr w:type="spellStart"/>
            <w:r w:rsidRPr="00B17A54">
              <w:rPr>
                <w:rFonts w:ascii="Calibri" w:hAnsi="Calibri" w:cs="Arial"/>
              </w:rPr>
              <w:t>p.p</w:t>
            </w:r>
            <w:proofErr w:type="spellEnd"/>
            <w:r w:rsidRPr="00B17A54">
              <w:rPr>
                <w:rFonts w:ascii="Calibri" w:hAnsi="Calibri" w:cs="Arial"/>
              </w:rPr>
              <w:t>. kosztów pośrednich ogółem i jest naliczana na końcowym wniosku o płatność.</w:t>
            </w:r>
          </w:p>
        </w:tc>
      </w:tr>
      <w:tr w:rsidR="00E0769B" w:rsidRPr="004D4601" w14:paraId="6417A5E8" w14:textId="77777777" w:rsidTr="00BD1A28">
        <w:trPr>
          <w:trHeight w:val="2272"/>
          <w:jc w:val="center"/>
        </w:trPr>
        <w:tc>
          <w:tcPr>
            <w:tcW w:w="609" w:type="dxa"/>
            <w:shd w:val="clear" w:color="auto" w:fill="auto"/>
          </w:tcPr>
          <w:p w14:paraId="43D04DBD" w14:textId="36383806" w:rsidR="00E0769B" w:rsidRPr="00B17A54" w:rsidRDefault="00E0769B" w:rsidP="00BB4822">
            <w:pPr>
              <w:autoSpaceDE w:val="0"/>
              <w:autoSpaceDN w:val="0"/>
              <w:adjustRightInd w:val="0"/>
              <w:contextualSpacing/>
              <w:rPr>
                <w:rFonts w:ascii="Calibri" w:hAnsi="Calibri" w:cs="Arial"/>
              </w:rPr>
            </w:pPr>
            <w:r>
              <w:rPr>
                <w:rFonts w:ascii="Calibri" w:hAnsi="Calibri" w:cs="Arial"/>
              </w:rPr>
              <w:t>1</w:t>
            </w:r>
            <w:r w:rsidR="00BB4822">
              <w:rPr>
                <w:rFonts w:ascii="Calibri" w:hAnsi="Calibri" w:cs="Arial"/>
              </w:rPr>
              <w:t>2</w:t>
            </w:r>
            <w:r>
              <w:rPr>
                <w:rFonts w:ascii="Calibri" w:hAnsi="Calibri" w:cs="Arial"/>
              </w:rPr>
              <w:t>.</w:t>
            </w:r>
          </w:p>
        </w:tc>
        <w:tc>
          <w:tcPr>
            <w:tcW w:w="3957" w:type="dxa"/>
            <w:shd w:val="clear" w:color="auto" w:fill="auto"/>
          </w:tcPr>
          <w:p w14:paraId="01AAE942" w14:textId="77777777" w:rsidR="00E0769B" w:rsidRPr="00F604E4" w:rsidRDefault="00E0769B" w:rsidP="00E0769B">
            <w:pPr>
              <w:autoSpaceDE w:val="0"/>
              <w:autoSpaceDN w:val="0"/>
              <w:adjustRightInd w:val="0"/>
              <w:contextualSpacing/>
              <w:rPr>
                <w:rFonts w:ascii="Calibri" w:hAnsi="Calibri" w:cs="Arial"/>
              </w:rPr>
            </w:pPr>
            <w:r w:rsidRPr="00F604E4">
              <w:rPr>
                <w:rFonts w:ascii="Calibri" w:hAnsi="Calibri" w:cs="Arial"/>
              </w:rPr>
              <w:t>Beneficjent nie dochował obowiązków w zakresie Standardu dostępności dla polityki spójności (Standard szkoleniowy)</w:t>
            </w:r>
            <w:r w:rsidRPr="00F604E4">
              <w:rPr>
                <w:rFonts w:ascii="Calibri" w:hAnsi="Calibri" w:cs="Arial"/>
                <w:vertAlign w:val="superscript"/>
              </w:rPr>
              <w:footnoteReference w:id="97"/>
            </w:r>
            <w:r w:rsidRPr="00F604E4">
              <w:rPr>
                <w:rFonts w:ascii="Calibri" w:hAnsi="Calibri" w:cs="Arial"/>
              </w:rPr>
              <w:t>, tj.:</w:t>
            </w:r>
          </w:p>
          <w:p w14:paraId="14C32AFF"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formularze wykorzystywane w procesie rekrutacji nie zawierają, minimum jednego pytania o specjalne potrzeby uczestnika projektu;</w:t>
            </w:r>
          </w:p>
          <w:p w14:paraId="1E553DF3" w14:textId="112D6D60"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informacja o projekcie jest umieszczona na stronie www niespełniającej wymagań standardu cyfrowego;</w:t>
            </w:r>
          </w:p>
          <w:p w14:paraId="47365E6E"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komunikacja na linii beneficjent-uczestnik/czka projektu nie jest zapewniona, przez co najmniej dwa sposoby/kanały komunikacji;</w:t>
            </w:r>
          </w:p>
          <w:p w14:paraId="0BD182EC"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lastRenderedPageBreak/>
              <w:t>brak jest informacji o dostępności miejsca realizacji projektu na jego stronie internetowej;</w:t>
            </w:r>
          </w:p>
          <w:p w14:paraId="7F984CDB" w14:textId="07E0F63A"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do budynku, w którym odbywa się szkolenie prowadzą schody, a nie zastosowano windy, podjazdu czy innego usprawnienia, które umożliwi osobom z niepełnosprawnością dostęp do budynku;</w:t>
            </w:r>
          </w:p>
          <w:p w14:paraId="10C96572"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na kondygnacjach dostępnych dla osób z niepełnosprawnością nie ma przystosowanych toalet;</w:t>
            </w:r>
          </w:p>
          <w:p w14:paraId="194591DF"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na korytarzach znajdują się wystające gabloty, reklamy, elementy dekoracji czy inne obiekty, które mogłyby być przeszkodą dla osób z niepełnosprawnościami;</w:t>
            </w:r>
          </w:p>
          <w:p w14:paraId="1CF9C81E"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materiały informacyjne w projekcie lub dokumenty dla uczestników projektu nie spełniają zasad dostępności wg standardu informacyjno-promocyjnego;</w:t>
            </w:r>
          </w:p>
          <w:p w14:paraId="357EF1E7" w14:textId="77777777" w:rsidR="00E0769B" w:rsidRPr="00F604E4"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materiały szkoleniowe nie są przygotowane, co najmniej w wersji elektronicznej zgodnie ze standardem cyfrowym;</w:t>
            </w:r>
          </w:p>
          <w:p w14:paraId="3CA20457" w14:textId="16F7B6CD" w:rsidR="00E0769B" w:rsidRDefault="00E0769B" w:rsidP="00BB4822">
            <w:pPr>
              <w:numPr>
                <w:ilvl w:val="0"/>
                <w:numId w:val="93"/>
              </w:numPr>
              <w:autoSpaceDE w:val="0"/>
              <w:autoSpaceDN w:val="0"/>
              <w:adjustRightInd w:val="0"/>
              <w:contextualSpacing/>
              <w:rPr>
                <w:rFonts w:ascii="Calibri" w:hAnsi="Calibri" w:cs="Arial"/>
              </w:rPr>
            </w:pPr>
            <w:r w:rsidRPr="00F604E4">
              <w:rPr>
                <w:rFonts w:ascii="Calibri" w:hAnsi="Calibri" w:cs="Arial"/>
              </w:rPr>
              <w:t>w przypadku szkoleń zamkniętych, nie zostało zapewnione tłumaczenie szkolenia na Polski Język Migowy</w:t>
            </w:r>
            <w:r w:rsidR="00B33DDE">
              <w:rPr>
                <w:rFonts w:ascii="Calibri" w:hAnsi="Calibri" w:cs="Arial"/>
              </w:rPr>
              <w:t>,</w:t>
            </w:r>
            <w:r w:rsidRPr="00F604E4">
              <w:rPr>
                <w:rFonts w:ascii="Calibri" w:hAnsi="Calibri" w:cs="Arial"/>
              </w:rPr>
              <w:t xml:space="preserve"> mimo że chociaż jeden z uczestników zgłosił taką potrzebę;</w:t>
            </w:r>
          </w:p>
          <w:p w14:paraId="29432E0B" w14:textId="3E862E10" w:rsidR="00E0769B" w:rsidRPr="00B17A54" w:rsidRDefault="00E0769B" w:rsidP="00BB4822">
            <w:pPr>
              <w:numPr>
                <w:ilvl w:val="0"/>
                <w:numId w:val="93"/>
              </w:numPr>
              <w:autoSpaceDE w:val="0"/>
              <w:autoSpaceDN w:val="0"/>
              <w:adjustRightInd w:val="0"/>
              <w:contextualSpacing/>
              <w:rPr>
                <w:rFonts w:ascii="Calibri" w:hAnsi="Calibri" w:cs="Arial"/>
              </w:rPr>
            </w:pPr>
            <w:r w:rsidRPr="0082476C">
              <w:rPr>
                <w:rFonts w:ascii="Calibri" w:hAnsi="Calibri" w:cs="Arial"/>
              </w:rPr>
              <w:t>osoby ze szczególnymi potrzebami nie otrzymały informacji na temat postępo</w:t>
            </w:r>
            <w:r w:rsidRPr="005058A7">
              <w:rPr>
                <w:rFonts w:ascii="Calibri" w:hAnsi="Calibri" w:cs="Arial"/>
              </w:rPr>
              <w:t>wania w sytuacji awaryjnej w formie dla nich dostępnej.</w:t>
            </w:r>
          </w:p>
        </w:tc>
        <w:tc>
          <w:tcPr>
            <w:tcW w:w="6540" w:type="dxa"/>
            <w:shd w:val="clear" w:color="auto" w:fill="auto"/>
          </w:tcPr>
          <w:p w14:paraId="114A226F" w14:textId="0695DAE6" w:rsidR="00E0769B" w:rsidRPr="00B17A54" w:rsidRDefault="00E0769B" w:rsidP="00E0769B">
            <w:pPr>
              <w:autoSpaceDE w:val="0"/>
              <w:autoSpaceDN w:val="0"/>
              <w:adjustRightInd w:val="0"/>
              <w:contextualSpacing/>
              <w:rPr>
                <w:rFonts w:ascii="Calibri" w:hAnsi="Calibri" w:cs="Arial"/>
              </w:rPr>
            </w:pPr>
            <w:r w:rsidRPr="00F604E4">
              <w:rPr>
                <w:rFonts w:ascii="Calibri" w:hAnsi="Calibri" w:cs="Arial"/>
              </w:rPr>
              <w:lastRenderedPageBreak/>
              <w:t xml:space="preserve">Za każde naruszenie 1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Naruszenia sumują się, jednak nie więcej niż do 3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w:t>
            </w:r>
            <w:r>
              <w:rPr>
                <w:rFonts w:ascii="Calibri" w:hAnsi="Calibri" w:cs="Arial"/>
              </w:rPr>
              <w:t>Pośrednicz</w:t>
            </w:r>
            <w:r w:rsidRPr="00F604E4">
              <w:rPr>
                <w:rFonts w:ascii="Calibri" w:hAnsi="Calibri" w:cs="Arial"/>
              </w:rPr>
              <w:t>ąca FEWiM 2021-2027 jest uprawniona do nałożenia korekty.</w:t>
            </w:r>
          </w:p>
        </w:tc>
      </w:tr>
    </w:tbl>
    <w:p w14:paraId="7926F798" w14:textId="77777777" w:rsidR="001258B8" w:rsidRPr="004D4601" w:rsidRDefault="001258B8" w:rsidP="00BD1A28">
      <w:pPr>
        <w:autoSpaceDE w:val="0"/>
        <w:autoSpaceDN w:val="0"/>
        <w:adjustRightInd w:val="0"/>
        <w:spacing w:line="360" w:lineRule="auto"/>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9680E" w14:textId="77777777" w:rsidR="004072AA" w:rsidRDefault="004072AA" w:rsidP="003031C4">
      <w:pPr>
        <w:spacing w:line="240" w:lineRule="auto"/>
      </w:pPr>
      <w:r>
        <w:separator/>
      </w:r>
    </w:p>
  </w:endnote>
  <w:endnote w:type="continuationSeparator" w:id="0">
    <w:p w14:paraId="0E7BB527" w14:textId="77777777" w:rsidR="004072AA" w:rsidRDefault="004072AA" w:rsidP="003031C4">
      <w:pPr>
        <w:spacing w:line="240" w:lineRule="auto"/>
      </w:pPr>
      <w:r>
        <w:continuationSeparator/>
      </w:r>
    </w:p>
  </w:endnote>
  <w:endnote w:type="continuationNotice" w:id="1">
    <w:p w14:paraId="709F439A" w14:textId="77777777" w:rsidR="004072AA" w:rsidRDefault="004072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54C22" w14:textId="37EA1318" w:rsidR="00277F57" w:rsidRDefault="00277F57">
    <w:pPr>
      <w:pStyle w:val="Stopka"/>
      <w:jc w:val="right"/>
    </w:pPr>
    <w:r>
      <w:fldChar w:fldCharType="begin"/>
    </w:r>
    <w:r>
      <w:instrText>PAGE   \* MERGEFORMAT</w:instrText>
    </w:r>
    <w:r>
      <w:fldChar w:fldCharType="separate"/>
    </w:r>
    <w:r w:rsidR="003F4FC2">
      <w:rPr>
        <w:noProof/>
      </w:rPr>
      <w:t>41</w:t>
    </w:r>
    <w:r>
      <w:fldChar w:fldCharType="end"/>
    </w:r>
  </w:p>
  <w:p w14:paraId="4F86A651" w14:textId="77777777" w:rsidR="00277F57" w:rsidRDefault="00277F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F50BA" w14:textId="0B7DE21B" w:rsidR="00277F57" w:rsidRDefault="00277F57">
    <w:pPr>
      <w:pStyle w:val="Stopka"/>
      <w:jc w:val="right"/>
    </w:pPr>
    <w:r>
      <w:fldChar w:fldCharType="begin"/>
    </w:r>
    <w:r>
      <w:instrText>PAGE   \* MERGEFORMAT</w:instrText>
    </w:r>
    <w:r>
      <w:fldChar w:fldCharType="separate"/>
    </w:r>
    <w:r w:rsidR="003F4FC2">
      <w:rPr>
        <w:noProof/>
      </w:rPr>
      <w:t>42</w:t>
    </w:r>
    <w:r>
      <w:fldChar w:fldCharType="end"/>
    </w:r>
  </w:p>
  <w:p w14:paraId="7AE8939C" w14:textId="77777777" w:rsidR="00277F57" w:rsidRDefault="00277F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2DDFA" w14:textId="77777777" w:rsidR="004072AA" w:rsidRDefault="004072AA" w:rsidP="003031C4">
      <w:pPr>
        <w:spacing w:line="240" w:lineRule="auto"/>
      </w:pPr>
      <w:r>
        <w:separator/>
      </w:r>
    </w:p>
  </w:footnote>
  <w:footnote w:type="continuationSeparator" w:id="0">
    <w:p w14:paraId="5BC4E26A" w14:textId="77777777" w:rsidR="004072AA" w:rsidRDefault="004072AA" w:rsidP="003031C4">
      <w:pPr>
        <w:spacing w:line="240" w:lineRule="auto"/>
      </w:pPr>
      <w:r>
        <w:continuationSeparator/>
      </w:r>
    </w:p>
  </w:footnote>
  <w:footnote w:type="continuationNotice" w:id="1">
    <w:p w14:paraId="41CD4461" w14:textId="77777777" w:rsidR="004072AA" w:rsidRDefault="004072AA">
      <w:pPr>
        <w:spacing w:line="240" w:lineRule="auto"/>
      </w:pPr>
    </w:p>
  </w:footnote>
  <w:footnote w:id="2">
    <w:p w14:paraId="523D5AD2" w14:textId="77777777" w:rsidR="00277F57" w:rsidRPr="00FE3963" w:rsidRDefault="00277F57" w:rsidP="00E15726">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Należy przywołać pełnomocnictwo, jeśli Strona jest reprezentowana przez pełnomocnika. Jeśli nie dotyczy, należy usunąć.</w:t>
      </w:r>
    </w:p>
  </w:footnote>
  <w:footnote w:id="3">
    <w:p w14:paraId="16D21C68" w14:textId="77777777" w:rsidR="00277F57" w:rsidRPr="004D4601" w:rsidRDefault="00277F57">
      <w:pPr>
        <w:pStyle w:val="Tekstprzypisudolnego"/>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Jeśli nie dotyczy, należy usunąć.</w:t>
      </w:r>
    </w:p>
  </w:footnote>
  <w:footnote w:id="4">
    <w:p w14:paraId="15988DC3" w14:textId="77777777" w:rsidR="00277F57" w:rsidRPr="004D4601" w:rsidRDefault="00277F57"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
    <w:p w14:paraId="18832C5D" w14:textId="77777777" w:rsidR="00277F57" w:rsidRPr="00FE3963" w:rsidRDefault="00277F57" w:rsidP="009C6057">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t>
      </w:r>
      <w:r w:rsidRPr="00014701">
        <w:rPr>
          <w:rFonts w:asciiTheme="minorHAnsi" w:hAnsiTheme="minorHAnsi" w:cstheme="minorHAnsi"/>
          <w:sz w:val="18"/>
          <w:szCs w:val="18"/>
        </w:rPr>
        <w:tab/>
        <w:t xml:space="preserve">W przypadku realizacji Projektu przez jednostkę organizacyjną Beneficjenta (np. ośrodek pomocy społecznej, publiczną szkołę/przedszkole), należy wpisać nazwę tej </w:t>
      </w:r>
      <w:r w:rsidRPr="00FE3963">
        <w:rPr>
          <w:rFonts w:asciiTheme="minorHAnsi" w:hAnsiTheme="minorHAnsi" w:cstheme="minorHAnsi"/>
          <w:sz w:val="18"/>
          <w:szCs w:val="18"/>
        </w:rPr>
        <w:t>jednostki, podać jej adres, numer REGON i NIP (jeśli posiada). Jeżeli nie dotyczy, należy w miejsce treści ustępu wprowadzić tekst „Nie dotyczy”.</w:t>
      </w:r>
    </w:p>
  </w:footnote>
  <w:footnote w:id="6">
    <w:p w14:paraId="7B4999F0" w14:textId="77777777" w:rsidR="00277F57" w:rsidRPr="00FE3963" w:rsidRDefault="00277F57" w:rsidP="009C6057">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7">
    <w:p w14:paraId="51A38831" w14:textId="77777777" w:rsidR="00277F57" w:rsidRPr="00014701" w:rsidRDefault="00277F57" w:rsidP="009C6057">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Jeśli nie dotyczy, należy w miejsce treści punktu wprowadzić tekst „</w:t>
      </w:r>
      <w:r w:rsidRPr="00014701">
        <w:rPr>
          <w:rFonts w:asciiTheme="minorHAnsi" w:hAnsiTheme="minorHAnsi" w:cstheme="minorHAnsi"/>
          <w:sz w:val="18"/>
          <w:szCs w:val="18"/>
        </w:rPr>
        <w:t xml:space="preserve">Nie dotyczy”. </w:t>
      </w:r>
    </w:p>
  </w:footnote>
  <w:footnote w:id="8">
    <w:p w14:paraId="09ACB152" w14:textId="77777777" w:rsidR="00277F57" w:rsidRPr="00014701" w:rsidRDefault="00277F57" w:rsidP="009C6057">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 przypadku finansowania z wielu źródeł dodać adekwatną liczbę pól.</w:t>
      </w:r>
    </w:p>
  </w:footnote>
  <w:footnote w:id="9">
    <w:p w14:paraId="411B5162" w14:textId="77777777" w:rsidR="00277F57" w:rsidRPr="00014701" w:rsidRDefault="00277F57" w:rsidP="009C6057">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Jeśli dotyczy.</w:t>
      </w:r>
    </w:p>
  </w:footnote>
  <w:footnote w:id="10">
    <w:p w14:paraId="500DF817" w14:textId="77777777" w:rsidR="00277F57" w:rsidRPr="00014701" w:rsidRDefault="00277F57" w:rsidP="009C6057">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Jeśli dotyczy.</w:t>
      </w:r>
    </w:p>
  </w:footnote>
  <w:footnote w:id="11">
    <w:p w14:paraId="42F35BE1" w14:textId="77777777" w:rsidR="00277F57" w:rsidRPr="004D4601" w:rsidRDefault="00277F57" w:rsidP="009C6057">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12">
    <w:p w14:paraId="0D189232" w14:textId="77777777" w:rsidR="00277F57" w:rsidRPr="00014701" w:rsidRDefault="00277F57" w:rsidP="00AE1968">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13">
    <w:p w14:paraId="02AD3846" w14:textId="77777777" w:rsidR="00277F57" w:rsidRPr="00014701" w:rsidRDefault="00277F57" w:rsidP="00AE1968">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14">
    <w:p w14:paraId="5029E161" w14:textId="77777777" w:rsidR="00277F57" w:rsidRPr="004D4601" w:rsidRDefault="00277F57" w:rsidP="009F1452">
      <w:pPr>
        <w:pStyle w:val="Tekstprzypisudolnego"/>
        <w:ind w:left="142" w:hanging="142"/>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15">
    <w:p w14:paraId="21AC2918" w14:textId="77777777" w:rsidR="00277F57" w:rsidRPr="00E7598B" w:rsidRDefault="00277F57" w:rsidP="009F1452">
      <w:pPr>
        <w:pStyle w:val="Tekstprzypisudolnego"/>
        <w:rPr>
          <w:rFonts w:asciiTheme="minorHAnsi" w:hAnsiTheme="minorHAnsi" w:cstheme="minorHAnsi"/>
          <w:sz w:val="18"/>
          <w:szCs w:val="18"/>
        </w:rPr>
      </w:pPr>
      <w:r w:rsidRPr="00E7598B">
        <w:rPr>
          <w:rStyle w:val="Odwoanieprzypisudolnego"/>
          <w:rFonts w:asciiTheme="minorHAnsi" w:hAnsiTheme="minorHAnsi" w:cstheme="minorHAnsi"/>
          <w:sz w:val="18"/>
          <w:szCs w:val="18"/>
        </w:rPr>
        <w:footnoteRef/>
      </w:r>
      <w:r w:rsidRPr="00E7598B">
        <w:rPr>
          <w:rFonts w:asciiTheme="minorHAnsi" w:hAnsiTheme="minorHAnsi" w:cstheme="minorHAnsi"/>
          <w:sz w:val="18"/>
          <w:szCs w:val="18"/>
        </w:rPr>
        <w:t xml:space="preserve"> Jeżeli dotyczy.</w:t>
      </w:r>
    </w:p>
  </w:footnote>
  <w:footnote w:id="16">
    <w:p w14:paraId="25DBD790" w14:textId="77777777" w:rsidR="00277F57" w:rsidRPr="001E7D9F" w:rsidRDefault="00277F57">
      <w:pPr>
        <w:pStyle w:val="Tekstprzypisudolnego"/>
        <w:rPr>
          <w:rFonts w:asciiTheme="minorHAnsi" w:hAnsiTheme="minorHAnsi" w:cstheme="minorHAnsi"/>
          <w:sz w:val="18"/>
          <w:szCs w:val="18"/>
        </w:rPr>
      </w:pPr>
      <w:r w:rsidRPr="009313A5">
        <w:rPr>
          <w:rStyle w:val="Odwoanieprzypisudolnego"/>
          <w:rFonts w:asciiTheme="minorHAnsi" w:hAnsiTheme="minorHAnsi" w:cstheme="minorHAnsi"/>
          <w:sz w:val="18"/>
          <w:szCs w:val="18"/>
        </w:rPr>
        <w:footnoteRef/>
      </w:r>
      <w:r w:rsidRPr="009313A5">
        <w:rPr>
          <w:rFonts w:asciiTheme="minorHAnsi" w:hAnsiTheme="minorHAnsi" w:cstheme="minorHAnsi"/>
          <w:sz w:val="18"/>
          <w:szCs w:val="18"/>
        </w:rPr>
        <w:t xml:space="preserve"> Dotyczy projektów powyżej 5 mln EUR (włączając VAT).</w:t>
      </w:r>
    </w:p>
  </w:footnote>
  <w:footnote w:id="17">
    <w:p w14:paraId="7DE983AE" w14:textId="77777777" w:rsidR="00277F57" w:rsidRPr="00014701" w:rsidRDefault="00277F57" w:rsidP="00607361">
      <w:pPr>
        <w:pStyle w:val="Tekstprzypisudolnego"/>
        <w:rPr>
          <w:rFonts w:asciiTheme="minorHAnsi" w:hAnsiTheme="minorHAnsi" w:cstheme="minorHAnsi"/>
          <w:sz w:val="18"/>
          <w:szCs w:val="18"/>
        </w:rPr>
      </w:pPr>
      <w:r w:rsidRPr="00014701">
        <w:rPr>
          <w:rStyle w:val="Odwoanieprzypisudolnego"/>
          <w:rFonts w:asciiTheme="minorHAnsi" w:hAnsiTheme="minorHAnsi" w:cstheme="minorHAnsi"/>
          <w:sz w:val="18"/>
          <w:szCs w:val="18"/>
        </w:rPr>
        <w:footnoteRef/>
      </w:r>
      <w:r w:rsidRPr="00014701">
        <w:rPr>
          <w:rFonts w:asciiTheme="minorHAnsi" w:hAnsiTheme="minorHAnsi" w:cstheme="minorHAnsi"/>
          <w:sz w:val="18"/>
          <w:szCs w:val="18"/>
        </w:rPr>
        <w:t xml:space="preserve"> Nie dotyczy wsparcia realizowanego za pośrednictwem Bazy Usług Rozwojowych.</w:t>
      </w:r>
    </w:p>
  </w:footnote>
  <w:footnote w:id="18">
    <w:p w14:paraId="026D9849" w14:textId="77777777" w:rsidR="00277F57" w:rsidRPr="004D4601" w:rsidRDefault="00277F57" w:rsidP="00E2728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Pr>
          <w:rFonts w:asciiTheme="minorHAnsi" w:hAnsiTheme="minorHAnsi" w:cstheme="minorHAnsi"/>
          <w:sz w:val="18"/>
          <w:szCs w:val="18"/>
        </w:rPr>
        <w:t>Pośrednicz</w:t>
      </w:r>
      <w:r w:rsidRPr="004D4601">
        <w:rPr>
          <w:rFonts w:asciiTheme="minorHAnsi" w:hAnsiTheme="minorHAnsi" w:cstheme="minorHAnsi"/>
          <w:sz w:val="18"/>
          <w:szCs w:val="18"/>
        </w:rPr>
        <w:t xml:space="preserve">ącą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19">
    <w:p w14:paraId="4177D58D" w14:textId="77777777" w:rsidR="00277F57" w:rsidRPr="004D4601" w:rsidRDefault="00277F57" w:rsidP="00E2728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Pr>
          <w:rFonts w:asciiTheme="minorHAnsi" w:hAnsiTheme="minorHAnsi" w:cstheme="minorHAnsi"/>
          <w:sz w:val="18"/>
          <w:szCs w:val="18"/>
        </w:rPr>
        <w:t>Pośrednicz</w:t>
      </w:r>
      <w:r w:rsidRPr="004D4601">
        <w:rPr>
          <w:rFonts w:asciiTheme="minorHAnsi" w:hAnsiTheme="minorHAnsi" w:cstheme="minorHAnsi"/>
          <w:sz w:val="18"/>
          <w:szCs w:val="18"/>
        </w:rPr>
        <w:t xml:space="preserve">ącą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20">
    <w:p w14:paraId="2D48626F"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E27288">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21">
    <w:p w14:paraId="4CF50F7F" w14:textId="77777777" w:rsidR="00277F57" w:rsidRPr="00BF1965" w:rsidRDefault="00277F57" w:rsidP="009C6057">
      <w:pPr>
        <w:pStyle w:val="Tekstprzypisudolnego"/>
        <w:ind w:left="142" w:hanging="142"/>
        <w:rPr>
          <w:rFonts w:asciiTheme="minorHAnsi" w:hAnsiTheme="minorHAnsi" w:cstheme="minorHAnsi"/>
          <w:sz w:val="18"/>
          <w:szCs w:val="18"/>
        </w:rPr>
      </w:pPr>
      <w:r w:rsidRPr="00BF1965">
        <w:rPr>
          <w:rStyle w:val="Odwoanieprzypisudolnego"/>
          <w:rFonts w:asciiTheme="minorHAnsi" w:hAnsiTheme="minorHAnsi" w:cstheme="minorHAnsi"/>
          <w:sz w:val="18"/>
          <w:szCs w:val="18"/>
        </w:rPr>
        <w:footnoteRef/>
      </w:r>
      <w:r w:rsidRPr="00BF1965">
        <w:rPr>
          <w:rFonts w:asciiTheme="minorHAnsi" w:hAnsiTheme="minorHAnsi" w:cstheme="minorHAnsi"/>
          <w:sz w:val="18"/>
          <w:szCs w:val="18"/>
        </w:rPr>
        <w:t xml:space="preserve"> Nie dotyczy końcowego wniosku o płatność.</w:t>
      </w:r>
    </w:p>
  </w:footnote>
  <w:footnote w:id="22">
    <w:p w14:paraId="70604670" w14:textId="77777777" w:rsidR="00277F57" w:rsidRPr="00BF1965" w:rsidRDefault="00277F57" w:rsidP="009C6057">
      <w:pPr>
        <w:pStyle w:val="Tekstprzypisudolnego"/>
        <w:ind w:left="142" w:hanging="142"/>
        <w:rPr>
          <w:rFonts w:asciiTheme="minorHAnsi" w:hAnsiTheme="minorHAnsi" w:cstheme="minorHAnsi"/>
          <w:sz w:val="18"/>
          <w:szCs w:val="18"/>
        </w:rPr>
      </w:pPr>
      <w:r w:rsidRPr="00BF1965">
        <w:rPr>
          <w:rStyle w:val="Odwoanieprzypisudolnego"/>
          <w:rFonts w:asciiTheme="minorHAnsi" w:hAnsiTheme="minorHAnsi" w:cstheme="minorHAnsi"/>
          <w:sz w:val="18"/>
          <w:szCs w:val="18"/>
        </w:rPr>
        <w:footnoteRef/>
      </w:r>
      <w:r w:rsidRPr="00BF1965">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3">
    <w:p w14:paraId="387B2595"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sidRPr="00773474">
        <w:rPr>
          <w:rFonts w:asciiTheme="minorHAnsi" w:hAnsiTheme="minorHAnsi" w:cstheme="minorHAnsi"/>
          <w:sz w:val="18"/>
          <w:szCs w:val="18"/>
        </w:rPr>
        <w:t>Pośredniczą</w:t>
      </w:r>
      <w:r w:rsidRPr="004D4601">
        <w:rPr>
          <w:rFonts w:asciiTheme="minorHAnsi" w:hAnsiTheme="minorHAnsi" w:cstheme="minorHAnsi"/>
          <w:sz w:val="18"/>
          <w:szCs w:val="18"/>
        </w:rPr>
        <w:t xml:space="preserve">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24">
    <w:p w14:paraId="675D985F"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sidRPr="00773474">
        <w:rPr>
          <w:rFonts w:asciiTheme="minorHAnsi" w:hAnsiTheme="minorHAnsi" w:cstheme="minorHAnsi"/>
          <w:sz w:val="18"/>
          <w:szCs w:val="18"/>
        </w:rPr>
        <w:t>Pośredniczą</w:t>
      </w:r>
      <w:r w:rsidRPr="004D4601">
        <w:rPr>
          <w:rFonts w:asciiTheme="minorHAnsi" w:hAnsiTheme="minorHAnsi" w:cstheme="minorHAnsi"/>
          <w:sz w:val="18"/>
          <w:szCs w:val="18"/>
        </w:rPr>
        <w:t xml:space="preserve">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25">
    <w:p w14:paraId="0CAB6D26"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sidRPr="00773474">
        <w:rPr>
          <w:rFonts w:asciiTheme="minorHAnsi" w:hAnsiTheme="minorHAnsi" w:cstheme="minorHAnsi"/>
          <w:sz w:val="18"/>
          <w:szCs w:val="18"/>
        </w:rPr>
        <w:t>Pośredniczą</w:t>
      </w:r>
      <w:r w:rsidRPr="004D4601">
        <w:rPr>
          <w:rFonts w:asciiTheme="minorHAnsi" w:hAnsiTheme="minorHAnsi" w:cstheme="minorHAnsi"/>
          <w:sz w:val="18"/>
          <w:szCs w:val="18"/>
        </w:rPr>
        <w:t xml:space="preserve">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26">
    <w:p w14:paraId="27870F37" w14:textId="55179AB0" w:rsidR="00277F57" w:rsidRPr="00BF1965" w:rsidRDefault="00277F57" w:rsidP="009C6057">
      <w:pPr>
        <w:pStyle w:val="Tekstprzypisudolnego"/>
        <w:ind w:left="142" w:hanging="142"/>
        <w:rPr>
          <w:rFonts w:asciiTheme="minorHAnsi" w:hAnsiTheme="minorHAnsi" w:cstheme="minorHAnsi"/>
          <w:sz w:val="18"/>
          <w:szCs w:val="18"/>
        </w:rPr>
      </w:pPr>
      <w:r w:rsidRPr="00BF1965">
        <w:rPr>
          <w:rStyle w:val="Odwoanieprzypisudolnego"/>
          <w:rFonts w:asciiTheme="minorHAnsi" w:hAnsiTheme="minorHAnsi" w:cstheme="minorHAnsi"/>
          <w:sz w:val="18"/>
          <w:szCs w:val="18"/>
        </w:rPr>
        <w:footnoteRef/>
      </w:r>
      <w:r w:rsidRPr="00BF1965">
        <w:rPr>
          <w:rFonts w:asciiTheme="minorHAnsi" w:hAnsiTheme="minorHAnsi" w:cstheme="minorHAnsi"/>
          <w:sz w:val="18"/>
          <w:szCs w:val="18"/>
        </w:rPr>
        <w:t xml:space="preserve"> 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7">
    <w:p w14:paraId="035F849B" w14:textId="77777777" w:rsidR="00277F57" w:rsidRPr="004D4601" w:rsidRDefault="00277F57" w:rsidP="009C6057">
      <w:pPr>
        <w:pStyle w:val="Tekstprzypisudolnego"/>
        <w:ind w:left="142" w:hanging="142"/>
        <w:rPr>
          <w:rFonts w:asciiTheme="minorHAnsi" w:hAnsiTheme="minorHAnsi" w:cstheme="minorHAnsi"/>
          <w:sz w:val="18"/>
          <w:szCs w:val="18"/>
        </w:rPr>
      </w:pPr>
      <w:r w:rsidRPr="00BF1965">
        <w:rPr>
          <w:rStyle w:val="Odwoanieprzypisudolnego"/>
          <w:rFonts w:asciiTheme="minorHAnsi" w:hAnsiTheme="minorHAnsi" w:cstheme="minorHAnsi"/>
          <w:sz w:val="18"/>
          <w:szCs w:val="18"/>
        </w:rPr>
        <w:footnoteRef/>
      </w:r>
      <w:r w:rsidRPr="00BF1965">
        <w:rPr>
          <w:rFonts w:asciiTheme="minorHAnsi" w:hAnsiTheme="minorHAnsi" w:cstheme="minorHAnsi"/>
          <w:sz w:val="18"/>
          <w:szCs w:val="18"/>
        </w:rPr>
        <w:t xml:space="preserve"> Jeśli dotyczy.</w:t>
      </w:r>
    </w:p>
  </w:footnote>
  <w:footnote w:id="28">
    <w:p w14:paraId="026ED6B3" w14:textId="23A638B1"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4D4601">
        <w:rPr>
          <w:rFonts w:asciiTheme="minorHAnsi" w:hAnsiTheme="minorHAnsi" w:cstheme="minorHAnsi"/>
          <w:sz w:val="18"/>
          <w:szCs w:val="18"/>
        </w:rPr>
        <w:t xml:space="preserve">W przypadku gdy dokonano zmian w </w:t>
      </w:r>
      <w:r>
        <w:rPr>
          <w:rFonts w:asciiTheme="minorHAnsi" w:hAnsiTheme="minorHAnsi" w:cstheme="minorHAnsi"/>
          <w:sz w:val="18"/>
          <w:szCs w:val="18"/>
        </w:rPr>
        <w:t>P</w:t>
      </w:r>
      <w:r w:rsidRPr="004D4601">
        <w:rPr>
          <w:rFonts w:asciiTheme="minorHAnsi" w:hAnsiTheme="minorHAnsi" w:cstheme="minorHAnsi"/>
          <w:sz w:val="18"/>
          <w:szCs w:val="18"/>
        </w:rPr>
        <w:t xml:space="preserve">rojekcie poprzez zaakceptowany przez Instytucję </w:t>
      </w:r>
      <w:r w:rsidRPr="00773474">
        <w:rPr>
          <w:rFonts w:asciiTheme="minorHAnsi" w:hAnsiTheme="minorHAnsi" w:cstheme="minorHAnsi"/>
          <w:sz w:val="18"/>
          <w:szCs w:val="18"/>
        </w:rPr>
        <w:t>Pośredniczą</w:t>
      </w:r>
      <w:r w:rsidRPr="004D4601">
        <w:rPr>
          <w:rFonts w:asciiTheme="minorHAnsi" w:hAnsiTheme="minorHAnsi" w:cstheme="minorHAnsi"/>
          <w:sz w:val="18"/>
          <w:szCs w:val="18"/>
        </w:rPr>
        <w:t xml:space="preserve">cą FEWiM 2021-2027 „Wniosek o zmianę” w SL2021, w aktualnej wersji </w:t>
      </w:r>
      <w:r>
        <w:rPr>
          <w:rFonts w:asciiTheme="minorHAnsi" w:hAnsiTheme="minorHAnsi" w:cstheme="minorHAnsi"/>
          <w:sz w:val="18"/>
          <w:szCs w:val="18"/>
        </w:rPr>
        <w:t>P</w:t>
      </w:r>
      <w:r w:rsidRPr="004D4601">
        <w:rPr>
          <w:rFonts w:asciiTheme="minorHAnsi" w:hAnsiTheme="minorHAnsi" w:cstheme="minorHAnsi"/>
          <w:sz w:val="18"/>
          <w:szCs w:val="18"/>
        </w:rPr>
        <w:t>rojektu w SL2021.</w:t>
      </w:r>
    </w:p>
  </w:footnote>
  <w:footnote w:id="29">
    <w:p w14:paraId="712F40D4"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t>
      </w:r>
      <w:r>
        <w:rPr>
          <w:rFonts w:asciiTheme="minorHAnsi" w:hAnsiTheme="minorHAnsi" w:cstheme="minorHAnsi"/>
          <w:sz w:val="18"/>
          <w:szCs w:val="18"/>
        </w:rPr>
        <w:t>p</w:t>
      </w:r>
      <w:r w:rsidRPr="004D4601">
        <w:rPr>
          <w:rFonts w:asciiTheme="minorHAnsi" w:hAnsiTheme="minorHAnsi" w:cstheme="minorHAnsi"/>
          <w:sz w:val="18"/>
          <w:szCs w:val="18"/>
        </w:rPr>
        <w:t>rojektów rozliczanych w 100% metodami uproszczonymi.</w:t>
      </w:r>
    </w:p>
  </w:footnote>
  <w:footnote w:id="30">
    <w:p w14:paraId="3CD700E0" w14:textId="77777777" w:rsidR="00277F57" w:rsidRPr="004D4601" w:rsidRDefault="00277F57" w:rsidP="009C6057">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1">
    <w:p w14:paraId="1F496586" w14:textId="77777777" w:rsidR="00277F57" w:rsidRPr="00111475"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w:t>
      </w:r>
      <w:r w:rsidRPr="00111475">
        <w:rPr>
          <w:rFonts w:asciiTheme="minorHAnsi" w:eastAsia="Calibri" w:hAnsiTheme="minorHAnsi" w:cstheme="minorHAnsi"/>
          <w:sz w:val="18"/>
          <w:szCs w:val="18"/>
        </w:rPr>
        <w:t>Dotyczy przypadku, gdy Projekt jest realizowany w ramach partnerstwa.</w:t>
      </w:r>
    </w:p>
  </w:footnote>
  <w:footnote w:id="32">
    <w:p w14:paraId="5DC8787B" w14:textId="77777777" w:rsidR="00277F57" w:rsidRPr="00FE3963"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W </w:t>
      </w:r>
      <w:r w:rsidRPr="00FE3963">
        <w:rPr>
          <w:rFonts w:asciiTheme="minorHAnsi" w:hAnsiTheme="minorHAnsi" w:cstheme="minorHAnsi"/>
          <w:sz w:val="18"/>
          <w:szCs w:val="18"/>
        </w:rPr>
        <w:t xml:space="preserve">przypadku projektów rozliczanych w 100% metodami uproszczonymi oraz w przypadku Beneficjentów będących </w:t>
      </w:r>
      <w:proofErr w:type="spellStart"/>
      <w:r w:rsidRPr="00FE3963">
        <w:rPr>
          <w:rFonts w:asciiTheme="minorHAnsi" w:hAnsiTheme="minorHAnsi" w:cstheme="minorHAnsi"/>
          <w:sz w:val="18"/>
          <w:szCs w:val="18"/>
        </w:rPr>
        <w:t>jst</w:t>
      </w:r>
      <w:proofErr w:type="spellEnd"/>
      <w:r w:rsidRPr="00FE3963">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3">
    <w:p w14:paraId="6EC2E65D" w14:textId="77777777" w:rsidR="00277F57" w:rsidRPr="00111475" w:rsidRDefault="00277F57" w:rsidP="009C6057">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Jeśli nie dotyczy, należy w miejsce treści wprowadzić zapis „Nie dotyczy”.</w:t>
      </w:r>
    </w:p>
  </w:footnote>
  <w:footnote w:id="34">
    <w:p w14:paraId="460C7C44" w14:textId="77777777" w:rsidR="00277F57" w:rsidRPr="004D4601"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5">
    <w:p w14:paraId="6808078E" w14:textId="77777777" w:rsidR="00277F57" w:rsidRPr="00111475"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111475">
        <w:rPr>
          <w:rFonts w:asciiTheme="minorHAnsi" w:hAnsiTheme="minorHAnsi" w:cstheme="minorHAnsi"/>
          <w:i/>
          <w:sz w:val="18"/>
          <w:szCs w:val="18"/>
        </w:rPr>
        <w:t xml:space="preserve"> Ustawy z dnia 13 listopada 2003r. o dochodach jednostek samorządu terytorialnego</w:t>
      </w:r>
      <w:r w:rsidRPr="00111475">
        <w:rPr>
          <w:rFonts w:asciiTheme="minorHAnsi" w:hAnsiTheme="minorHAnsi" w:cstheme="minorHAnsi"/>
          <w:sz w:val="18"/>
          <w:szCs w:val="18"/>
        </w:rPr>
        <w:t>. Nie dotyczy wydatków rozliczanych w 100% metodami uproszczonymi.</w:t>
      </w:r>
    </w:p>
  </w:footnote>
  <w:footnote w:id="36">
    <w:p w14:paraId="1716BE09" w14:textId="3A23A18B" w:rsidR="00277F57" w:rsidRPr="00111475"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Nie dotyczy Beneficjentów zwolnionych, na podstawie art. 206 ust</w:t>
      </w:r>
      <w:r w:rsidR="00D461A7">
        <w:rPr>
          <w:rFonts w:asciiTheme="minorHAnsi" w:hAnsiTheme="minorHAnsi" w:cstheme="minorHAnsi"/>
          <w:sz w:val="18"/>
          <w:szCs w:val="18"/>
        </w:rPr>
        <w:t>.</w:t>
      </w:r>
      <w:r w:rsidRPr="00111475">
        <w:rPr>
          <w:rFonts w:asciiTheme="minorHAnsi" w:hAnsiTheme="minorHAnsi" w:cstheme="minorHAnsi"/>
          <w:sz w:val="18"/>
          <w:szCs w:val="18"/>
        </w:rPr>
        <w:t xml:space="preserve"> </w:t>
      </w:r>
      <w:r w:rsidRPr="00322846">
        <w:rPr>
          <w:rFonts w:asciiTheme="minorHAnsi" w:hAnsiTheme="minorHAnsi" w:cstheme="minorHAnsi"/>
          <w:sz w:val="18"/>
          <w:szCs w:val="18"/>
        </w:rPr>
        <w:t>4 ustawy o finansach publicznych</w:t>
      </w:r>
      <w:r w:rsidRPr="00111475">
        <w:rPr>
          <w:rFonts w:asciiTheme="minorHAnsi" w:hAnsiTheme="minorHAnsi" w:cstheme="minorHAnsi"/>
          <w:sz w:val="18"/>
          <w:szCs w:val="18"/>
        </w:rPr>
        <w:t>, z obowiązku ustanawiania zabezpieczenia wykonania Umowy.</w:t>
      </w:r>
    </w:p>
  </w:footnote>
  <w:footnote w:id="37">
    <w:p w14:paraId="5E8524E0" w14:textId="77777777" w:rsidR="00277F57" w:rsidRPr="00111475"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Dotyczy sytuacji, gdy w ramach Projektu wypłacono co najmniej dwie transze dofinansowania.</w:t>
      </w:r>
    </w:p>
  </w:footnote>
  <w:footnote w:id="38">
    <w:p w14:paraId="34E49BC3" w14:textId="77777777" w:rsidR="00277F57" w:rsidRPr="004D4601" w:rsidRDefault="00277F57" w:rsidP="009C6057">
      <w:pPr>
        <w:pStyle w:val="Tekstprzypisudolnego"/>
        <w:ind w:left="142" w:hanging="142"/>
        <w:rPr>
          <w:rFonts w:asciiTheme="minorHAnsi" w:hAnsiTheme="minorHAnsi" w:cstheme="minorHAnsi"/>
          <w:sz w:val="18"/>
          <w:szCs w:val="18"/>
        </w:rPr>
      </w:pPr>
      <w:r w:rsidRPr="00111475">
        <w:rPr>
          <w:rStyle w:val="Odwoanieprzypisudolnego"/>
          <w:rFonts w:asciiTheme="minorHAnsi" w:hAnsiTheme="minorHAnsi" w:cstheme="minorHAnsi"/>
          <w:sz w:val="18"/>
          <w:szCs w:val="18"/>
        </w:rPr>
        <w:footnoteRef/>
      </w:r>
      <w:r w:rsidRPr="00111475">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9">
    <w:p w14:paraId="41386161" w14:textId="77777777" w:rsidR="00277F57" w:rsidRPr="00A52D8C" w:rsidRDefault="00277F57" w:rsidP="00A52D8C">
      <w:pPr>
        <w:pStyle w:val="Tekstprzypisudolnego"/>
        <w:ind w:left="142" w:hanging="142"/>
        <w:rPr>
          <w:rFonts w:asciiTheme="minorHAnsi" w:hAnsiTheme="minorHAnsi" w:cstheme="minorHAnsi"/>
          <w:sz w:val="18"/>
          <w:szCs w:val="18"/>
        </w:rPr>
      </w:pPr>
      <w:r w:rsidRPr="00A52D8C">
        <w:rPr>
          <w:rStyle w:val="Odwoanieprzypisudolnego"/>
          <w:rFonts w:asciiTheme="minorHAnsi" w:hAnsiTheme="minorHAnsi" w:cstheme="minorHAnsi"/>
          <w:sz w:val="18"/>
          <w:szCs w:val="18"/>
        </w:rPr>
        <w:footnoteRef/>
      </w:r>
      <w:r w:rsidRPr="00A52D8C">
        <w:rPr>
          <w:rFonts w:asciiTheme="minorHAnsi" w:hAnsiTheme="minorHAnsi" w:cstheme="minorHAnsi"/>
          <w:sz w:val="18"/>
          <w:szCs w:val="18"/>
        </w:rPr>
        <w:t xml:space="preserve"> Dotyczy projektów, w których jest udzielana pomoc publiczna.</w:t>
      </w:r>
    </w:p>
  </w:footnote>
  <w:footnote w:id="40">
    <w:p w14:paraId="2AFCA267" w14:textId="77777777" w:rsidR="00277F57" w:rsidRPr="00A52D8C" w:rsidRDefault="00277F57" w:rsidP="00A52D8C">
      <w:pPr>
        <w:pStyle w:val="Tekstprzypisudolnego"/>
        <w:ind w:left="142" w:hanging="142"/>
        <w:rPr>
          <w:rFonts w:asciiTheme="minorHAnsi" w:hAnsiTheme="minorHAnsi" w:cstheme="minorHAnsi"/>
          <w:sz w:val="18"/>
          <w:szCs w:val="18"/>
        </w:rPr>
      </w:pPr>
      <w:r w:rsidRPr="00A52D8C">
        <w:rPr>
          <w:rStyle w:val="Odwoanieprzypisudolnego"/>
          <w:rFonts w:asciiTheme="minorHAnsi" w:hAnsiTheme="minorHAnsi" w:cstheme="minorHAnsi"/>
          <w:sz w:val="18"/>
          <w:szCs w:val="18"/>
        </w:rPr>
        <w:footnoteRef/>
      </w:r>
      <w:r w:rsidRPr="00A52D8C">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41">
    <w:p w14:paraId="38EF0CEE" w14:textId="77777777" w:rsidR="00277F57" w:rsidRPr="004D4601" w:rsidRDefault="00277F57" w:rsidP="00A52D8C">
      <w:pPr>
        <w:pStyle w:val="Tekstprzypisudolnego"/>
        <w:rPr>
          <w:rFonts w:asciiTheme="minorHAnsi" w:hAnsiTheme="minorHAnsi" w:cstheme="minorHAnsi"/>
          <w:sz w:val="18"/>
          <w:szCs w:val="18"/>
        </w:rPr>
      </w:pPr>
      <w:r w:rsidRPr="00A52D8C">
        <w:rPr>
          <w:rFonts w:asciiTheme="minorHAnsi" w:hAnsiTheme="minorHAnsi" w:cstheme="minorHAnsi"/>
          <w:sz w:val="18"/>
          <w:szCs w:val="18"/>
          <w:vertAlign w:val="superscript"/>
        </w:rPr>
        <w:footnoteRef/>
      </w:r>
      <w:r w:rsidRPr="00A52D8C">
        <w:rPr>
          <w:rFonts w:asciiTheme="minorHAnsi" w:hAnsiTheme="minorHAnsi" w:cstheme="minorHAnsi"/>
          <w:sz w:val="18"/>
          <w:szCs w:val="18"/>
        </w:rPr>
        <w:t xml:space="preserve"> W tym także niezwrócenia części zaliczki podlegającej rozliczeniu zgodnie z harmonogramem płatności.</w:t>
      </w:r>
    </w:p>
  </w:footnote>
  <w:footnote w:id="42">
    <w:p w14:paraId="45CFD330" w14:textId="77777777" w:rsidR="00277F57" w:rsidRPr="004D4601" w:rsidRDefault="00277F57" w:rsidP="00693DD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E27288">
        <w:rPr>
          <w:rFonts w:asciiTheme="minorHAnsi" w:hAnsiTheme="minorHAnsi" w:cstheme="minorHAnsi"/>
          <w:i/>
          <w:sz w:val="18"/>
          <w:szCs w:val="18"/>
        </w:rPr>
        <w:t>Wytycznymi dotyczącymi kwalifikowalności wydatków na lata 2021-2027</w:t>
      </w:r>
      <w:r>
        <w:rPr>
          <w:rFonts w:asciiTheme="minorHAnsi" w:hAnsiTheme="minorHAnsi" w:cstheme="minorHAnsi"/>
          <w:sz w:val="18"/>
          <w:szCs w:val="18"/>
        </w:rPr>
        <w:t xml:space="preserve"> </w:t>
      </w:r>
      <w:r w:rsidRPr="00E27288">
        <w:rPr>
          <w:rFonts w:asciiTheme="minorHAnsi" w:hAnsiTheme="minorHAnsi" w:cstheme="minorHAns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3">
    <w:p w14:paraId="50E5B247" w14:textId="690B2F87" w:rsidR="00277F57" w:rsidRPr="004D4601" w:rsidRDefault="00277F57" w:rsidP="00D07EB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zasady konkurencyjności. </w:t>
      </w:r>
    </w:p>
  </w:footnote>
  <w:footnote w:id="44">
    <w:p w14:paraId="16F51F78" w14:textId="77777777" w:rsidR="00277F57" w:rsidRPr="004D4601" w:rsidRDefault="00277F57" w:rsidP="00D07EB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5">
    <w:p w14:paraId="54C4F19E" w14:textId="77777777" w:rsidR="00277F57" w:rsidRPr="004D4601" w:rsidRDefault="00277F57" w:rsidP="00D07EB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6">
    <w:p w14:paraId="22762EFD" w14:textId="77777777" w:rsidR="00277F57" w:rsidRPr="00FE3963" w:rsidRDefault="00277F57" w:rsidP="00D07EB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w:t>
      </w:r>
      <w:r w:rsidRPr="00FE3963">
        <w:rPr>
          <w:rFonts w:asciiTheme="minorHAnsi" w:hAnsiTheme="minorHAnsi" w:cstheme="minorHAnsi"/>
          <w:sz w:val="18"/>
          <w:szCs w:val="18"/>
        </w:rPr>
        <w:t>rozliczanych metodami uproszczonymi.</w:t>
      </w:r>
    </w:p>
  </w:footnote>
  <w:footnote w:id="47">
    <w:p w14:paraId="2AF56BAA" w14:textId="77777777" w:rsidR="00277F57" w:rsidRPr="00FE3963" w:rsidRDefault="00277F57" w:rsidP="00D07EBF">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8">
    <w:p w14:paraId="243024BD" w14:textId="77777777" w:rsidR="00277F57" w:rsidRPr="00FE3963" w:rsidRDefault="00277F57" w:rsidP="00D07EBF">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9">
    <w:p w14:paraId="65FE212D" w14:textId="77777777" w:rsidR="00277F57" w:rsidRPr="00A84290" w:rsidRDefault="00277F57" w:rsidP="00D07EBF">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Nie dotyczy wydatków rozliczanych metodami uproszczonymi</w:t>
      </w:r>
      <w:r w:rsidRPr="00A84290">
        <w:rPr>
          <w:rFonts w:asciiTheme="minorHAnsi" w:hAnsiTheme="minorHAnsi" w:cstheme="minorHAnsi"/>
          <w:sz w:val="18"/>
          <w:szCs w:val="18"/>
        </w:rPr>
        <w:t xml:space="preserve">. </w:t>
      </w:r>
    </w:p>
  </w:footnote>
  <w:footnote w:id="50">
    <w:p w14:paraId="614BB63A" w14:textId="77777777" w:rsidR="00277F57" w:rsidRPr="00A84290" w:rsidRDefault="00277F57" w:rsidP="00810044">
      <w:pPr>
        <w:pStyle w:val="Tekstprzypisudolnego"/>
        <w:ind w:left="142" w:hanging="142"/>
        <w:rPr>
          <w:rFonts w:asciiTheme="minorHAnsi" w:hAnsiTheme="minorHAnsi" w:cstheme="minorHAnsi"/>
          <w:sz w:val="18"/>
          <w:szCs w:val="18"/>
        </w:rPr>
      </w:pPr>
      <w:r w:rsidRPr="00A84290">
        <w:rPr>
          <w:rStyle w:val="Odwoanieprzypisudolnego"/>
          <w:rFonts w:asciiTheme="minorHAnsi" w:hAnsiTheme="minorHAnsi" w:cstheme="minorHAnsi"/>
          <w:sz w:val="18"/>
          <w:szCs w:val="18"/>
        </w:rPr>
        <w:footnoteRef/>
      </w:r>
      <w:r w:rsidRPr="00A84290">
        <w:rPr>
          <w:rFonts w:asciiTheme="minorHAnsi" w:hAnsiTheme="minorHAnsi" w:cstheme="minorHAnsi"/>
          <w:sz w:val="18"/>
          <w:szCs w:val="18"/>
        </w:rPr>
        <w:t xml:space="preserve"> Dotyczy projektów powyżej 5 mln EUR (włączając VAT).</w:t>
      </w:r>
    </w:p>
  </w:footnote>
  <w:footnote w:id="51">
    <w:p w14:paraId="309ACB14" w14:textId="77777777" w:rsidR="00277F57" w:rsidRPr="004D4601" w:rsidRDefault="00277F57" w:rsidP="00810044">
      <w:pPr>
        <w:spacing w:line="240" w:lineRule="auto"/>
        <w:ind w:left="142" w:hanging="142"/>
        <w:rPr>
          <w:rFonts w:cstheme="minorHAnsi"/>
          <w:sz w:val="18"/>
          <w:szCs w:val="18"/>
        </w:rPr>
      </w:pPr>
      <w:r w:rsidRPr="00A84290">
        <w:rPr>
          <w:rStyle w:val="Odwoanieprzypisudolnego"/>
          <w:rFonts w:cstheme="minorHAnsi"/>
          <w:sz w:val="18"/>
          <w:szCs w:val="18"/>
        </w:rPr>
        <w:footnoteRef/>
      </w:r>
      <w:r w:rsidRPr="00A84290">
        <w:rPr>
          <w:rFonts w:cstheme="minorHAnsi"/>
          <w:sz w:val="18"/>
          <w:szCs w:val="18"/>
        </w:rPr>
        <w:t xml:space="preserve"> Dotyczy Beneficjentów będących jednostkami sektora finansów</w:t>
      </w:r>
      <w:r w:rsidRPr="000B7272">
        <w:rPr>
          <w:rFonts w:cstheme="minorHAnsi"/>
          <w:sz w:val="18"/>
          <w:szCs w:val="18"/>
        </w:rPr>
        <w:t xml:space="preserve"> publicznych.</w:t>
      </w:r>
    </w:p>
  </w:footnote>
  <w:footnote w:id="52">
    <w:p w14:paraId="3D6D8958" w14:textId="77777777" w:rsidR="00277F57" w:rsidRPr="002E4646" w:rsidRDefault="00277F57" w:rsidP="00810044">
      <w:pPr>
        <w:pStyle w:val="Tekstprzypisudolnego"/>
        <w:ind w:left="142" w:hanging="142"/>
        <w:rPr>
          <w:rFonts w:asciiTheme="minorHAnsi" w:hAnsiTheme="minorHAnsi" w:cstheme="minorHAnsi"/>
          <w:sz w:val="18"/>
          <w:szCs w:val="18"/>
        </w:rPr>
      </w:pPr>
      <w:r w:rsidRPr="002E4646">
        <w:rPr>
          <w:rStyle w:val="Odwoanieprzypisudolnego"/>
          <w:rFonts w:asciiTheme="minorHAnsi" w:hAnsiTheme="minorHAnsi" w:cstheme="minorHAnsi"/>
          <w:sz w:val="18"/>
          <w:szCs w:val="18"/>
        </w:rPr>
        <w:footnoteRef/>
      </w:r>
      <w:r w:rsidRPr="002E4646">
        <w:rPr>
          <w:rFonts w:asciiTheme="minorHAnsi" w:hAnsiTheme="minorHAnsi" w:cstheme="minorHAnsi"/>
          <w:sz w:val="18"/>
          <w:szCs w:val="18"/>
        </w:rPr>
        <w:t xml:space="preserve"> Terminy liczone są od następnego dnia roboczego po dniu wpływu wniosku do CST2021.</w:t>
      </w:r>
    </w:p>
  </w:footnote>
  <w:footnote w:id="53">
    <w:p w14:paraId="2E3ACEF6" w14:textId="77777777" w:rsidR="00277F57" w:rsidRPr="002E4646" w:rsidRDefault="00277F57" w:rsidP="00810044">
      <w:pPr>
        <w:pStyle w:val="Tekstprzypisudolnego"/>
        <w:ind w:left="142" w:hanging="142"/>
        <w:rPr>
          <w:rFonts w:asciiTheme="minorHAnsi" w:hAnsiTheme="minorHAnsi" w:cstheme="minorHAnsi"/>
          <w:sz w:val="18"/>
          <w:szCs w:val="18"/>
        </w:rPr>
      </w:pPr>
      <w:r w:rsidRPr="002E4646">
        <w:rPr>
          <w:rStyle w:val="Odwoanieprzypisudolnego"/>
          <w:rFonts w:asciiTheme="minorHAnsi" w:hAnsiTheme="minorHAnsi" w:cstheme="minorHAnsi"/>
          <w:sz w:val="18"/>
          <w:szCs w:val="18"/>
        </w:rPr>
        <w:footnoteRef/>
      </w:r>
      <w:r w:rsidRPr="002E4646">
        <w:rPr>
          <w:rFonts w:asciiTheme="minorHAnsi" w:hAnsiTheme="minorHAnsi" w:cstheme="minorHAnsi"/>
          <w:sz w:val="18"/>
          <w:szCs w:val="18"/>
        </w:rPr>
        <w:t xml:space="preserve"> Terminy liczone są od następnego dnia roboczego po dniu wpływu wniosku do CST2021.</w:t>
      </w:r>
    </w:p>
  </w:footnote>
  <w:footnote w:id="54">
    <w:p w14:paraId="21226C9D" w14:textId="77777777" w:rsidR="00277F57" w:rsidRPr="004D4601" w:rsidRDefault="00277F57" w:rsidP="00810044">
      <w:pPr>
        <w:spacing w:line="240" w:lineRule="auto"/>
        <w:ind w:left="142" w:hanging="142"/>
        <w:rPr>
          <w:rFonts w:cstheme="minorHAnsi"/>
          <w:sz w:val="18"/>
          <w:szCs w:val="18"/>
        </w:rPr>
      </w:pPr>
      <w:r w:rsidRPr="002E4646">
        <w:rPr>
          <w:rStyle w:val="Odwoanieprzypisudolnego"/>
          <w:rFonts w:cstheme="minorHAnsi"/>
          <w:sz w:val="18"/>
          <w:szCs w:val="18"/>
        </w:rPr>
        <w:footnoteRef/>
      </w:r>
      <w:r w:rsidRPr="002E4646">
        <w:rPr>
          <w:rStyle w:val="Odwoanieprzypisudolnego"/>
          <w:rFonts w:cstheme="minorHAnsi"/>
          <w:sz w:val="18"/>
          <w:szCs w:val="18"/>
        </w:rPr>
        <w:t xml:space="preserve"> </w:t>
      </w:r>
      <w:r w:rsidRPr="002E4646">
        <w:rPr>
          <w:rStyle w:val="Odwoanieprzypisudolnego"/>
          <w:rFonts w:cstheme="minorHAnsi"/>
          <w:sz w:val="18"/>
          <w:szCs w:val="18"/>
          <w:vertAlign w:val="baseline"/>
        </w:rPr>
        <w:t>Przez kontrolę rozumie się również audyty upoważnionych organów audytowych.</w:t>
      </w:r>
    </w:p>
  </w:footnote>
  <w:footnote w:id="55">
    <w:p w14:paraId="40AD942F" w14:textId="77777777" w:rsidR="00277F57" w:rsidRPr="00514BEF" w:rsidRDefault="00277F57" w:rsidP="008504C5">
      <w:pPr>
        <w:pStyle w:val="Tekstprzypisudolnego"/>
        <w:ind w:left="142" w:hanging="142"/>
        <w:rPr>
          <w:rFonts w:asciiTheme="minorHAnsi" w:hAnsiTheme="minorHAnsi" w:cstheme="minorHAnsi"/>
          <w:sz w:val="18"/>
          <w:szCs w:val="18"/>
        </w:rPr>
      </w:pPr>
      <w:r w:rsidRPr="00514BEF">
        <w:rPr>
          <w:rStyle w:val="Odwoanieprzypisudolnego"/>
          <w:rFonts w:asciiTheme="minorHAnsi" w:hAnsiTheme="minorHAnsi" w:cstheme="minorHAnsi"/>
          <w:sz w:val="18"/>
          <w:szCs w:val="18"/>
        </w:rPr>
        <w:footnoteRef/>
      </w:r>
      <w:r w:rsidRPr="00514BEF">
        <w:rPr>
          <w:rFonts w:asciiTheme="minorHAnsi" w:hAnsiTheme="minorHAnsi" w:cstheme="minorHAnsi"/>
          <w:sz w:val="18"/>
          <w:szCs w:val="18"/>
        </w:rPr>
        <w:t xml:space="preserve"> Dotyczy projektów rozliczanych kwotami ryczałtowymi.</w:t>
      </w:r>
    </w:p>
  </w:footnote>
  <w:footnote w:id="56">
    <w:p w14:paraId="5E1A9E0C" w14:textId="77777777" w:rsidR="00277F57" w:rsidRPr="004D4601" w:rsidRDefault="00277F57" w:rsidP="008504C5">
      <w:pPr>
        <w:pStyle w:val="Tekstprzypisudolnego"/>
        <w:ind w:left="142" w:hanging="142"/>
      </w:pPr>
      <w:r w:rsidRPr="00514BEF">
        <w:rPr>
          <w:rStyle w:val="Odwoanieprzypisudolnego"/>
          <w:rFonts w:asciiTheme="minorHAnsi" w:hAnsiTheme="minorHAnsi" w:cstheme="minorHAnsi"/>
          <w:sz w:val="18"/>
          <w:szCs w:val="18"/>
        </w:rPr>
        <w:footnoteRef/>
      </w:r>
      <w:r w:rsidRPr="00514BEF">
        <w:rPr>
          <w:rFonts w:asciiTheme="minorHAnsi" w:hAnsiTheme="minorHAnsi" w:cstheme="minorHAnsi"/>
          <w:sz w:val="18"/>
          <w:szCs w:val="18"/>
        </w:rPr>
        <w:t xml:space="preserve"> Nie dotyczy państwowych jednostek budżetowych.</w:t>
      </w:r>
    </w:p>
  </w:footnote>
  <w:footnote w:id="57">
    <w:p w14:paraId="3E2E1D6F" w14:textId="77777777" w:rsidR="00277F57" w:rsidRPr="00CA437E" w:rsidRDefault="00277F57" w:rsidP="00CA437E">
      <w:pPr>
        <w:pStyle w:val="Tekstprzypisudolnego"/>
        <w:ind w:left="142" w:hanging="142"/>
        <w:rPr>
          <w:rFonts w:asciiTheme="minorHAnsi" w:hAnsiTheme="minorHAnsi" w:cstheme="minorHAnsi"/>
          <w:sz w:val="18"/>
          <w:szCs w:val="18"/>
        </w:rPr>
      </w:pPr>
      <w:r w:rsidRPr="00CA437E">
        <w:rPr>
          <w:rStyle w:val="Odwoanieprzypisudolnego"/>
          <w:rFonts w:asciiTheme="minorHAnsi" w:hAnsiTheme="minorHAnsi" w:cstheme="minorHAnsi"/>
          <w:sz w:val="18"/>
          <w:szCs w:val="18"/>
        </w:rPr>
        <w:footnoteRef/>
      </w:r>
      <w:r w:rsidRPr="00CA437E">
        <w:rPr>
          <w:rFonts w:asciiTheme="minorHAnsi" w:hAnsiTheme="minorHAnsi" w:cstheme="minorHAnsi"/>
          <w:sz w:val="18"/>
          <w:szCs w:val="18"/>
        </w:rPr>
        <w:t xml:space="preserve"> Nie dotyczy jednostek samorządu terytorialnego.</w:t>
      </w:r>
    </w:p>
  </w:footnote>
  <w:footnote w:id="58">
    <w:p w14:paraId="0A2BF475" w14:textId="77777777" w:rsidR="00277F57" w:rsidRPr="004D4601" w:rsidRDefault="00277F57" w:rsidP="00CA437E">
      <w:pPr>
        <w:pStyle w:val="Tekstprzypisudolnego"/>
        <w:ind w:left="142" w:hanging="142"/>
        <w:rPr>
          <w:rFonts w:asciiTheme="minorHAnsi" w:hAnsiTheme="minorHAnsi" w:cstheme="minorHAnsi"/>
          <w:sz w:val="18"/>
          <w:szCs w:val="18"/>
        </w:rPr>
      </w:pPr>
      <w:r w:rsidRPr="00CA437E">
        <w:rPr>
          <w:rStyle w:val="Odwoanieprzypisudolnego"/>
          <w:rFonts w:asciiTheme="minorHAnsi" w:hAnsiTheme="minorHAnsi" w:cstheme="minorHAnsi"/>
          <w:sz w:val="18"/>
          <w:szCs w:val="18"/>
        </w:rPr>
        <w:footnoteRef/>
      </w:r>
      <w:r w:rsidRPr="00CA437E">
        <w:rPr>
          <w:rFonts w:asciiTheme="minorHAnsi" w:hAnsiTheme="minorHAnsi" w:cstheme="minorHAnsi"/>
          <w:sz w:val="18"/>
          <w:szCs w:val="18"/>
        </w:rPr>
        <w:t xml:space="preserve"> Nie dotyczy Beneficjentów będących jednostkami sektora finansów publicznych.</w:t>
      </w:r>
    </w:p>
  </w:footnote>
  <w:footnote w:id="59">
    <w:p w14:paraId="534DEAC5" w14:textId="77777777" w:rsidR="00277F57" w:rsidRPr="004D4601" w:rsidRDefault="00277F57" w:rsidP="00514BE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60">
    <w:p w14:paraId="6F345F3B" w14:textId="77777777" w:rsidR="00277F57" w:rsidRPr="004D4601" w:rsidRDefault="00277F57" w:rsidP="00514BEF">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61">
    <w:p w14:paraId="47364834" w14:textId="77777777" w:rsidR="00277F57" w:rsidRPr="00FE3963" w:rsidRDefault="00277F57" w:rsidP="00514BEF">
      <w:pPr>
        <w:pStyle w:val="Tekstprzypisudolnego"/>
        <w:ind w:left="142" w:hanging="142"/>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w:t>
      </w:r>
      <w:r w:rsidRPr="00FE3963">
        <w:rPr>
          <w:rFonts w:asciiTheme="minorHAnsi" w:hAnsiTheme="minorHAnsi" w:cstheme="minorHAnsi"/>
          <w:sz w:val="18"/>
          <w:szCs w:val="18"/>
        </w:rPr>
        <w:t>zabezpieczenia nie przekraczał 30 dni roboczych od daty podpisania Umowy, chyba że nie jest możliwe złożenie zabezpieczenia z przyczyn obiektywnych we wskazanym terminie.</w:t>
      </w:r>
    </w:p>
  </w:footnote>
  <w:footnote w:id="62">
    <w:p w14:paraId="087CD0C8" w14:textId="77777777" w:rsidR="00277F57" w:rsidRPr="00FE3963" w:rsidRDefault="00277F57" w:rsidP="00514BEF">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Jeśli nie dotyczy, należy w miejsce treści wprowadzić tekst: „Nie dotyczy”.</w:t>
      </w:r>
    </w:p>
  </w:footnote>
  <w:footnote w:id="63">
    <w:p w14:paraId="37622C9F" w14:textId="77777777" w:rsidR="00277F57" w:rsidRPr="00514BEF" w:rsidRDefault="00277F57" w:rsidP="00514BEF">
      <w:pPr>
        <w:pStyle w:val="Tekstprzypisudolnego"/>
        <w:ind w:left="142" w:hanging="142"/>
        <w:rPr>
          <w:rFonts w:asciiTheme="minorHAnsi" w:hAnsiTheme="minorHAnsi" w:cstheme="minorHAnsi"/>
          <w:sz w:val="18"/>
          <w:szCs w:val="18"/>
        </w:rPr>
      </w:pPr>
      <w:r w:rsidRPr="00FE3963">
        <w:rPr>
          <w:rStyle w:val="Odwoanieprzypisudolnego"/>
          <w:rFonts w:asciiTheme="minorHAnsi" w:hAnsiTheme="minorHAnsi" w:cstheme="minorHAnsi"/>
          <w:sz w:val="18"/>
          <w:szCs w:val="18"/>
        </w:rPr>
        <w:footnoteRef/>
      </w:r>
      <w:r w:rsidRPr="00FE3963">
        <w:rPr>
          <w:rFonts w:asciiTheme="minorHAnsi" w:hAnsiTheme="minorHAnsi" w:cstheme="minorHAnsi"/>
          <w:sz w:val="18"/>
          <w:szCs w:val="18"/>
        </w:rPr>
        <w:t xml:space="preserve"> Infrastrukturę na potrzeby tego postanowienia należy interpretować jako środki trwałe</w:t>
      </w:r>
      <w:r w:rsidRPr="00514BEF">
        <w:rPr>
          <w:rFonts w:asciiTheme="minorHAnsi" w:hAnsiTheme="minorHAnsi" w:cstheme="minorHAnsi"/>
          <w:sz w:val="18"/>
          <w:szCs w:val="18"/>
        </w:rPr>
        <w:t xml:space="preserve"> zdefiniowane w Wykazie pojęć </w:t>
      </w:r>
      <w:r w:rsidRPr="00514BEF">
        <w:rPr>
          <w:rFonts w:asciiTheme="minorHAnsi" w:hAnsiTheme="minorHAnsi" w:cstheme="minorHAnsi"/>
          <w:i/>
          <w:sz w:val="18"/>
          <w:szCs w:val="18"/>
        </w:rPr>
        <w:t>Wytycznych dotyczących kwalifikowalności wydatków na lata 2021-2027</w:t>
      </w:r>
      <w:r w:rsidRPr="00514BEF">
        <w:rPr>
          <w:rFonts w:asciiTheme="minorHAnsi" w:hAnsiTheme="minorHAnsi" w:cstheme="minorHAnsi"/>
          <w:sz w:val="18"/>
          <w:szCs w:val="18"/>
        </w:rPr>
        <w:t xml:space="preserve">, z zastrzeżeniem, że w przypadku Projektów współfinansowanych ze środków EFS+ w rozumieniu pkt. 6 podrozdziału 2.4 wyżej wymienionych </w:t>
      </w:r>
      <w:r w:rsidRPr="00514BEF">
        <w:rPr>
          <w:rFonts w:asciiTheme="minorHAnsi" w:hAnsiTheme="minorHAnsi" w:cstheme="minorHAnsi"/>
          <w:i/>
          <w:sz w:val="18"/>
          <w:szCs w:val="18"/>
        </w:rPr>
        <w:t>Wytycznych</w:t>
      </w:r>
      <w:r w:rsidRPr="00514BEF">
        <w:rPr>
          <w:rFonts w:asciiTheme="minorHAnsi" w:hAnsiTheme="minorHAnsi" w:cstheme="minorHAnsi"/>
          <w:sz w:val="18"/>
          <w:szCs w:val="18"/>
        </w:rPr>
        <w:t>.</w:t>
      </w:r>
    </w:p>
  </w:footnote>
  <w:footnote w:id="64">
    <w:p w14:paraId="4C56B0CB" w14:textId="19444692" w:rsidR="00277F57" w:rsidRPr="004D4601" w:rsidRDefault="00277F57" w:rsidP="00514BEF">
      <w:pPr>
        <w:pStyle w:val="Tekstkomentarza"/>
        <w:ind w:left="142" w:hanging="142"/>
      </w:pPr>
      <w:r w:rsidRPr="00514BEF">
        <w:rPr>
          <w:rStyle w:val="Odwoanieprzypisudolnego"/>
          <w:sz w:val="18"/>
          <w:szCs w:val="18"/>
        </w:rPr>
        <w:footnoteRef/>
      </w:r>
      <w:r w:rsidRPr="00514BEF">
        <w:rPr>
          <w:sz w:val="18"/>
          <w:szCs w:val="18"/>
        </w:rPr>
        <w:t xml:space="preserve"> Dotyczy tylko projektów współfinansowanych z EFS+.</w:t>
      </w:r>
      <w:r>
        <w:rPr>
          <w:sz w:val="18"/>
          <w:szCs w:val="18"/>
        </w:rPr>
        <w:t xml:space="preserve"> </w:t>
      </w:r>
      <w:r w:rsidRPr="003039E8">
        <w:rPr>
          <w:sz w:val="18"/>
          <w:szCs w:val="18"/>
        </w:rPr>
        <w:t>Monitorowanie odbywa się z wykorzystaniem aplikacji SM EFS</w:t>
      </w:r>
      <w:r>
        <w:rPr>
          <w:sz w:val="18"/>
          <w:szCs w:val="18"/>
        </w:rPr>
        <w:t>.</w:t>
      </w:r>
    </w:p>
  </w:footnote>
  <w:footnote w:id="65">
    <w:p w14:paraId="34C93E34" w14:textId="77777777" w:rsidR="00277F57" w:rsidRPr="005355B6" w:rsidRDefault="00277F57" w:rsidP="005355B6">
      <w:pPr>
        <w:pStyle w:val="Tekstprzypisudolnego"/>
        <w:ind w:left="142" w:hanging="142"/>
        <w:rPr>
          <w:rFonts w:asciiTheme="minorHAnsi" w:hAnsiTheme="minorHAnsi" w:cstheme="minorHAnsi"/>
          <w:sz w:val="18"/>
          <w:szCs w:val="18"/>
        </w:rPr>
      </w:pPr>
      <w:r w:rsidRPr="005355B6">
        <w:rPr>
          <w:rStyle w:val="Odwoanieprzypisudolnego"/>
          <w:rFonts w:asciiTheme="minorHAnsi" w:hAnsiTheme="minorHAnsi" w:cstheme="minorHAnsi"/>
          <w:sz w:val="18"/>
          <w:szCs w:val="18"/>
        </w:rPr>
        <w:footnoteRef/>
      </w:r>
      <w:r w:rsidRPr="005355B6">
        <w:rPr>
          <w:rFonts w:asciiTheme="minorHAnsi" w:hAnsiTheme="minorHAnsi" w:cstheme="minorHAnsi"/>
          <w:sz w:val="18"/>
          <w:szCs w:val="18"/>
        </w:rPr>
        <w:t> Nie dotyczy personelu Projektu zaangażowanego w ramach kosztów rozliczanych metodami uproszczonymi.</w:t>
      </w:r>
      <w:r w:rsidRPr="005355B6">
        <w:rPr>
          <w:rFonts w:cstheme="minorHAnsi"/>
          <w:sz w:val="18"/>
          <w:szCs w:val="18"/>
        </w:rPr>
        <w:t xml:space="preserve"> </w:t>
      </w:r>
      <w:r w:rsidRPr="005355B6">
        <w:rPr>
          <w:rFonts w:asciiTheme="minorHAnsi" w:hAnsiTheme="minorHAnsi" w:cstheme="minorHAnsi"/>
          <w:sz w:val="18"/>
          <w:szCs w:val="18"/>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6">
    <w:p w14:paraId="27641E4B" w14:textId="77777777" w:rsidR="00277F57" w:rsidRPr="004D4601" w:rsidRDefault="00277F57" w:rsidP="005355B6">
      <w:pPr>
        <w:spacing w:line="240" w:lineRule="auto"/>
      </w:pPr>
      <w:r w:rsidRPr="005355B6">
        <w:rPr>
          <w:rStyle w:val="Odwoanieprzypisudolnego"/>
          <w:rFonts w:eastAsia="Times New Roman" w:cstheme="minorHAnsi"/>
          <w:sz w:val="18"/>
          <w:szCs w:val="18"/>
        </w:rPr>
        <w:footnoteRef/>
      </w:r>
      <w:r w:rsidRPr="005355B6">
        <w:rPr>
          <w:rFonts w:cstheme="minorHAnsi"/>
          <w:sz w:val="18"/>
          <w:szCs w:val="18"/>
        </w:rPr>
        <w:t xml:space="preserve"> </w:t>
      </w:r>
      <w:r w:rsidRPr="005355B6">
        <w:rPr>
          <w:rFonts w:eastAsia="Times New Roman" w:cstheme="minorHAnsi"/>
          <w:sz w:val="18"/>
          <w:szCs w:val="18"/>
        </w:rPr>
        <w:t>Regulamin jest dostępny na stronie https://sso.cst2021.gov.pl.</w:t>
      </w:r>
    </w:p>
  </w:footnote>
  <w:footnote w:id="67">
    <w:p w14:paraId="46EAEF13" w14:textId="77777777" w:rsidR="00277F57" w:rsidRPr="004D4601" w:rsidRDefault="00277F57" w:rsidP="002C02E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8">
    <w:p w14:paraId="35292798" w14:textId="77777777" w:rsidR="00277F57" w:rsidRPr="005E6DD7" w:rsidRDefault="00277F57" w:rsidP="002C02EE">
      <w:pPr>
        <w:spacing w:line="240" w:lineRule="auto"/>
        <w:ind w:left="142" w:hanging="142"/>
        <w:rPr>
          <w:rFonts w:cstheme="minorHAnsi"/>
          <w:sz w:val="18"/>
          <w:szCs w:val="18"/>
        </w:rPr>
      </w:pPr>
      <w:r w:rsidRPr="005E6DD7">
        <w:rPr>
          <w:rStyle w:val="Odwoanieprzypisudolnego"/>
          <w:rFonts w:cstheme="minorHAnsi"/>
          <w:sz w:val="18"/>
          <w:szCs w:val="18"/>
        </w:rPr>
        <w:footnoteRef/>
      </w:r>
      <w:r w:rsidRPr="005E6DD7">
        <w:rPr>
          <w:rFonts w:cstheme="minorHAnsi"/>
          <w:sz w:val="18"/>
          <w:szCs w:val="18"/>
        </w:rPr>
        <w:t xml:space="preserve"> </w:t>
      </w:r>
      <w:r w:rsidRPr="005E6DD7">
        <w:rPr>
          <w:rFonts w:eastAsia="Times New Roman" w:cstheme="minorHAnsi"/>
          <w:sz w:val="18"/>
          <w:szCs w:val="18"/>
        </w:rPr>
        <w:t>Należy podać numer sumy kontrolnej wersji wniosku dołączonej do Umowy przy jej podpisywaniu.</w:t>
      </w:r>
    </w:p>
  </w:footnote>
  <w:footnote w:id="69">
    <w:p w14:paraId="06E0C71E" w14:textId="77777777" w:rsidR="00277F57" w:rsidRPr="005E6DD7" w:rsidRDefault="00277F57" w:rsidP="002C02EE">
      <w:pPr>
        <w:spacing w:line="240" w:lineRule="auto"/>
        <w:ind w:left="142" w:hanging="142"/>
        <w:rPr>
          <w:rFonts w:cstheme="minorHAnsi"/>
          <w:sz w:val="18"/>
          <w:szCs w:val="18"/>
        </w:rPr>
      </w:pPr>
      <w:r w:rsidRPr="005E6DD7">
        <w:rPr>
          <w:rStyle w:val="Odwoanieprzypisudolnego"/>
          <w:rFonts w:cstheme="minorHAnsi"/>
          <w:sz w:val="18"/>
          <w:szCs w:val="18"/>
        </w:rPr>
        <w:footnoteRef/>
      </w:r>
      <w:r w:rsidRPr="005E6DD7">
        <w:rPr>
          <w:rFonts w:cstheme="minorHAnsi"/>
          <w:sz w:val="18"/>
          <w:szCs w:val="18"/>
        </w:rPr>
        <w:t xml:space="preserve"> </w:t>
      </w:r>
      <w:r w:rsidRPr="005E6DD7">
        <w:rPr>
          <w:rFonts w:eastAsia="Times New Roman" w:cstheme="minorHAnsi"/>
          <w:sz w:val="18"/>
          <w:szCs w:val="18"/>
        </w:rPr>
        <w:t>Dotyczy przypadku, gdy w ramach Projektu jest udzielana pomoc publiczna.</w:t>
      </w:r>
    </w:p>
  </w:footnote>
  <w:footnote w:id="70">
    <w:p w14:paraId="784375A7" w14:textId="77777777" w:rsidR="00277F57" w:rsidRPr="004D4601" w:rsidRDefault="00277F57" w:rsidP="005E6DD7">
      <w:pPr>
        <w:pStyle w:val="Tekstprzypisudolnego"/>
        <w:ind w:left="142" w:hanging="142"/>
        <w:rPr>
          <w:rFonts w:ascii="Calibri" w:eastAsiaTheme="minorHAnsi" w:hAnsi="Calibri" w:cstheme="minorBidi"/>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71">
    <w:p w14:paraId="4F058ADE" w14:textId="7483EAD3" w:rsidR="00277F57" w:rsidRPr="005E6DD7" w:rsidRDefault="00277F57" w:rsidP="002C02EE">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5E6DD7">
        <w:rPr>
          <w:rFonts w:asciiTheme="minorHAnsi" w:hAnsiTheme="minorHAnsi" w:cstheme="minorHAnsi"/>
          <w:sz w:val="18"/>
          <w:szCs w:val="18"/>
        </w:rPr>
        <w:t>W przypadku gdy dokonano zmian w Projekcie poprzez zaakceptowany przez Instytucję Pośredniczącą FEWiM 2021-2027 „Wniosek o zmianę” w SL2021, w aktualnej wersji Projektu w SL2021.</w:t>
      </w:r>
    </w:p>
  </w:footnote>
  <w:footnote w:id="72">
    <w:p w14:paraId="22AD4296" w14:textId="6DDCF1EA" w:rsidR="00277F57" w:rsidRPr="005E6DD7" w:rsidRDefault="00277F57" w:rsidP="002C02EE">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5E6DD7">
        <w:rPr>
          <w:rFonts w:asciiTheme="minorHAnsi" w:hAnsiTheme="minorHAnsi" w:cstheme="minorHAnsi"/>
          <w:sz w:val="18"/>
          <w:szCs w:val="18"/>
        </w:rPr>
        <w:t>W przypadku gdy dokonano zmian w Projekcie poprzez zaakceptowany przez Instytucję Pośredniczącą FEWiM 2021-2027 „Wniosek o zmianę” w SL2021, w aktualnej wersji Projektu w SL2021.</w:t>
      </w:r>
    </w:p>
  </w:footnote>
  <w:footnote w:id="73">
    <w:p w14:paraId="6BE04975" w14:textId="5A120061" w:rsidR="00277F57" w:rsidRPr="004D4601" w:rsidRDefault="00277F57" w:rsidP="002C02EE">
      <w:pPr>
        <w:pStyle w:val="Tekstprzypisudolnego"/>
        <w:tabs>
          <w:tab w:val="left" w:pos="284"/>
        </w:tabs>
        <w:ind w:left="142" w:hanging="142"/>
        <w:rPr>
          <w:rFonts w:asciiTheme="minorHAnsi" w:hAnsiTheme="minorHAnsi" w:cstheme="minorHAnsi"/>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W przypadku gdy dokonano zmian w Projekcie poprzez zaakceptowany przez Instytucję Pośredniczącą FEWiM 2021-2027 „Wniosek o zmianę” w SL2021, w aktualnej wersji Projektu w SL2021.</w:t>
      </w:r>
    </w:p>
  </w:footnote>
  <w:footnote w:id="74">
    <w:p w14:paraId="166F0CF6" w14:textId="77777777" w:rsidR="00277F57" w:rsidRPr="005E6DD7" w:rsidRDefault="00277F57" w:rsidP="002C02EE">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Jeśli dotyczy.</w:t>
      </w:r>
    </w:p>
  </w:footnote>
  <w:footnote w:id="75">
    <w:p w14:paraId="3D50EBCB" w14:textId="77777777" w:rsidR="00277F57" w:rsidRPr="004D4601" w:rsidRDefault="00277F57" w:rsidP="002C02EE">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W przypadku projektów rozliczanych kwotami ryczałtowymi – z </w:t>
      </w:r>
      <w:r w:rsidRPr="00342182">
        <w:rPr>
          <w:rFonts w:asciiTheme="minorHAnsi" w:hAnsiTheme="minorHAnsi" w:cstheme="minorHAnsi"/>
          <w:sz w:val="18"/>
          <w:szCs w:val="18"/>
        </w:rPr>
        <w:t xml:space="preserve">uwzględnieniem </w:t>
      </w:r>
      <w:r w:rsidRPr="00342182">
        <w:rPr>
          <w:rFonts w:asciiTheme="minorHAnsi" w:hAnsiTheme="minorHAnsi" w:cstheme="minorHAnsi"/>
          <w:b/>
          <w:sz w:val="18"/>
          <w:szCs w:val="18"/>
        </w:rPr>
        <w:t xml:space="preserve">§ </w:t>
      </w:r>
      <w:r>
        <w:rPr>
          <w:rFonts w:asciiTheme="minorHAnsi" w:hAnsiTheme="minorHAnsi" w:cstheme="minorHAnsi"/>
          <w:b/>
          <w:sz w:val="18"/>
          <w:szCs w:val="18"/>
        </w:rPr>
        <w:t>11</w:t>
      </w:r>
      <w:r w:rsidRPr="00342182">
        <w:rPr>
          <w:rFonts w:asciiTheme="minorHAnsi" w:hAnsiTheme="minorHAnsi" w:cstheme="minorHAnsi"/>
          <w:b/>
          <w:sz w:val="18"/>
          <w:szCs w:val="18"/>
        </w:rPr>
        <w:t>.</w:t>
      </w:r>
    </w:p>
  </w:footnote>
  <w:footnote w:id="76">
    <w:p w14:paraId="6472ADF3" w14:textId="77777777" w:rsidR="00277F57" w:rsidRPr="005E6DD7" w:rsidRDefault="00277F57" w:rsidP="005928DA">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Dotyczy projektów powyżej 5 mln EUR (włączając VAT).</w:t>
      </w:r>
    </w:p>
  </w:footnote>
  <w:footnote w:id="77">
    <w:p w14:paraId="1E883000" w14:textId="77777777" w:rsidR="00277F57" w:rsidRPr="005E6DD7" w:rsidRDefault="00277F57" w:rsidP="005928DA">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Jeśli dotyczy.</w:t>
      </w:r>
    </w:p>
  </w:footnote>
  <w:footnote w:id="78">
    <w:p w14:paraId="69A638FA" w14:textId="77777777" w:rsidR="00277F57" w:rsidRPr="005E6DD7" w:rsidRDefault="00277F57" w:rsidP="005928DA">
      <w:pPr>
        <w:pStyle w:val="Tekstprzypisudolnego"/>
        <w:ind w:left="142" w:hanging="142"/>
        <w:rPr>
          <w:rFonts w:asciiTheme="minorHAnsi" w:hAnsiTheme="minorHAnsi" w:cstheme="minorHAnsi"/>
          <w:sz w:val="18"/>
          <w:szCs w:val="18"/>
        </w:rPr>
      </w:pPr>
      <w:r w:rsidRPr="005E6DD7">
        <w:rPr>
          <w:rStyle w:val="Odwoanieprzypisudolnego"/>
          <w:rFonts w:asciiTheme="minorHAnsi" w:hAnsiTheme="minorHAnsi" w:cstheme="minorHAnsi"/>
          <w:sz w:val="18"/>
          <w:szCs w:val="18"/>
        </w:rPr>
        <w:footnoteRef/>
      </w:r>
      <w:r w:rsidRPr="005E6DD7">
        <w:rPr>
          <w:rFonts w:asciiTheme="minorHAnsi" w:hAnsiTheme="minorHAnsi" w:cstheme="minorHAnsi"/>
          <w:sz w:val="18"/>
          <w:szCs w:val="18"/>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9">
    <w:p w14:paraId="28E4CBE1" w14:textId="77777777" w:rsidR="00277F57" w:rsidRPr="004D4601" w:rsidRDefault="00277F57" w:rsidP="005928DA">
      <w:pPr>
        <w:spacing w:line="240" w:lineRule="auto"/>
        <w:ind w:left="142" w:hanging="142"/>
        <w:rPr>
          <w:rFonts w:ascii="Calibri" w:hAnsi="Calibri"/>
          <w:sz w:val="20"/>
          <w:szCs w:val="20"/>
        </w:rPr>
      </w:pPr>
      <w:r w:rsidRPr="005E6DD7">
        <w:rPr>
          <w:rStyle w:val="Odwoanieprzypisudolnego"/>
          <w:rFonts w:cstheme="minorHAnsi"/>
          <w:sz w:val="18"/>
          <w:szCs w:val="18"/>
        </w:rPr>
        <w:sym w:font="Symbol" w:char="F02A"/>
      </w:r>
      <w:r w:rsidRPr="005E6DD7">
        <w:rPr>
          <w:rFonts w:cstheme="minorHAnsi"/>
          <w:sz w:val="18"/>
          <w:szCs w:val="18"/>
        </w:rPr>
        <w:t xml:space="preserve"> Por. z art. 91 ust. 7 </w:t>
      </w:r>
      <w:r w:rsidRPr="005E6DD7">
        <w:rPr>
          <w:rFonts w:cstheme="minorHAnsi"/>
          <w:i/>
          <w:sz w:val="18"/>
          <w:szCs w:val="18"/>
        </w:rPr>
        <w:t>ustawy z dnia 11 marca 2004 r. o podatku od towarów i usług</w:t>
      </w:r>
      <w:r w:rsidRPr="005E6DD7">
        <w:rPr>
          <w:rFonts w:cstheme="minorHAnsi"/>
          <w:sz w:val="18"/>
          <w:szCs w:val="18"/>
        </w:rPr>
        <w:t>.</w:t>
      </w:r>
    </w:p>
  </w:footnote>
  <w:footnote w:id="80">
    <w:p w14:paraId="3675C68A" w14:textId="77777777" w:rsidR="00277F57" w:rsidRPr="00AD3D40" w:rsidRDefault="00277F57" w:rsidP="005928DA">
      <w:pPr>
        <w:pStyle w:val="Tekstprzypisudolnego"/>
        <w:ind w:left="142" w:hanging="142"/>
        <w:rPr>
          <w:rFonts w:asciiTheme="minorHAnsi" w:hAnsiTheme="minorHAnsi" w:cstheme="minorHAnsi"/>
          <w:sz w:val="18"/>
          <w:szCs w:val="18"/>
        </w:rPr>
      </w:pPr>
      <w:r w:rsidRPr="00AD3D40">
        <w:rPr>
          <w:rStyle w:val="Odwoanieprzypisudolnego"/>
          <w:rFonts w:asciiTheme="minorHAnsi" w:hAnsiTheme="minorHAnsi" w:cstheme="minorHAnsi"/>
          <w:sz w:val="18"/>
          <w:szCs w:val="18"/>
        </w:rPr>
        <w:footnoteRef/>
      </w:r>
      <w:r w:rsidRPr="00AD3D40">
        <w:rPr>
          <w:rFonts w:asciiTheme="minorHAnsi" w:hAnsiTheme="minorHAnsi" w:cstheme="minorHAnsi"/>
          <w:sz w:val="18"/>
          <w:szCs w:val="18"/>
        </w:rPr>
        <w:t xml:space="preserve"> </w:t>
      </w:r>
      <w:bookmarkStart w:id="7" w:name="_Hlk154743730"/>
      <w:r w:rsidRPr="00AD3D40">
        <w:rPr>
          <w:rFonts w:asciiTheme="minorHAnsi" w:hAnsiTheme="minorHAnsi" w:cstheme="minorHAnsi"/>
          <w:sz w:val="18"/>
          <w:szCs w:val="18"/>
        </w:rPr>
        <w:t>Zgodnie z art. 47 ust. 2 ustawy z dnia 28 kwietnia 2022 r. o zasadach realizacji zadań finansowanych ze środków europejskich w perspektywie finansowej 2021-2027</w:t>
      </w:r>
      <w:bookmarkEnd w:id="7"/>
      <w:r w:rsidRPr="00AD3D40">
        <w:rPr>
          <w:rFonts w:asciiTheme="minorHAnsi" w:hAnsiTheme="minorHAnsi" w:cstheme="minorHAnsi"/>
          <w:sz w:val="18"/>
          <w:szCs w:val="18"/>
        </w:rPr>
        <w:t>.</w:t>
      </w:r>
    </w:p>
  </w:footnote>
  <w:footnote w:id="81">
    <w:p w14:paraId="0A8A9D84" w14:textId="77777777" w:rsidR="00277F57" w:rsidRPr="00AD3D40" w:rsidRDefault="00277F57" w:rsidP="005928DA">
      <w:pPr>
        <w:pStyle w:val="Tekstprzypisudolnego"/>
        <w:ind w:left="142" w:hanging="142"/>
        <w:rPr>
          <w:rFonts w:asciiTheme="minorHAnsi" w:hAnsiTheme="minorHAnsi" w:cstheme="minorHAnsi"/>
          <w:sz w:val="18"/>
          <w:szCs w:val="18"/>
        </w:rPr>
      </w:pPr>
      <w:r w:rsidRPr="00AD3D40">
        <w:rPr>
          <w:rStyle w:val="Odwoanieprzypisudolnego"/>
          <w:rFonts w:asciiTheme="minorHAnsi" w:hAnsiTheme="minorHAnsi" w:cstheme="minorHAnsi"/>
          <w:sz w:val="18"/>
          <w:szCs w:val="18"/>
        </w:rPr>
        <w:footnoteRef/>
      </w:r>
      <w:r w:rsidRPr="00AD3D40">
        <w:rPr>
          <w:rFonts w:asciiTheme="minorHAnsi" w:hAnsiTheme="minorHAnsi" w:cstheme="minorHAnsi"/>
          <w:sz w:val="18"/>
          <w:szCs w:val="18"/>
        </w:rPr>
        <w:t xml:space="preserve"> Zgodnie z art. 47 ust. 2 ustawy z dnia 28 kwietnia 2022 r. o zasadach realizacji zadań finansowanych ze środków europejskich w perspektywie finansowej 2021-2027.</w:t>
      </w:r>
    </w:p>
  </w:footnote>
  <w:footnote w:id="82">
    <w:p w14:paraId="6C6E3048" w14:textId="215BD76D" w:rsidR="00277F57" w:rsidRPr="00DE66DF" w:rsidRDefault="00277F57" w:rsidP="005928DA">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 xml:space="preserve">Przez osobę, której dane osobowe są przetwarzane w ramach realizacji Projektu należy rozumieć m. in. Partnera, podmiot realizujący Projekt, </w:t>
      </w:r>
      <w:r w:rsidRPr="00DE66DF">
        <w:rPr>
          <w:rFonts w:asciiTheme="minorHAnsi" w:hAnsiTheme="minorHAnsi" w:cstheme="minorHAnsi"/>
          <w:b/>
          <w:sz w:val="18"/>
          <w:szCs w:val="18"/>
        </w:rPr>
        <w:t>uczestnika Projektu</w:t>
      </w:r>
      <w:r w:rsidRPr="00DE66DF">
        <w:rPr>
          <w:rFonts w:asciiTheme="minorHAnsi" w:hAnsiTheme="minorHAnsi" w:cstheme="minorHAnsi"/>
          <w:sz w:val="18"/>
          <w:szCs w:val="18"/>
        </w:rPr>
        <w:t>,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83">
    <w:p w14:paraId="5A3F272D" w14:textId="3454B2A5" w:rsidR="00277F57" w:rsidRPr="00DE66DF" w:rsidRDefault="00277F57" w:rsidP="00A97CD1">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Niepotrzebne skreślić lub ewentualnie dopisać.</w:t>
      </w:r>
    </w:p>
  </w:footnote>
  <w:footnote w:id="84">
    <w:p w14:paraId="43CECE47" w14:textId="3F65F3CA" w:rsidR="00277F57" w:rsidRPr="00DE66DF" w:rsidRDefault="00277F57" w:rsidP="00A97CD1">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Jeśli nie dotyczy, należy wpisać tekst „Nie dotyczy”.</w:t>
      </w:r>
    </w:p>
  </w:footnote>
  <w:footnote w:id="85">
    <w:p w14:paraId="6FCC46F7" w14:textId="44D8E5DA" w:rsidR="00277F57" w:rsidRPr="00043769" w:rsidRDefault="00277F57" w:rsidP="00A97CD1">
      <w:pPr>
        <w:pStyle w:val="Tekstprzypisudolnego"/>
        <w:ind w:left="142" w:hanging="142"/>
        <w:rPr>
          <w:rFonts w:ascii="Calibri" w:hAnsi="Calibri" w:cs="Calibr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Należy wskazać numer Umowy o dofinansowanie.</w:t>
      </w:r>
    </w:p>
  </w:footnote>
  <w:footnote w:id="86">
    <w:p w14:paraId="0ACB7562" w14:textId="7EE9B37F" w:rsidR="00277F57" w:rsidRPr="00DE66DF" w:rsidRDefault="00277F57" w:rsidP="00C46B9A">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DE66DF">
        <w:rPr>
          <w:rFonts w:asciiTheme="minorHAnsi" w:hAnsiTheme="minorHAnsi" w:cstheme="minorHAnsi"/>
          <w:sz w:val="18"/>
          <w:szCs w:val="18"/>
        </w:rPr>
        <w:t>Dz.Urz.UE</w:t>
      </w:r>
      <w:proofErr w:type="spellEnd"/>
      <w:r w:rsidRPr="00DE66DF">
        <w:rPr>
          <w:rFonts w:asciiTheme="minorHAnsi" w:hAnsiTheme="minorHAnsi" w:cstheme="minorHAnsi"/>
          <w:sz w:val="18"/>
          <w:szCs w:val="18"/>
        </w:rPr>
        <w:t xml:space="preserve"> L 231 z 30.06.2021, str. 159, z późn. zm.).</w:t>
      </w:r>
    </w:p>
  </w:footnote>
  <w:footnote w:id="87">
    <w:p w14:paraId="3A62E99F" w14:textId="461F26AE" w:rsidR="00277F57" w:rsidRPr="00DE66DF" w:rsidRDefault="00277F57" w:rsidP="00C46B9A">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88">
    <w:p w14:paraId="7FA95B5D" w14:textId="70EC0A98" w:rsidR="00277F57" w:rsidRPr="008669BD" w:rsidRDefault="00277F57" w:rsidP="00C46B9A">
      <w:pPr>
        <w:pStyle w:val="Tekstprzypisudolnego"/>
        <w:ind w:left="142" w:hanging="142"/>
        <w:rPr>
          <w:rFonts w:ascii="Calibri" w:hAnsi="Calibri" w:cs="Calibri"/>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89">
    <w:p w14:paraId="1F23007D" w14:textId="41FAC9D7" w:rsidR="00277F57" w:rsidRPr="00DE66DF" w:rsidRDefault="00277F57" w:rsidP="00D56FAE">
      <w:pPr>
        <w:pStyle w:val="Default"/>
        <w:ind w:left="142" w:hanging="142"/>
        <w:jc w:val="both"/>
        <w:rPr>
          <w:rFonts w:asciiTheme="minorHAnsi" w:hAnsiTheme="minorHAnsi" w:cstheme="minorHAnsi"/>
          <w:color w:val="auto"/>
          <w:sz w:val="18"/>
          <w:szCs w:val="18"/>
        </w:rPr>
      </w:pPr>
      <w:r w:rsidRPr="00DE66DF">
        <w:rPr>
          <w:rStyle w:val="Odwoanieprzypisudolnego"/>
          <w:rFonts w:asciiTheme="minorHAnsi" w:hAnsiTheme="minorHAnsi" w:cstheme="minorHAnsi"/>
          <w:color w:val="auto"/>
          <w:sz w:val="18"/>
          <w:szCs w:val="18"/>
        </w:rPr>
        <w:footnoteRef/>
      </w:r>
      <w:bookmarkStart w:id="11" w:name="_Hlk122348012"/>
      <w:r>
        <w:rPr>
          <w:rFonts w:asciiTheme="minorHAnsi" w:hAnsiTheme="minorHAnsi" w:cstheme="minorHAnsi"/>
          <w:color w:val="auto"/>
          <w:sz w:val="18"/>
          <w:szCs w:val="18"/>
        </w:rPr>
        <w:t xml:space="preserve"> </w:t>
      </w:r>
      <w:r w:rsidRPr="00DE66DF">
        <w:rPr>
          <w:rFonts w:asciiTheme="minorHAnsi" w:hAnsiTheme="minorHAnsi" w:cstheme="minorHAnsi"/>
          <w:color w:val="auto"/>
          <w:sz w:val="18"/>
          <w:szCs w:val="18"/>
        </w:rPr>
        <w:t xml:space="preserve">Projekt, który wnosi znaczący wkład w osiąganie celów Programu i który podlega szczególnym środkom dotyczącym monitorowania i komunikacji. </w:t>
      </w:r>
    </w:p>
    <w:bookmarkEnd w:id="11"/>
  </w:footnote>
  <w:footnote w:id="90">
    <w:p w14:paraId="1CD67F13" w14:textId="74A81B57" w:rsidR="00277F57" w:rsidRPr="00DE66DF" w:rsidRDefault="00277F57" w:rsidP="00D56FAE">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 xml:space="preserve">Całkowity koszt Projektu obejmuje koszty kwalifikowalne i niekwalifikowalne. Koszt Projektu należy przeliczyć według kursu Europejskiego Banku Centralnego </w:t>
      </w:r>
      <w:r w:rsidRPr="00DE66DF">
        <w:rPr>
          <w:rFonts w:asciiTheme="minorHAnsi" w:hAnsiTheme="minorHAnsi" w:cstheme="minorHAnsi"/>
          <w:sz w:val="18"/>
          <w:szCs w:val="18"/>
          <w:lang w:bidi="pl-PL"/>
        </w:rPr>
        <w:t>z przedostatniego dnia pracy Komisji Europejskiej w miesiącu poprzedzającym miesiąc podpisania Umowy o dofinansowanie</w:t>
      </w:r>
      <w:r w:rsidRPr="00DE66DF">
        <w:rPr>
          <w:rFonts w:asciiTheme="minorHAnsi" w:hAnsiTheme="minorHAnsi" w:cstheme="minorHAnsi"/>
          <w:sz w:val="18"/>
          <w:szCs w:val="18"/>
        </w:rPr>
        <w:t>.</w:t>
      </w:r>
    </w:p>
  </w:footnote>
  <w:footnote w:id="91">
    <w:p w14:paraId="6BD5B033" w14:textId="7D85B8FA" w:rsidR="00277F57" w:rsidRPr="00DE66DF" w:rsidRDefault="00277F57" w:rsidP="00D56FAE">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sidRPr="00DE66DF">
        <w:rPr>
          <w:rFonts w:asciiTheme="minorHAnsi" w:hAnsiTheme="minorHAnsi" w:cstheme="minorHAnsi"/>
          <w:sz w:val="18"/>
          <w:szCs w:val="18"/>
        </w:rPr>
        <w:t xml:space="preserve"> Powyższą korespondencję n</w:t>
      </w:r>
      <w:r w:rsidRPr="00DE66DF">
        <w:rPr>
          <w:rFonts w:asciiTheme="minorHAnsi" w:hAnsiTheme="minorHAnsi" w:cstheme="minorHAnsi"/>
          <w:sz w:val="18"/>
          <w:szCs w:val="18"/>
          <w:lang w:bidi="pl-PL"/>
        </w:rPr>
        <w:t>ależy przekazać do wiadomości Instytucji Pośredniczącej FEWiM 2021-2027 za pośrednictwem poczty elektronicznej na adres olwu@up.gov.pl.</w:t>
      </w:r>
      <w:r w:rsidRPr="00DE66DF">
        <w:rPr>
          <w:rFonts w:asciiTheme="minorHAnsi" w:hAnsiTheme="minorHAnsi" w:cstheme="minorHAnsi"/>
          <w:sz w:val="18"/>
          <w:szCs w:val="18"/>
        </w:rPr>
        <w:t xml:space="preserve"> </w:t>
      </w:r>
    </w:p>
  </w:footnote>
  <w:footnote w:id="92">
    <w:p w14:paraId="7FD58C7C" w14:textId="27631489" w:rsidR="00277F57" w:rsidRPr="00DE66DF" w:rsidRDefault="00277F57" w:rsidP="00D56FAE">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r w:rsidRPr="00DE66DF">
        <w:rPr>
          <w:rFonts w:asciiTheme="minorHAnsi" w:eastAsia="Calibri" w:hAnsiTheme="minorHAnsi" w:cstheme="minorHAnsi"/>
          <w:sz w:val="18"/>
          <w:szCs w:val="18"/>
        </w:rPr>
        <w:t>.</w:t>
      </w:r>
    </w:p>
  </w:footnote>
  <w:footnote w:id="93">
    <w:p w14:paraId="3E7B69E8" w14:textId="1D59EB97" w:rsidR="00277F57" w:rsidRPr="00043769" w:rsidRDefault="00277F57" w:rsidP="00D56FAE">
      <w:pPr>
        <w:pStyle w:val="Tekstprzypisudolnego"/>
        <w:ind w:left="142" w:hanging="142"/>
        <w:rPr>
          <w:rFonts w:ascii="Calibri" w:hAnsi="Calibri" w:cs="Calibri"/>
          <w:sz w:val="18"/>
          <w:szCs w:val="18"/>
        </w:rPr>
      </w:pPr>
      <w:r w:rsidRPr="00DE66DF">
        <w:rPr>
          <w:rStyle w:val="Odwoanieprzypisudolnego"/>
          <w:rFonts w:asciiTheme="minorHAnsi" w:eastAsia="Calibri" w:hAnsiTheme="minorHAnsi" w:cstheme="minorHAnsi"/>
          <w:sz w:val="18"/>
          <w:szCs w:val="18"/>
        </w:rPr>
        <w:footnoteRef/>
      </w:r>
      <w:r>
        <w:rPr>
          <w:rFonts w:asciiTheme="minorHAnsi" w:hAnsiTheme="minorHAnsi" w:cstheme="minorHAnsi"/>
          <w:sz w:val="18"/>
          <w:szCs w:val="18"/>
        </w:rPr>
        <w:t xml:space="preserve"> </w:t>
      </w:r>
      <w:r w:rsidRPr="00DE66DF">
        <w:rPr>
          <w:rFonts w:asciiTheme="minorHAnsi" w:hAnsiTheme="minorHAnsi" w:cstheme="minorHAnsi"/>
          <w:sz w:val="18"/>
          <w:szCs w:val="18"/>
        </w:rPr>
        <w:t>Nie dotyczy projektów dofinansowanych z EFS+.</w:t>
      </w:r>
      <w:r w:rsidRPr="00043769">
        <w:rPr>
          <w:rFonts w:ascii="Calibri" w:hAnsi="Calibri" w:cs="Calibri"/>
          <w:sz w:val="18"/>
          <w:szCs w:val="18"/>
        </w:rPr>
        <w:t xml:space="preserve"> </w:t>
      </w:r>
    </w:p>
  </w:footnote>
  <w:footnote w:id="94">
    <w:p w14:paraId="1F9AC2AC" w14:textId="02D0FCFF" w:rsidR="00277F57" w:rsidRPr="00DE66DF" w:rsidRDefault="00277F57" w:rsidP="00782A17">
      <w:pPr>
        <w:pStyle w:val="Default"/>
        <w:ind w:left="142" w:hanging="142"/>
        <w:jc w:val="both"/>
        <w:rPr>
          <w:rFonts w:asciiTheme="minorHAnsi" w:hAnsiTheme="minorHAnsi" w:cstheme="minorHAnsi"/>
          <w:sz w:val="20"/>
          <w:szCs w:val="20"/>
        </w:rPr>
      </w:pPr>
      <w:r w:rsidRPr="00DE66DF">
        <w:rPr>
          <w:rStyle w:val="Odwoanieprzypisudolnego"/>
          <w:rFonts w:asciiTheme="minorHAnsi" w:hAnsiTheme="minorHAnsi" w:cstheme="minorHAnsi"/>
          <w:color w:val="auto"/>
          <w:sz w:val="18"/>
          <w:szCs w:val="18"/>
        </w:rPr>
        <w:footnoteRef/>
      </w:r>
      <w:r>
        <w:rPr>
          <w:rFonts w:asciiTheme="minorHAnsi" w:hAnsiTheme="minorHAnsi" w:cstheme="minorHAnsi"/>
          <w:color w:val="auto"/>
          <w:sz w:val="18"/>
          <w:szCs w:val="18"/>
        </w:rPr>
        <w:t xml:space="preserve"> </w:t>
      </w:r>
      <w:r w:rsidRPr="00DE66DF">
        <w:rPr>
          <w:rFonts w:asciiTheme="minorHAnsi" w:hAnsiTheme="minorHAnsi" w:cstheme="minorHAnsi"/>
          <w:color w:val="auto"/>
          <w:sz w:val="18"/>
          <w:szCs w:val="18"/>
        </w:rPr>
        <w:t>Uczestnik projektu oznacza osobę fizyczną, która odnosi bezpośrednio korzyści z danego projektu, przy czym nie jest odpowiedzialna ani za inicjowanie projektu, ani jednocześnie za jego inicjowanie i wdrażanie oraz, która, w kontekście Europejskiego Funduszu Morskiego, Rybackiego i Akwakultury (EFMRA), nie otrzymuje wsparcia finansowego.</w:t>
      </w:r>
    </w:p>
  </w:footnote>
  <w:footnote w:id="95">
    <w:p w14:paraId="0F2B0EB6" w14:textId="77777777" w:rsidR="00277F57" w:rsidRPr="00DE66DF" w:rsidRDefault="00277F57" w:rsidP="00A24C4D">
      <w:pPr>
        <w:pStyle w:val="Tekstprzypisudolnego"/>
        <w:ind w:left="142" w:hanging="142"/>
        <w:rPr>
          <w:rFonts w:asciiTheme="minorHAnsi" w:hAnsiTheme="minorHAnsi" w:cstheme="minorHAnsi"/>
          <w:sz w:val="18"/>
          <w:szCs w:val="18"/>
        </w:rPr>
      </w:pPr>
      <w:r w:rsidRPr="00DE66DF">
        <w:rPr>
          <w:rStyle w:val="Odwoanieprzypisudolnego"/>
          <w:rFonts w:asciiTheme="minorHAnsi" w:eastAsia="Calibri" w:hAnsiTheme="minorHAnsi" w:cstheme="minorHAnsi"/>
          <w:sz w:val="18"/>
          <w:szCs w:val="18"/>
        </w:rPr>
        <w:footnoteRef/>
      </w:r>
      <w:r w:rsidRPr="00DE66DF">
        <w:rPr>
          <w:rFonts w:asciiTheme="minorHAnsi" w:hAnsiTheme="minorHAnsi" w:cstheme="minorHAnsi"/>
          <w:sz w:val="18"/>
          <w:szCs w:val="18"/>
        </w:rPr>
        <w:t xml:space="preserve"> Zgodnie z art. 49 ust. 3 i 5 rozporządzenia ogólnego.</w:t>
      </w:r>
    </w:p>
  </w:footnote>
  <w:footnote w:id="96">
    <w:p w14:paraId="5533ACEA" w14:textId="77777777" w:rsidR="00277F57" w:rsidRPr="00276F81" w:rsidRDefault="00277F57" w:rsidP="00CD6B38">
      <w:pPr>
        <w:pStyle w:val="Tekstprzypisudolnego"/>
        <w:ind w:left="142" w:hanging="142"/>
        <w:rPr>
          <w:rFonts w:asciiTheme="minorHAnsi" w:hAnsiTheme="minorHAnsi" w:cstheme="minorHAnsi"/>
          <w:sz w:val="18"/>
          <w:szCs w:val="18"/>
        </w:rPr>
      </w:pPr>
      <w:r w:rsidRPr="00276F81">
        <w:rPr>
          <w:rStyle w:val="Odwoanieprzypisudolnego"/>
          <w:rFonts w:asciiTheme="minorHAnsi" w:hAnsiTheme="minorHAnsi" w:cstheme="minorHAnsi"/>
          <w:sz w:val="18"/>
          <w:szCs w:val="18"/>
        </w:rPr>
        <w:footnoteRef/>
      </w:r>
      <w:r w:rsidRPr="00276F81">
        <w:rPr>
          <w:rFonts w:asciiTheme="minorHAnsi" w:hAnsiTheme="minorHAnsi" w:cstheme="minorHAnsi"/>
          <w:sz w:val="18"/>
          <w:szCs w:val="18"/>
        </w:rPr>
        <w:t xml:space="preserve"> Zgodnie z art. 47 ust. 2 ustawy z dnia 28 kwietnia 2022 r. o zasadach realizacji zadań finansowanych ze środków europejskich w perspektywie finansowej 2021-2027.</w:t>
      </w:r>
    </w:p>
  </w:footnote>
  <w:footnote w:id="97">
    <w:p w14:paraId="04FCDF26" w14:textId="77777777" w:rsidR="00277F57" w:rsidRPr="00FD46E3" w:rsidRDefault="00277F57" w:rsidP="008C7E6D">
      <w:pPr>
        <w:pStyle w:val="Tekstprzypisudolnego"/>
        <w:ind w:left="142" w:hanging="142"/>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BB4822">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76F02" w14:textId="77777777" w:rsidR="00277F57" w:rsidRPr="00106A4D" w:rsidRDefault="00277F57" w:rsidP="00106A4D">
    <w:pPr>
      <w:pStyle w:val="Nagwek"/>
    </w:pPr>
    <w:r>
      <w:rPr>
        <w:noProof/>
        <w:lang w:eastAsia="pl-PL"/>
      </w:rPr>
      <w:drawing>
        <wp:anchor distT="0" distB="0" distL="114300" distR="114300" simplePos="0" relativeHeight="251658240" behindDoc="0" locked="0" layoutInCell="1" allowOverlap="1" wp14:anchorId="163E1F9E" wp14:editId="684FA36C">
          <wp:simplePos x="0" y="0"/>
          <wp:positionH relativeFrom="column">
            <wp:posOffset>119380</wp:posOffset>
          </wp:positionH>
          <wp:positionV relativeFrom="paragraph">
            <wp:posOffset>-207010</wp:posOffset>
          </wp:positionV>
          <wp:extent cx="5810250" cy="640080"/>
          <wp:effectExtent l="0" t="0" r="0" b="762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35C" w14:textId="77777777" w:rsidR="00277F57" w:rsidRDefault="00277F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375341"/>
    <w:multiLevelType w:val="multilevel"/>
    <w:tmpl w:val="3B56AE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AD18DF"/>
    <w:multiLevelType w:val="hybridMultilevel"/>
    <w:tmpl w:val="7A5C84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41246"/>
    <w:multiLevelType w:val="hybridMultilevel"/>
    <w:tmpl w:val="0D6410E4"/>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AB210DC"/>
    <w:multiLevelType w:val="multilevel"/>
    <w:tmpl w:val="0A6C53EC"/>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706570"/>
    <w:multiLevelType w:val="hybridMultilevel"/>
    <w:tmpl w:val="8F10CC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1EBF41E0"/>
    <w:multiLevelType w:val="hybridMultilevel"/>
    <w:tmpl w:val="7F44EED4"/>
    <w:lvl w:ilvl="0" w:tplc="04150011">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6251831"/>
    <w:multiLevelType w:val="hybridMultilevel"/>
    <w:tmpl w:val="BEC8A03A"/>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54385F"/>
    <w:multiLevelType w:val="hybridMultilevel"/>
    <w:tmpl w:val="A2341B76"/>
    <w:lvl w:ilvl="0" w:tplc="BD808C3C">
      <w:start w:val="1"/>
      <w:numFmt w:val="bullet"/>
      <w:lvlText w:val=""/>
      <w:lvlJc w:val="left"/>
      <w:pPr>
        <w:ind w:left="720" w:hanging="360"/>
      </w:pPr>
      <w:rPr>
        <w:rFonts w:ascii="Symbol" w:hAnsi="Symbo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7" w15:restartNumberingAfterBreak="0">
    <w:nsid w:val="2B7727CE"/>
    <w:multiLevelType w:val="hybridMultilevel"/>
    <w:tmpl w:val="6DCEDE2A"/>
    <w:lvl w:ilvl="0" w:tplc="E6E2073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2343A1"/>
    <w:multiLevelType w:val="hybridMultilevel"/>
    <w:tmpl w:val="D0E0E274"/>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0"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15:restartNumberingAfterBreak="0">
    <w:nsid w:val="46305B54"/>
    <w:multiLevelType w:val="hybridMultilevel"/>
    <w:tmpl w:val="8F30D0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7974150"/>
    <w:multiLevelType w:val="multilevel"/>
    <w:tmpl w:val="CE8435DA"/>
    <w:lvl w:ilvl="0">
      <w:start w:val="1"/>
      <w:numFmt w:val="lowerLetter"/>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4"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7" w15:restartNumberingAfterBreak="0">
    <w:nsid w:val="48CA2A06"/>
    <w:multiLevelType w:val="hybridMultilevel"/>
    <w:tmpl w:val="E15C4192"/>
    <w:lvl w:ilvl="0" w:tplc="BD808C3C">
      <w:start w:val="1"/>
      <w:numFmt w:val="bullet"/>
      <w:lvlText w:val=""/>
      <w:lvlJc w:val="left"/>
      <w:pPr>
        <w:ind w:left="1484" w:hanging="360"/>
      </w:pPr>
      <w:rPr>
        <w:rFonts w:ascii="Symbol" w:hAnsi="Symbol"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8"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4EC63DC6"/>
    <w:multiLevelType w:val="hybridMultilevel"/>
    <w:tmpl w:val="3D4E384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BE502C"/>
    <w:multiLevelType w:val="hybridMultilevel"/>
    <w:tmpl w:val="DC7C06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175F0B"/>
    <w:multiLevelType w:val="hybridMultilevel"/>
    <w:tmpl w:val="D37CDF1C"/>
    <w:lvl w:ilvl="0" w:tplc="BD808C3C">
      <w:start w:val="1"/>
      <w:numFmt w:val="bullet"/>
      <w:lvlText w:val=""/>
      <w:lvlJc w:val="left"/>
      <w:pPr>
        <w:ind w:left="720" w:hanging="360"/>
      </w:pPr>
      <w:rPr>
        <w:rFonts w:ascii="Symbol" w:hAnsi="Symbo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4"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5EB22C1A"/>
    <w:multiLevelType w:val="hybridMultilevel"/>
    <w:tmpl w:val="5A5E6210"/>
    <w:lvl w:ilvl="0" w:tplc="04150017">
      <w:start w:val="1"/>
      <w:numFmt w:val="lowerLetter"/>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9"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1"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B000D0"/>
    <w:multiLevelType w:val="hybridMultilevel"/>
    <w:tmpl w:val="B114F3C8"/>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8"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9"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3" w15:restartNumberingAfterBreak="0">
    <w:nsid w:val="71DC4B10"/>
    <w:multiLevelType w:val="hybridMultilevel"/>
    <w:tmpl w:val="90CE98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0D3F8B"/>
    <w:multiLevelType w:val="multilevel"/>
    <w:tmpl w:val="F504318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A1431EE"/>
    <w:multiLevelType w:val="hybridMultilevel"/>
    <w:tmpl w:val="6966C986"/>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AB07911"/>
    <w:multiLevelType w:val="hybridMultilevel"/>
    <w:tmpl w:val="A07ACFAA"/>
    <w:lvl w:ilvl="0" w:tplc="C242F8A8">
      <w:start w:val="4"/>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C16813"/>
    <w:multiLevelType w:val="hybridMultilevel"/>
    <w:tmpl w:val="75A0DB68"/>
    <w:lvl w:ilvl="0" w:tplc="04150011">
      <w:start w:val="1"/>
      <w:numFmt w:val="decimal"/>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83"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1F3EED"/>
    <w:multiLevelType w:val="hybridMultilevel"/>
    <w:tmpl w:val="C854B8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6"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7"/>
  </w:num>
  <w:num w:numId="2">
    <w:abstractNumId w:val="61"/>
  </w:num>
  <w:num w:numId="3">
    <w:abstractNumId w:val="4"/>
  </w:num>
  <w:num w:numId="4">
    <w:abstractNumId w:val="74"/>
  </w:num>
  <w:num w:numId="5">
    <w:abstractNumId w:val="31"/>
  </w:num>
  <w:num w:numId="6">
    <w:abstractNumId w:val="78"/>
  </w:num>
  <w:num w:numId="7">
    <w:abstractNumId w:val="55"/>
  </w:num>
  <w:num w:numId="8">
    <w:abstractNumId w:val="6"/>
    <w:lvlOverride w:ilvl="0">
      <w:startOverride w:val="1"/>
    </w:lvlOverride>
  </w:num>
  <w:num w:numId="9">
    <w:abstractNumId w:val="24"/>
  </w:num>
  <w:num w:numId="10">
    <w:abstractNumId w:val="21"/>
  </w:num>
  <w:num w:numId="11">
    <w:abstractNumId w:val="6"/>
    <w:lvlOverride w:ilvl="0">
      <w:startOverride w:val="1"/>
    </w:lvlOverride>
  </w:num>
  <w:num w:numId="12">
    <w:abstractNumId w:val="38"/>
  </w:num>
  <w:num w:numId="13">
    <w:abstractNumId w:val="33"/>
  </w:num>
  <w:num w:numId="14">
    <w:abstractNumId w:val="7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0"/>
  </w:num>
  <w:num w:numId="21">
    <w:abstractNumId w:val="68"/>
  </w:num>
  <w:num w:numId="22">
    <w:abstractNumId w:val="29"/>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4"/>
  </w:num>
  <w:num w:numId="26">
    <w:abstractNumId w:val="19"/>
  </w:num>
  <w:num w:numId="27">
    <w:abstractNumId w:val="77"/>
  </w:num>
  <w:num w:numId="28">
    <w:abstractNumId w:val="23"/>
  </w:num>
  <w:num w:numId="29">
    <w:abstractNumId w:val="3"/>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42"/>
  </w:num>
  <w:num w:numId="34">
    <w:abstractNumId w:val="6"/>
    <w:lvlOverride w:ilvl="0">
      <w:startOverride w:val="1"/>
    </w:lvlOverride>
  </w:num>
  <w:num w:numId="35">
    <w:abstractNumId w:val="73"/>
  </w:num>
  <w:num w:numId="36">
    <w:abstractNumId w:val="1"/>
  </w:num>
  <w:num w:numId="37">
    <w:abstractNumId w:val="6"/>
    <w:lvlOverride w:ilvl="0">
      <w:startOverride w:val="1"/>
    </w:lvlOverride>
  </w:num>
  <w:num w:numId="38">
    <w:abstractNumId w:val="84"/>
  </w:num>
  <w:num w:numId="39">
    <w:abstractNumId w:val="83"/>
  </w:num>
  <w:num w:numId="40">
    <w:abstractNumId w:val="45"/>
  </w:num>
  <w:num w:numId="41">
    <w:abstractNumId w:val="56"/>
  </w:num>
  <w:num w:numId="42">
    <w:abstractNumId w:val="39"/>
  </w:num>
  <w:num w:numId="43">
    <w:abstractNumId w:val="71"/>
  </w:num>
  <w:num w:numId="44">
    <w:abstractNumId w:val="6"/>
    <w:lvlOverride w:ilvl="0">
      <w:startOverride w:val="1"/>
    </w:lvlOverride>
  </w:num>
  <w:num w:numId="45">
    <w:abstractNumId w:val="69"/>
  </w:num>
  <w:num w:numId="46">
    <w:abstractNumId w:val="72"/>
  </w:num>
  <w:num w:numId="47">
    <w:abstractNumId w:val="70"/>
  </w:num>
  <w:num w:numId="48">
    <w:abstractNumId w:val="34"/>
  </w:num>
  <w:num w:numId="49">
    <w:abstractNumId w:val="60"/>
  </w:num>
  <w:num w:numId="50">
    <w:abstractNumId w:val="9"/>
  </w:num>
  <w:num w:numId="51">
    <w:abstractNumId w:val="67"/>
  </w:num>
  <w:num w:numId="52">
    <w:abstractNumId w:val="32"/>
  </w:num>
  <w:num w:numId="53">
    <w:abstractNumId w:val="53"/>
  </w:num>
  <w:num w:numId="54">
    <w:abstractNumId w:val="50"/>
  </w:num>
  <w:num w:numId="55">
    <w:abstractNumId w:val="66"/>
  </w:num>
  <w:num w:numId="56">
    <w:abstractNumId w:val="59"/>
  </w:num>
  <w:num w:numId="57">
    <w:abstractNumId w:val="30"/>
  </w:num>
  <w:num w:numId="58">
    <w:abstractNumId w:val="15"/>
  </w:num>
  <w:num w:numId="59">
    <w:abstractNumId w:val="54"/>
  </w:num>
  <w:num w:numId="60">
    <w:abstractNumId w:val="5"/>
  </w:num>
  <w:num w:numId="61">
    <w:abstractNumId w:val="45"/>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lvlOverride w:ilvl="0">
      <w:startOverride w:val="1"/>
    </w:lvlOverride>
    <w:lvlOverride w:ilvl="1"/>
    <w:lvlOverride w:ilvl="2"/>
    <w:lvlOverride w:ilvl="3"/>
    <w:lvlOverride w:ilvl="4"/>
    <w:lvlOverride w:ilvl="5"/>
    <w:lvlOverride w:ilvl="6"/>
    <w:lvlOverride w:ilvl="7"/>
    <w:lvlOverride w:ilvl="8"/>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2"/>
  </w:num>
  <w:num w:numId="70">
    <w:abstractNumId w:val="46"/>
  </w:num>
  <w:num w:numId="71">
    <w:abstractNumId w:val="10"/>
  </w:num>
  <w:num w:numId="72">
    <w:abstractNumId w:val="28"/>
  </w:num>
  <w:num w:numId="73">
    <w:abstractNumId w:val="14"/>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6"/>
  </w:num>
  <w:num w:numId="79">
    <w:abstractNumId w:val="76"/>
  </w:num>
  <w:num w:numId="80">
    <w:abstractNumId w:val="62"/>
  </w:num>
  <w:num w:numId="81">
    <w:abstractNumId w:val="35"/>
  </w:num>
  <w:num w:numId="82">
    <w:abstractNumId w:val="12"/>
  </w:num>
  <w:num w:numId="83">
    <w:abstractNumId w:val="13"/>
  </w:num>
  <w:num w:numId="84">
    <w:abstractNumId w:val="52"/>
  </w:num>
  <w:num w:numId="85">
    <w:abstractNumId w:val="11"/>
  </w:num>
  <w:num w:numId="86">
    <w:abstractNumId w:val="47"/>
  </w:num>
  <w:num w:numId="87">
    <w:abstractNumId w:val="25"/>
  </w:num>
  <w:num w:numId="88">
    <w:abstractNumId w:val="6"/>
    <w:lvlOverride w:ilvl="0">
      <w:startOverride w:val="1"/>
    </w:lvlOverride>
  </w:num>
  <w:num w:numId="89">
    <w:abstractNumId w:val="6"/>
    <w:lvlOverride w:ilvl="0">
      <w:startOverride w:val="1"/>
    </w:lvlOverride>
  </w:num>
  <w:num w:numId="90">
    <w:abstractNumId w:val="75"/>
  </w:num>
  <w:num w:numId="91">
    <w:abstractNumId w:val="81"/>
  </w:num>
  <w:num w:numId="92">
    <w:abstractNumId w:val="51"/>
  </w:num>
  <w:num w:numId="93">
    <w:abstractNumId w:val="48"/>
  </w:num>
  <w:num w:numId="94">
    <w:abstractNumId w:val="2"/>
  </w:num>
  <w:num w:numId="95">
    <w:abstractNumId w:val="37"/>
  </w:num>
  <w:num w:numId="96">
    <w:abstractNumId w:val="49"/>
  </w:num>
  <w:num w:numId="97">
    <w:abstractNumId w:val="27"/>
  </w:num>
  <w:num w:numId="98">
    <w:abstractNumId w:val="16"/>
  </w:num>
  <w:num w:numId="99">
    <w:abstractNumId w:val="80"/>
  </w:num>
  <w:num w:numId="100">
    <w:abstractNumId w:val="63"/>
  </w:num>
  <w:num w:numId="101">
    <w:abstractNumId w:val="43"/>
  </w:num>
  <w:num w:numId="102">
    <w:abstractNumId w:val="5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0C2D"/>
    <w:rsid w:val="000017F4"/>
    <w:rsid w:val="00001B63"/>
    <w:rsid w:val="0000249F"/>
    <w:rsid w:val="000026A6"/>
    <w:rsid w:val="00005AC2"/>
    <w:rsid w:val="00005E1D"/>
    <w:rsid w:val="00005E63"/>
    <w:rsid w:val="00006176"/>
    <w:rsid w:val="00007F82"/>
    <w:rsid w:val="00010788"/>
    <w:rsid w:val="0001301E"/>
    <w:rsid w:val="00014701"/>
    <w:rsid w:val="00014945"/>
    <w:rsid w:val="000155B4"/>
    <w:rsid w:val="000163A4"/>
    <w:rsid w:val="00017B6C"/>
    <w:rsid w:val="000223ED"/>
    <w:rsid w:val="0002417B"/>
    <w:rsid w:val="00024F72"/>
    <w:rsid w:val="0002631A"/>
    <w:rsid w:val="000271AF"/>
    <w:rsid w:val="00027E30"/>
    <w:rsid w:val="000302BE"/>
    <w:rsid w:val="00030586"/>
    <w:rsid w:val="00030660"/>
    <w:rsid w:val="00031099"/>
    <w:rsid w:val="0003164F"/>
    <w:rsid w:val="000317F1"/>
    <w:rsid w:val="00033108"/>
    <w:rsid w:val="000333E9"/>
    <w:rsid w:val="00033618"/>
    <w:rsid w:val="0003630B"/>
    <w:rsid w:val="000373C3"/>
    <w:rsid w:val="0004074E"/>
    <w:rsid w:val="00041E08"/>
    <w:rsid w:val="0004247B"/>
    <w:rsid w:val="0004328D"/>
    <w:rsid w:val="00046771"/>
    <w:rsid w:val="00052C9D"/>
    <w:rsid w:val="00052E72"/>
    <w:rsid w:val="000540EE"/>
    <w:rsid w:val="000566F8"/>
    <w:rsid w:val="00057477"/>
    <w:rsid w:val="00060461"/>
    <w:rsid w:val="00064F26"/>
    <w:rsid w:val="00065270"/>
    <w:rsid w:val="00067D8B"/>
    <w:rsid w:val="00070AF7"/>
    <w:rsid w:val="00071286"/>
    <w:rsid w:val="00071B79"/>
    <w:rsid w:val="00071B99"/>
    <w:rsid w:val="00071F1B"/>
    <w:rsid w:val="0007290D"/>
    <w:rsid w:val="00075521"/>
    <w:rsid w:val="00075D2C"/>
    <w:rsid w:val="00077E26"/>
    <w:rsid w:val="00081ACF"/>
    <w:rsid w:val="0008236E"/>
    <w:rsid w:val="000840E6"/>
    <w:rsid w:val="0008562F"/>
    <w:rsid w:val="00086AEC"/>
    <w:rsid w:val="00086BAC"/>
    <w:rsid w:val="00086DE1"/>
    <w:rsid w:val="00086EC3"/>
    <w:rsid w:val="00091FF2"/>
    <w:rsid w:val="00092C49"/>
    <w:rsid w:val="00093B63"/>
    <w:rsid w:val="000954A4"/>
    <w:rsid w:val="00096A22"/>
    <w:rsid w:val="00096E12"/>
    <w:rsid w:val="0009750E"/>
    <w:rsid w:val="000A01E1"/>
    <w:rsid w:val="000A101E"/>
    <w:rsid w:val="000A1186"/>
    <w:rsid w:val="000A3400"/>
    <w:rsid w:val="000A3886"/>
    <w:rsid w:val="000A5319"/>
    <w:rsid w:val="000A7A5F"/>
    <w:rsid w:val="000B131B"/>
    <w:rsid w:val="000B1582"/>
    <w:rsid w:val="000B1A02"/>
    <w:rsid w:val="000B2DE3"/>
    <w:rsid w:val="000B2FB0"/>
    <w:rsid w:val="000B4AAD"/>
    <w:rsid w:val="000B4BF9"/>
    <w:rsid w:val="000B5403"/>
    <w:rsid w:val="000B5E55"/>
    <w:rsid w:val="000B62C8"/>
    <w:rsid w:val="000B7235"/>
    <w:rsid w:val="000B7272"/>
    <w:rsid w:val="000C0749"/>
    <w:rsid w:val="000C075C"/>
    <w:rsid w:val="000C0EE3"/>
    <w:rsid w:val="000C1C4E"/>
    <w:rsid w:val="000C283A"/>
    <w:rsid w:val="000C4864"/>
    <w:rsid w:val="000C7C41"/>
    <w:rsid w:val="000D1933"/>
    <w:rsid w:val="000D311E"/>
    <w:rsid w:val="000D3234"/>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1C8C"/>
    <w:rsid w:val="00103E4F"/>
    <w:rsid w:val="001040C4"/>
    <w:rsid w:val="001043B0"/>
    <w:rsid w:val="00104B8A"/>
    <w:rsid w:val="00104CB0"/>
    <w:rsid w:val="00105F32"/>
    <w:rsid w:val="00106A4D"/>
    <w:rsid w:val="00107BE4"/>
    <w:rsid w:val="00111475"/>
    <w:rsid w:val="00112243"/>
    <w:rsid w:val="00116264"/>
    <w:rsid w:val="001171F2"/>
    <w:rsid w:val="001172B2"/>
    <w:rsid w:val="00120AC1"/>
    <w:rsid w:val="00121B28"/>
    <w:rsid w:val="00122A67"/>
    <w:rsid w:val="001258B8"/>
    <w:rsid w:val="00126DF9"/>
    <w:rsid w:val="001274E9"/>
    <w:rsid w:val="00127E92"/>
    <w:rsid w:val="00132823"/>
    <w:rsid w:val="00133D1D"/>
    <w:rsid w:val="001369FD"/>
    <w:rsid w:val="00137355"/>
    <w:rsid w:val="001378E9"/>
    <w:rsid w:val="0013794F"/>
    <w:rsid w:val="0014253A"/>
    <w:rsid w:val="0014309B"/>
    <w:rsid w:val="001430C8"/>
    <w:rsid w:val="00144C27"/>
    <w:rsid w:val="0014769C"/>
    <w:rsid w:val="00150E82"/>
    <w:rsid w:val="00151026"/>
    <w:rsid w:val="00152052"/>
    <w:rsid w:val="0016145D"/>
    <w:rsid w:val="001615BA"/>
    <w:rsid w:val="00163DA4"/>
    <w:rsid w:val="00165537"/>
    <w:rsid w:val="0016590C"/>
    <w:rsid w:val="00166281"/>
    <w:rsid w:val="001679C7"/>
    <w:rsid w:val="001726E7"/>
    <w:rsid w:val="0017308F"/>
    <w:rsid w:val="00174912"/>
    <w:rsid w:val="00175E41"/>
    <w:rsid w:val="0017603A"/>
    <w:rsid w:val="00183E9C"/>
    <w:rsid w:val="00186531"/>
    <w:rsid w:val="00191714"/>
    <w:rsid w:val="001922FC"/>
    <w:rsid w:val="00192C18"/>
    <w:rsid w:val="00194FAD"/>
    <w:rsid w:val="00195DC6"/>
    <w:rsid w:val="00196542"/>
    <w:rsid w:val="001A0A31"/>
    <w:rsid w:val="001A1FE9"/>
    <w:rsid w:val="001A257D"/>
    <w:rsid w:val="001A2641"/>
    <w:rsid w:val="001A26DA"/>
    <w:rsid w:val="001A3334"/>
    <w:rsid w:val="001A3FDC"/>
    <w:rsid w:val="001A5470"/>
    <w:rsid w:val="001A5F0F"/>
    <w:rsid w:val="001A6343"/>
    <w:rsid w:val="001A7D70"/>
    <w:rsid w:val="001B0908"/>
    <w:rsid w:val="001B1988"/>
    <w:rsid w:val="001B27AD"/>
    <w:rsid w:val="001B39E7"/>
    <w:rsid w:val="001B5A49"/>
    <w:rsid w:val="001B5BCA"/>
    <w:rsid w:val="001B7327"/>
    <w:rsid w:val="001B76E5"/>
    <w:rsid w:val="001C1A72"/>
    <w:rsid w:val="001C232B"/>
    <w:rsid w:val="001C41B1"/>
    <w:rsid w:val="001C6399"/>
    <w:rsid w:val="001C79F5"/>
    <w:rsid w:val="001C7B59"/>
    <w:rsid w:val="001D0F4C"/>
    <w:rsid w:val="001D1EF5"/>
    <w:rsid w:val="001D42E5"/>
    <w:rsid w:val="001D51BD"/>
    <w:rsid w:val="001D633D"/>
    <w:rsid w:val="001D71CC"/>
    <w:rsid w:val="001D73EC"/>
    <w:rsid w:val="001E1350"/>
    <w:rsid w:val="001E194B"/>
    <w:rsid w:val="001E1BA4"/>
    <w:rsid w:val="001E2C38"/>
    <w:rsid w:val="001E3D5D"/>
    <w:rsid w:val="001E3F62"/>
    <w:rsid w:val="001E41CB"/>
    <w:rsid w:val="001E590E"/>
    <w:rsid w:val="001E5CC4"/>
    <w:rsid w:val="001E78A4"/>
    <w:rsid w:val="001E7C86"/>
    <w:rsid w:val="001E7D9F"/>
    <w:rsid w:val="001F038E"/>
    <w:rsid w:val="001F0EBF"/>
    <w:rsid w:val="001F15A0"/>
    <w:rsid w:val="001F1BC2"/>
    <w:rsid w:val="001F4EBE"/>
    <w:rsid w:val="001F58E2"/>
    <w:rsid w:val="001F5EF8"/>
    <w:rsid w:val="0020463C"/>
    <w:rsid w:val="00204965"/>
    <w:rsid w:val="00205E85"/>
    <w:rsid w:val="00206833"/>
    <w:rsid w:val="0021063A"/>
    <w:rsid w:val="00211AE9"/>
    <w:rsid w:val="00212C5F"/>
    <w:rsid w:val="00212C71"/>
    <w:rsid w:val="002137CF"/>
    <w:rsid w:val="00214305"/>
    <w:rsid w:val="00214963"/>
    <w:rsid w:val="0021662B"/>
    <w:rsid w:val="00220A1C"/>
    <w:rsid w:val="002215A9"/>
    <w:rsid w:val="002218F2"/>
    <w:rsid w:val="00224EC0"/>
    <w:rsid w:val="00225A97"/>
    <w:rsid w:val="0022648E"/>
    <w:rsid w:val="00227CB1"/>
    <w:rsid w:val="00230B77"/>
    <w:rsid w:val="0023117B"/>
    <w:rsid w:val="00231516"/>
    <w:rsid w:val="002318A1"/>
    <w:rsid w:val="00231AD5"/>
    <w:rsid w:val="00232A6D"/>
    <w:rsid w:val="00233190"/>
    <w:rsid w:val="002343ED"/>
    <w:rsid w:val="00236941"/>
    <w:rsid w:val="00237EED"/>
    <w:rsid w:val="00241894"/>
    <w:rsid w:val="00242AE8"/>
    <w:rsid w:val="002441C0"/>
    <w:rsid w:val="0024799F"/>
    <w:rsid w:val="00250BDB"/>
    <w:rsid w:val="002515A0"/>
    <w:rsid w:val="00253441"/>
    <w:rsid w:val="002536D1"/>
    <w:rsid w:val="002543C0"/>
    <w:rsid w:val="0025515A"/>
    <w:rsid w:val="002557A7"/>
    <w:rsid w:val="00260507"/>
    <w:rsid w:val="00260DAE"/>
    <w:rsid w:val="00261B5A"/>
    <w:rsid w:val="00261F0A"/>
    <w:rsid w:val="00262200"/>
    <w:rsid w:val="0026567A"/>
    <w:rsid w:val="002659B9"/>
    <w:rsid w:val="00265AD8"/>
    <w:rsid w:val="002673B1"/>
    <w:rsid w:val="0027176D"/>
    <w:rsid w:val="00271CA6"/>
    <w:rsid w:val="00272C1A"/>
    <w:rsid w:val="00273E12"/>
    <w:rsid w:val="00275232"/>
    <w:rsid w:val="00275575"/>
    <w:rsid w:val="00276F81"/>
    <w:rsid w:val="00277CBC"/>
    <w:rsid w:val="00277F57"/>
    <w:rsid w:val="00282004"/>
    <w:rsid w:val="00284ED3"/>
    <w:rsid w:val="002853DC"/>
    <w:rsid w:val="002901D8"/>
    <w:rsid w:val="002905AC"/>
    <w:rsid w:val="0029103E"/>
    <w:rsid w:val="00291A8B"/>
    <w:rsid w:val="002936B3"/>
    <w:rsid w:val="0029415A"/>
    <w:rsid w:val="00294602"/>
    <w:rsid w:val="002949B5"/>
    <w:rsid w:val="002953CB"/>
    <w:rsid w:val="00297984"/>
    <w:rsid w:val="002A0836"/>
    <w:rsid w:val="002A1D6F"/>
    <w:rsid w:val="002A2C2B"/>
    <w:rsid w:val="002A33A4"/>
    <w:rsid w:val="002A4076"/>
    <w:rsid w:val="002A50BB"/>
    <w:rsid w:val="002A5999"/>
    <w:rsid w:val="002A6E6A"/>
    <w:rsid w:val="002A7189"/>
    <w:rsid w:val="002B0162"/>
    <w:rsid w:val="002B1963"/>
    <w:rsid w:val="002B1D97"/>
    <w:rsid w:val="002B3373"/>
    <w:rsid w:val="002B3950"/>
    <w:rsid w:val="002B536B"/>
    <w:rsid w:val="002B663B"/>
    <w:rsid w:val="002C02EE"/>
    <w:rsid w:val="002C10FC"/>
    <w:rsid w:val="002C516B"/>
    <w:rsid w:val="002C5224"/>
    <w:rsid w:val="002C571D"/>
    <w:rsid w:val="002C677D"/>
    <w:rsid w:val="002D0A62"/>
    <w:rsid w:val="002D2BBF"/>
    <w:rsid w:val="002D337A"/>
    <w:rsid w:val="002D3E4B"/>
    <w:rsid w:val="002D4B77"/>
    <w:rsid w:val="002D4D8D"/>
    <w:rsid w:val="002D4E9E"/>
    <w:rsid w:val="002D6C02"/>
    <w:rsid w:val="002E0ED2"/>
    <w:rsid w:val="002E211E"/>
    <w:rsid w:val="002E3D3D"/>
    <w:rsid w:val="002E4554"/>
    <w:rsid w:val="002E4646"/>
    <w:rsid w:val="002E4C11"/>
    <w:rsid w:val="002E4F7E"/>
    <w:rsid w:val="002E5135"/>
    <w:rsid w:val="002E5473"/>
    <w:rsid w:val="002E6C89"/>
    <w:rsid w:val="002E7A10"/>
    <w:rsid w:val="002E7A35"/>
    <w:rsid w:val="002F3597"/>
    <w:rsid w:val="002F43F1"/>
    <w:rsid w:val="002F4479"/>
    <w:rsid w:val="002F4706"/>
    <w:rsid w:val="002F6502"/>
    <w:rsid w:val="002F6549"/>
    <w:rsid w:val="002F7C7E"/>
    <w:rsid w:val="00301A43"/>
    <w:rsid w:val="003031C4"/>
    <w:rsid w:val="003039E8"/>
    <w:rsid w:val="00303BE8"/>
    <w:rsid w:val="0030447F"/>
    <w:rsid w:val="003065D0"/>
    <w:rsid w:val="00307D0A"/>
    <w:rsid w:val="00310EB4"/>
    <w:rsid w:val="00316155"/>
    <w:rsid w:val="00316B8E"/>
    <w:rsid w:val="003226EB"/>
    <w:rsid w:val="00322846"/>
    <w:rsid w:val="003231B6"/>
    <w:rsid w:val="003243AA"/>
    <w:rsid w:val="00324913"/>
    <w:rsid w:val="00326FEF"/>
    <w:rsid w:val="003272CA"/>
    <w:rsid w:val="003316C4"/>
    <w:rsid w:val="00331F42"/>
    <w:rsid w:val="003359BA"/>
    <w:rsid w:val="003374AA"/>
    <w:rsid w:val="00337BB2"/>
    <w:rsid w:val="00341E00"/>
    <w:rsid w:val="00341FDA"/>
    <w:rsid w:val="00342182"/>
    <w:rsid w:val="003429F1"/>
    <w:rsid w:val="00342C01"/>
    <w:rsid w:val="0034499E"/>
    <w:rsid w:val="00345172"/>
    <w:rsid w:val="00345905"/>
    <w:rsid w:val="00353D0D"/>
    <w:rsid w:val="00354861"/>
    <w:rsid w:val="003548C2"/>
    <w:rsid w:val="0035559D"/>
    <w:rsid w:val="00356BFF"/>
    <w:rsid w:val="00356F4A"/>
    <w:rsid w:val="00357119"/>
    <w:rsid w:val="003571E1"/>
    <w:rsid w:val="00357C1C"/>
    <w:rsid w:val="0036007D"/>
    <w:rsid w:val="003611AE"/>
    <w:rsid w:val="00361AC9"/>
    <w:rsid w:val="003627B6"/>
    <w:rsid w:val="0036489E"/>
    <w:rsid w:val="00364E12"/>
    <w:rsid w:val="0037197B"/>
    <w:rsid w:val="003727A4"/>
    <w:rsid w:val="003754B1"/>
    <w:rsid w:val="00376131"/>
    <w:rsid w:val="0037777E"/>
    <w:rsid w:val="00377CE8"/>
    <w:rsid w:val="00381C59"/>
    <w:rsid w:val="003825BF"/>
    <w:rsid w:val="00383EFB"/>
    <w:rsid w:val="00384F2D"/>
    <w:rsid w:val="00387862"/>
    <w:rsid w:val="00392D71"/>
    <w:rsid w:val="00393E87"/>
    <w:rsid w:val="00394DD1"/>
    <w:rsid w:val="003973E1"/>
    <w:rsid w:val="00397EC4"/>
    <w:rsid w:val="00397F07"/>
    <w:rsid w:val="003A03FC"/>
    <w:rsid w:val="003A1D97"/>
    <w:rsid w:val="003A2BCC"/>
    <w:rsid w:val="003A2E5E"/>
    <w:rsid w:val="003A3852"/>
    <w:rsid w:val="003A4489"/>
    <w:rsid w:val="003A55E0"/>
    <w:rsid w:val="003B04FD"/>
    <w:rsid w:val="003B1426"/>
    <w:rsid w:val="003B17BE"/>
    <w:rsid w:val="003B18F0"/>
    <w:rsid w:val="003B3103"/>
    <w:rsid w:val="003B409E"/>
    <w:rsid w:val="003B6E5D"/>
    <w:rsid w:val="003B6F1D"/>
    <w:rsid w:val="003B71B4"/>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564"/>
    <w:rsid w:val="003F2646"/>
    <w:rsid w:val="003F2ECF"/>
    <w:rsid w:val="003F30B2"/>
    <w:rsid w:val="003F3838"/>
    <w:rsid w:val="003F4D65"/>
    <w:rsid w:val="003F4FC2"/>
    <w:rsid w:val="003F52CC"/>
    <w:rsid w:val="003F6BB9"/>
    <w:rsid w:val="003F7BAD"/>
    <w:rsid w:val="004028D4"/>
    <w:rsid w:val="00402EA7"/>
    <w:rsid w:val="00406447"/>
    <w:rsid w:val="00406D99"/>
    <w:rsid w:val="004072AA"/>
    <w:rsid w:val="00407DA6"/>
    <w:rsid w:val="00411385"/>
    <w:rsid w:val="004123F2"/>
    <w:rsid w:val="00413AA6"/>
    <w:rsid w:val="00414860"/>
    <w:rsid w:val="00416004"/>
    <w:rsid w:val="00417327"/>
    <w:rsid w:val="00417442"/>
    <w:rsid w:val="00420441"/>
    <w:rsid w:val="0042594A"/>
    <w:rsid w:val="004327DE"/>
    <w:rsid w:val="00433137"/>
    <w:rsid w:val="0043586F"/>
    <w:rsid w:val="00436685"/>
    <w:rsid w:val="004369FD"/>
    <w:rsid w:val="004402B9"/>
    <w:rsid w:val="004407F2"/>
    <w:rsid w:val="004418CB"/>
    <w:rsid w:val="00442F30"/>
    <w:rsid w:val="00443EA8"/>
    <w:rsid w:val="004457C6"/>
    <w:rsid w:val="004461EC"/>
    <w:rsid w:val="00446930"/>
    <w:rsid w:val="00446BEE"/>
    <w:rsid w:val="00447F00"/>
    <w:rsid w:val="00450E40"/>
    <w:rsid w:val="00452D3D"/>
    <w:rsid w:val="0045339E"/>
    <w:rsid w:val="0045436E"/>
    <w:rsid w:val="00455501"/>
    <w:rsid w:val="00461989"/>
    <w:rsid w:val="00461EE2"/>
    <w:rsid w:val="00463F70"/>
    <w:rsid w:val="00464CC2"/>
    <w:rsid w:val="00470A32"/>
    <w:rsid w:val="004711F7"/>
    <w:rsid w:val="00473769"/>
    <w:rsid w:val="0047380B"/>
    <w:rsid w:val="004745BB"/>
    <w:rsid w:val="0047523F"/>
    <w:rsid w:val="00477D65"/>
    <w:rsid w:val="004820B3"/>
    <w:rsid w:val="00482891"/>
    <w:rsid w:val="004835D9"/>
    <w:rsid w:val="00483D66"/>
    <w:rsid w:val="0048445A"/>
    <w:rsid w:val="00485460"/>
    <w:rsid w:val="00485FFE"/>
    <w:rsid w:val="00486D1D"/>
    <w:rsid w:val="00487597"/>
    <w:rsid w:val="00490573"/>
    <w:rsid w:val="004927DA"/>
    <w:rsid w:val="0049303C"/>
    <w:rsid w:val="00493DED"/>
    <w:rsid w:val="00494280"/>
    <w:rsid w:val="00496EC5"/>
    <w:rsid w:val="004A17DD"/>
    <w:rsid w:val="004A26D2"/>
    <w:rsid w:val="004A2A0D"/>
    <w:rsid w:val="004A314E"/>
    <w:rsid w:val="004A5AE8"/>
    <w:rsid w:val="004A5CEC"/>
    <w:rsid w:val="004A64A5"/>
    <w:rsid w:val="004B241E"/>
    <w:rsid w:val="004B3836"/>
    <w:rsid w:val="004B530E"/>
    <w:rsid w:val="004B6556"/>
    <w:rsid w:val="004B6567"/>
    <w:rsid w:val="004B67F3"/>
    <w:rsid w:val="004B6CCC"/>
    <w:rsid w:val="004C0FE5"/>
    <w:rsid w:val="004C1451"/>
    <w:rsid w:val="004C1D6F"/>
    <w:rsid w:val="004C2A43"/>
    <w:rsid w:val="004C3B24"/>
    <w:rsid w:val="004C6CB0"/>
    <w:rsid w:val="004C6D7F"/>
    <w:rsid w:val="004C6E47"/>
    <w:rsid w:val="004D0108"/>
    <w:rsid w:val="004D0504"/>
    <w:rsid w:val="004D28AE"/>
    <w:rsid w:val="004D3894"/>
    <w:rsid w:val="004D3B29"/>
    <w:rsid w:val="004D3CC2"/>
    <w:rsid w:val="004D4515"/>
    <w:rsid w:val="004D4601"/>
    <w:rsid w:val="004D5920"/>
    <w:rsid w:val="004D668B"/>
    <w:rsid w:val="004D6A9B"/>
    <w:rsid w:val="004E0E99"/>
    <w:rsid w:val="004E219C"/>
    <w:rsid w:val="004E2FA7"/>
    <w:rsid w:val="004E3B33"/>
    <w:rsid w:val="004E3B34"/>
    <w:rsid w:val="004E50DF"/>
    <w:rsid w:val="004E7C14"/>
    <w:rsid w:val="004F16C0"/>
    <w:rsid w:val="004F180B"/>
    <w:rsid w:val="004F2088"/>
    <w:rsid w:val="004F3476"/>
    <w:rsid w:val="004F34A0"/>
    <w:rsid w:val="004F36DE"/>
    <w:rsid w:val="004F4404"/>
    <w:rsid w:val="004F470D"/>
    <w:rsid w:val="004F47D8"/>
    <w:rsid w:val="00501410"/>
    <w:rsid w:val="00501F82"/>
    <w:rsid w:val="00502280"/>
    <w:rsid w:val="0050322D"/>
    <w:rsid w:val="00504C56"/>
    <w:rsid w:val="005056CC"/>
    <w:rsid w:val="00506314"/>
    <w:rsid w:val="00506666"/>
    <w:rsid w:val="0051222B"/>
    <w:rsid w:val="0051257C"/>
    <w:rsid w:val="00514BEF"/>
    <w:rsid w:val="00517189"/>
    <w:rsid w:val="00517F50"/>
    <w:rsid w:val="005205C6"/>
    <w:rsid w:val="0052087A"/>
    <w:rsid w:val="0052093B"/>
    <w:rsid w:val="00522C25"/>
    <w:rsid w:val="0052343E"/>
    <w:rsid w:val="00523912"/>
    <w:rsid w:val="0052534E"/>
    <w:rsid w:val="00525BBE"/>
    <w:rsid w:val="0053055E"/>
    <w:rsid w:val="00530583"/>
    <w:rsid w:val="005305F4"/>
    <w:rsid w:val="00530B62"/>
    <w:rsid w:val="005322DC"/>
    <w:rsid w:val="00533E6C"/>
    <w:rsid w:val="005355B6"/>
    <w:rsid w:val="005377BC"/>
    <w:rsid w:val="00537CE3"/>
    <w:rsid w:val="00540755"/>
    <w:rsid w:val="005415B4"/>
    <w:rsid w:val="0054171E"/>
    <w:rsid w:val="00541C08"/>
    <w:rsid w:val="00541D4F"/>
    <w:rsid w:val="00542368"/>
    <w:rsid w:val="00550C65"/>
    <w:rsid w:val="00550CCD"/>
    <w:rsid w:val="00552E7D"/>
    <w:rsid w:val="00552F66"/>
    <w:rsid w:val="005552A3"/>
    <w:rsid w:val="00556D82"/>
    <w:rsid w:val="005578E3"/>
    <w:rsid w:val="00557C33"/>
    <w:rsid w:val="0056219B"/>
    <w:rsid w:val="00563974"/>
    <w:rsid w:val="00563C55"/>
    <w:rsid w:val="005643B8"/>
    <w:rsid w:val="005655EA"/>
    <w:rsid w:val="005666E5"/>
    <w:rsid w:val="0056677B"/>
    <w:rsid w:val="00566CB5"/>
    <w:rsid w:val="005707D2"/>
    <w:rsid w:val="0057235C"/>
    <w:rsid w:val="00572DE1"/>
    <w:rsid w:val="00574006"/>
    <w:rsid w:val="00576075"/>
    <w:rsid w:val="00580E00"/>
    <w:rsid w:val="00581306"/>
    <w:rsid w:val="00581F3A"/>
    <w:rsid w:val="00583123"/>
    <w:rsid w:val="0058483C"/>
    <w:rsid w:val="00590821"/>
    <w:rsid w:val="00591993"/>
    <w:rsid w:val="00591D4E"/>
    <w:rsid w:val="005928DA"/>
    <w:rsid w:val="00593DFA"/>
    <w:rsid w:val="005940A7"/>
    <w:rsid w:val="00595F94"/>
    <w:rsid w:val="005975FA"/>
    <w:rsid w:val="005A0591"/>
    <w:rsid w:val="005A0CCB"/>
    <w:rsid w:val="005A0DC7"/>
    <w:rsid w:val="005A0EA2"/>
    <w:rsid w:val="005A0FE7"/>
    <w:rsid w:val="005A193E"/>
    <w:rsid w:val="005A37A7"/>
    <w:rsid w:val="005A4DDC"/>
    <w:rsid w:val="005A7093"/>
    <w:rsid w:val="005A7B23"/>
    <w:rsid w:val="005B0417"/>
    <w:rsid w:val="005B0517"/>
    <w:rsid w:val="005B05D6"/>
    <w:rsid w:val="005B07C7"/>
    <w:rsid w:val="005B258C"/>
    <w:rsid w:val="005B304C"/>
    <w:rsid w:val="005B396C"/>
    <w:rsid w:val="005B3EE1"/>
    <w:rsid w:val="005B4BCA"/>
    <w:rsid w:val="005B4D0D"/>
    <w:rsid w:val="005B50A0"/>
    <w:rsid w:val="005B5CD3"/>
    <w:rsid w:val="005B64F8"/>
    <w:rsid w:val="005B6FF7"/>
    <w:rsid w:val="005B7698"/>
    <w:rsid w:val="005C1240"/>
    <w:rsid w:val="005C68C7"/>
    <w:rsid w:val="005C74CB"/>
    <w:rsid w:val="005C75C5"/>
    <w:rsid w:val="005D1E46"/>
    <w:rsid w:val="005D2340"/>
    <w:rsid w:val="005D4E45"/>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5FE5"/>
    <w:rsid w:val="005E6DD7"/>
    <w:rsid w:val="005E7164"/>
    <w:rsid w:val="005F016F"/>
    <w:rsid w:val="005F0A33"/>
    <w:rsid w:val="005F2751"/>
    <w:rsid w:val="005F5B9D"/>
    <w:rsid w:val="005F7371"/>
    <w:rsid w:val="005F7548"/>
    <w:rsid w:val="005F7A40"/>
    <w:rsid w:val="005F7AE7"/>
    <w:rsid w:val="00601B6C"/>
    <w:rsid w:val="00604C30"/>
    <w:rsid w:val="00604FBB"/>
    <w:rsid w:val="0060534A"/>
    <w:rsid w:val="00605B5F"/>
    <w:rsid w:val="00607043"/>
    <w:rsid w:val="00607361"/>
    <w:rsid w:val="006100FD"/>
    <w:rsid w:val="00614EDB"/>
    <w:rsid w:val="00615E6D"/>
    <w:rsid w:val="00616B3E"/>
    <w:rsid w:val="006174F2"/>
    <w:rsid w:val="00617642"/>
    <w:rsid w:val="0061795E"/>
    <w:rsid w:val="00621E1B"/>
    <w:rsid w:val="00622167"/>
    <w:rsid w:val="00625D38"/>
    <w:rsid w:val="0062734F"/>
    <w:rsid w:val="00630B95"/>
    <w:rsid w:val="00631683"/>
    <w:rsid w:val="0063359D"/>
    <w:rsid w:val="006339D9"/>
    <w:rsid w:val="00635D3B"/>
    <w:rsid w:val="00637561"/>
    <w:rsid w:val="006409CC"/>
    <w:rsid w:val="00640D48"/>
    <w:rsid w:val="00641DBD"/>
    <w:rsid w:val="0064201C"/>
    <w:rsid w:val="00642613"/>
    <w:rsid w:val="006426DF"/>
    <w:rsid w:val="00644254"/>
    <w:rsid w:val="00644E05"/>
    <w:rsid w:val="006455CF"/>
    <w:rsid w:val="0064689A"/>
    <w:rsid w:val="00646F1B"/>
    <w:rsid w:val="00646F43"/>
    <w:rsid w:val="0065050A"/>
    <w:rsid w:val="00650577"/>
    <w:rsid w:val="00652BAB"/>
    <w:rsid w:val="00652D68"/>
    <w:rsid w:val="006541BD"/>
    <w:rsid w:val="00657FC8"/>
    <w:rsid w:val="00660035"/>
    <w:rsid w:val="00662D75"/>
    <w:rsid w:val="0066442F"/>
    <w:rsid w:val="00664DCB"/>
    <w:rsid w:val="00664F86"/>
    <w:rsid w:val="006669E8"/>
    <w:rsid w:val="00666A24"/>
    <w:rsid w:val="00666FB7"/>
    <w:rsid w:val="0066754F"/>
    <w:rsid w:val="00671AAA"/>
    <w:rsid w:val="00671FE7"/>
    <w:rsid w:val="0067265B"/>
    <w:rsid w:val="00673154"/>
    <w:rsid w:val="00673365"/>
    <w:rsid w:val="0067566F"/>
    <w:rsid w:val="00675812"/>
    <w:rsid w:val="00677715"/>
    <w:rsid w:val="00681837"/>
    <w:rsid w:val="00681B37"/>
    <w:rsid w:val="00682174"/>
    <w:rsid w:val="00682186"/>
    <w:rsid w:val="006824DC"/>
    <w:rsid w:val="006828DF"/>
    <w:rsid w:val="0068482F"/>
    <w:rsid w:val="006862B3"/>
    <w:rsid w:val="006864A8"/>
    <w:rsid w:val="006864B9"/>
    <w:rsid w:val="00687156"/>
    <w:rsid w:val="00687554"/>
    <w:rsid w:val="00687C2F"/>
    <w:rsid w:val="00691425"/>
    <w:rsid w:val="00693DDF"/>
    <w:rsid w:val="00696770"/>
    <w:rsid w:val="006A21A5"/>
    <w:rsid w:val="006A2675"/>
    <w:rsid w:val="006A2AD6"/>
    <w:rsid w:val="006A4940"/>
    <w:rsid w:val="006A6102"/>
    <w:rsid w:val="006A792E"/>
    <w:rsid w:val="006B0B0E"/>
    <w:rsid w:val="006B202E"/>
    <w:rsid w:val="006B39A0"/>
    <w:rsid w:val="006B3B29"/>
    <w:rsid w:val="006B4102"/>
    <w:rsid w:val="006B524A"/>
    <w:rsid w:val="006B63F6"/>
    <w:rsid w:val="006B669F"/>
    <w:rsid w:val="006B778A"/>
    <w:rsid w:val="006B7B49"/>
    <w:rsid w:val="006C05E6"/>
    <w:rsid w:val="006C4CA9"/>
    <w:rsid w:val="006C4F4D"/>
    <w:rsid w:val="006C5B8C"/>
    <w:rsid w:val="006C647D"/>
    <w:rsid w:val="006C762B"/>
    <w:rsid w:val="006D2CD6"/>
    <w:rsid w:val="006D5698"/>
    <w:rsid w:val="006D59FE"/>
    <w:rsid w:val="006D6522"/>
    <w:rsid w:val="006D7DB2"/>
    <w:rsid w:val="006E0412"/>
    <w:rsid w:val="006E072F"/>
    <w:rsid w:val="006E3F84"/>
    <w:rsid w:val="006E48F4"/>
    <w:rsid w:val="006E5608"/>
    <w:rsid w:val="006E570A"/>
    <w:rsid w:val="006E6966"/>
    <w:rsid w:val="006F06E7"/>
    <w:rsid w:val="006F1881"/>
    <w:rsid w:val="006F2EE5"/>
    <w:rsid w:val="006F322F"/>
    <w:rsid w:val="006F3CC1"/>
    <w:rsid w:val="006F42C5"/>
    <w:rsid w:val="006F58D3"/>
    <w:rsid w:val="007006A4"/>
    <w:rsid w:val="007019F6"/>
    <w:rsid w:val="007027DF"/>
    <w:rsid w:val="00703127"/>
    <w:rsid w:val="00705E88"/>
    <w:rsid w:val="007066FD"/>
    <w:rsid w:val="00706ACF"/>
    <w:rsid w:val="007109B2"/>
    <w:rsid w:val="007128D0"/>
    <w:rsid w:val="007138D0"/>
    <w:rsid w:val="007142CC"/>
    <w:rsid w:val="00715408"/>
    <w:rsid w:val="00720DBD"/>
    <w:rsid w:val="00720EEE"/>
    <w:rsid w:val="0072302F"/>
    <w:rsid w:val="00724B21"/>
    <w:rsid w:val="00726726"/>
    <w:rsid w:val="0072682B"/>
    <w:rsid w:val="00726E58"/>
    <w:rsid w:val="00726F73"/>
    <w:rsid w:val="007306E9"/>
    <w:rsid w:val="00732A58"/>
    <w:rsid w:val="00734202"/>
    <w:rsid w:val="00734349"/>
    <w:rsid w:val="00734DB2"/>
    <w:rsid w:val="00734DDB"/>
    <w:rsid w:val="00736C25"/>
    <w:rsid w:val="0073711D"/>
    <w:rsid w:val="007373C6"/>
    <w:rsid w:val="00740739"/>
    <w:rsid w:val="0074180B"/>
    <w:rsid w:val="007431F7"/>
    <w:rsid w:val="00746C32"/>
    <w:rsid w:val="00746EC1"/>
    <w:rsid w:val="00746FD8"/>
    <w:rsid w:val="00747F38"/>
    <w:rsid w:val="00750587"/>
    <w:rsid w:val="007507C9"/>
    <w:rsid w:val="00750C79"/>
    <w:rsid w:val="00753935"/>
    <w:rsid w:val="00754BCE"/>
    <w:rsid w:val="00755EBA"/>
    <w:rsid w:val="00756A48"/>
    <w:rsid w:val="007571A4"/>
    <w:rsid w:val="007572FF"/>
    <w:rsid w:val="00757DD7"/>
    <w:rsid w:val="0076008C"/>
    <w:rsid w:val="007610E7"/>
    <w:rsid w:val="00761229"/>
    <w:rsid w:val="00761751"/>
    <w:rsid w:val="00761944"/>
    <w:rsid w:val="007635EF"/>
    <w:rsid w:val="007649CA"/>
    <w:rsid w:val="007657FB"/>
    <w:rsid w:val="00765906"/>
    <w:rsid w:val="00766065"/>
    <w:rsid w:val="0076606B"/>
    <w:rsid w:val="007667DF"/>
    <w:rsid w:val="00773474"/>
    <w:rsid w:val="0077402B"/>
    <w:rsid w:val="0077513F"/>
    <w:rsid w:val="00775211"/>
    <w:rsid w:val="00775889"/>
    <w:rsid w:val="00775A48"/>
    <w:rsid w:val="00776208"/>
    <w:rsid w:val="00776B6E"/>
    <w:rsid w:val="00776EBF"/>
    <w:rsid w:val="007806EE"/>
    <w:rsid w:val="007811B0"/>
    <w:rsid w:val="00782A17"/>
    <w:rsid w:val="00784E2F"/>
    <w:rsid w:val="0078628E"/>
    <w:rsid w:val="0078648F"/>
    <w:rsid w:val="00787A63"/>
    <w:rsid w:val="00787FB4"/>
    <w:rsid w:val="00790141"/>
    <w:rsid w:val="00795700"/>
    <w:rsid w:val="00795D01"/>
    <w:rsid w:val="0079775A"/>
    <w:rsid w:val="00797BD0"/>
    <w:rsid w:val="007A58D6"/>
    <w:rsid w:val="007A590D"/>
    <w:rsid w:val="007A6E3C"/>
    <w:rsid w:val="007B00AD"/>
    <w:rsid w:val="007B16CD"/>
    <w:rsid w:val="007B186F"/>
    <w:rsid w:val="007B2720"/>
    <w:rsid w:val="007B3E52"/>
    <w:rsid w:val="007C17D2"/>
    <w:rsid w:val="007C2596"/>
    <w:rsid w:val="007C2F6F"/>
    <w:rsid w:val="007C3D21"/>
    <w:rsid w:val="007C4C6C"/>
    <w:rsid w:val="007C4D60"/>
    <w:rsid w:val="007C59E6"/>
    <w:rsid w:val="007C5E14"/>
    <w:rsid w:val="007C66AE"/>
    <w:rsid w:val="007C71CC"/>
    <w:rsid w:val="007C7893"/>
    <w:rsid w:val="007C7935"/>
    <w:rsid w:val="007D06CF"/>
    <w:rsid w:val="007D2665"/>
    <w:rsid w:val="007D324E"/>
    <w:rsid w:val="007D3B20"/>
    <w:rsid w:val="007D46A9"/>
    <w:rsid w:val="007D48A6"/>
    <w:rsid w:val="007D4D7B"/>
    <w:rsid w:val="007D5243"/>
    <w:rsid w:val="007D52D0"/>
    <w:rsid w:val="007D5ECC"/>
    <w:rsid w:val="007D60E5"/>
    <w:rsid w:val="007D6B00"/>
    <w:rsid w:val="007E3B8D"/>
    <w:rsid w:val="007E4C3B"/>
    <w:rsid w:val="007F1927"/>
    <w:rsid w:val="008003C3"/>
    <w:rsid w:val="0080212B"/>
    <w:rsid w:val="00805B6B"/>
    <w:rsid w:val="00806955"/>
    <w:rsid w:val="00807CD2"/>
    <w:rsid w:val="00810044"/>
    <w:rsid w:val="00810387"/>
    <w:rsid w:val="0081122F"/>
    <w:rsid w:val="00811E57"/>
    <w:rsid w:val="00813C59"/>
    <w:rsid w:val="00815DBC"/>
    <w:rsid w:val="00816BCA"/>
    <w:rsid w:val="00817D34"/>
    <w:rsid w:val="0082083B"/>
    <w:rsid w:val="00820A1E"/>
    <w:rsid w:val="00821C7F"/>
    <w:rsid w:val="00823862"/>
    <w:rsid w:val="00823C46"/>
    <w:rsid w:val="00823E92"/>
    <w:rsid w:val="00823EBB"/>
    <w:rsid w:val="00825E20"/>
    <w:rsid w:val="008271DF"/>
    <w:rsid w:val="00827667"/>
    <w:rsid w:val="00827CF8"/>
    <w:rsid w:val="008342AC"/>
    <w:rsid w:val="00834B16"/>
    <w:rsid w:val="00837193"/>
    <w:rsid w:val="00837985"/>
    <w:rsid w:val="008404D7"/>
    <w:rsid w:val="008417D8"/>
    <w:rsid w:val="00842835"/>
    <w:rsid w:val="00843457"/>
    <w:rsid w:val="008435C3"/>
    <w:rsid w:val="00843752"/>
    <w:rsid w:val="00845407"/>
    <w:rsid w:val="00846963"/>
    <w:rsid w:val="008504C5"/>
    <w:rsid w:val="00852EF6"/>
    <w:rsid w:val="008538E8"/>
    <w:rsid w:val="00854329"/>
    <w:rsid w:val="00855E76"/>
    <w:rsid w:val="0086007E"/>
    <w:rsid w:val="00861300"/>
    <w:rsid w:val="00861E7D"/>
    <w:rsid w:val="00864DC3"/>
    <w:rsid w:val="008669BD"/>
    <w:rsid w:val="0086701B"/>
    <w:rsid w:val="00867992"/>
    <w:rsid w:val="00872FAC"/>
    <w:rsid w:val="0087413C"/>
    <w:rsid w:val="00875F0F"/>
    <w:rsid w:val="00877198"/>
    <w:rsid w:val="008778F2"/>
    <w:rsid w:val="00881587"/>
    <w:rsid w:val="00883391"/>
    <w:rsid w:val="00883C8E"/>
    <w:rsid w:val="00883F8B"/>
    <w:rsid w:val="00884982"/>
    <w:rsid w:val="008855E3"/>
    <w:rsid w:val="0088729C"/>
    <w:rsid w:val="0088782A"/>
    <w:rsid w:val="00891012"/>
    <w:rsid w:val="0089171E"/>
    <w:rsid w:val="00891A2E"/>
    <w:rsid w:val="00891DE8"/>
    <w:rsid w:val="008935B4"/>
    <w:rsid w:val="008955F2"/>
    <w:rsid w:val="0089718A"/>
    <w:rsid w:val="00897A29"/>
    <w:rsid w:val="008A3548"/>
    <w:rsid w:val="008A3C91"/>
    <w:rsid w:val="008A7DF4"/>
    <w:rsid w:val="008B0167"/>
    <w:rsid w:val="008B06C9"/>
    <w:rsid w:val="008B3421"/>
    <w:rsid w:val="008B3474"/>
    <w:rsid w:val="008B531D"/>
    <w:rsid w:val="008B61AA"/>
    <w:rsid w:val="008B6C83"/>
    <w:rsid w:val="008B708F"/>
    <w:rsid w:val="008C0C65"/>
    <w:rsid w:val="008C1903"/>
    <w:rsid w:val="008C292F"/>
    <w:rsid w:val="008C2C38"/>
    <w:rsid w:val="008C4022"/>
    <w:rsid w:val="008C66D5"/>
    <w:rsid w:val="008C7D9B"/>
    <w:rsid w:val="008C7E6D"/>
    <w:rsid w:val="008D1285"/>
    <w:rsid w:val="008D4277"/>
    <w:rsid w:val="008D45EB"/>
    <w:rsid w:val="008D5435"/>
    <w:rsid w:val="008D5D6F"/>
    <w:rsid w:val="008D6906"/>
    <w:rsid w:val="008D717B"/>
    <w:rsid w:val="008D7702"/>
    <w:rsid w:val="008E05E2"/>
    <w:rsid w:val="008E068B"/>
    <w:rsid w:val="008E4859"/>
    <w:rsid w:val="008E6570"/>
    <w:rsid w:val="008F1789"/>
    <w:rsid w:val="008F1BD0"/>
    <w:rsid w:val="008F283E"/>
    <w:rsid w:val="008F2F85"/>
    <w:rsid w:val="008F398B"/>
    <w:rsid w:val="008F3AD9"/>
    <w:rsid w:val="008F3FC3"/>
    <w:rsid w:val="008F43F5"/>
    <w:rsid w:val="008F6192"/>
    <w:rsid w:val="008F7C8D"/>
    <w:rsid w:val="009000F5"/>
    <w:rsid w:val="0090282A"/>
    <w:rsid w:val="00902BCF"/>
    <w:rsid w:val="0090479B"/>
    <w:rsid w:val="00904E09"/>
    <w:rsid w:val="00907567"/>
    <w:rsid w:val="00913B66"/>
    <w:rsid w:val="00914537"/>
    <w:rsid w:val="00914726"/>
    <w:rsid w:val="00914E74"/>
    <w:rsid w:val="00915DBB"/>
    <w:rsid w:val="00916040"/>
    <w:rsid w:val="00917A47"/>
    <w:rsid w:val="0092178F"/>
    <w:rsid w:val="0092312F"/>
    <w:rsid w:val="00923DEF"/>
    <w:rsid w:val="00924034"/>
    <w:rsid w:val="00925080"/>
    <w:rsid w:val="0092521B"/>
    <w:rsid w:val="00925738"/>
    <w:rsid w:val="009313A5"/>
    <w:rsid w:val="009316D2"/>
    <w:rsid w:val="00933195"/>
    <w:rsid w:val="00933D0A"/>
    <w:rsid w:val="00933DD9"/>
    <w:rsid w:val="00934737"/>
    <w:rsid w:val="00937601"/>
    <w:rsid w:val="00940DEF"/>
    <w:rsid w:val="0094180F"/>
    <w:rsid w:val="00941E1A"/>
    <w:rsid w:val="0094301C"/>
    <w:rsid w:val="00943424"/>
    <w:rsid w:val="00943A74"/>
    <w:rsid w:val="00944DB5"/>
    <w:rsid w:val="00945CF7"/>
    <w:rsid w:val="00945E8C"/>
    <w:rsid w:val="00947433"/>
    <w:rsid w:val="00947A78"/>
    <w:rsid w:val="00947BE2"/>
    <w:rsid w:val="00947EA6"/>
    <w:rsid w:val="00951D2F"/>
    <w:rsid w:val="00955FD0"/>
    <w:rsid w:val="0095661A"/>
    <w:rsid w:val="00957DB0"/>
    <w:rsid w:val="00960110"/>
    <w:rsid w:val="00960339"/>
    <w:rsid w:val="00960C75"/>
    <w:rsid w:val="009658D3"/>
    <w:rsid w:val="00966CDA"/>
    <w:rsid w:val="00966DC4"/>
    <w:rsid w:val="00967A15"/>
    <w:rsid w:val="00967A47"/>
    <w:rsid w:val="00971B03"/>
    <w:rsid w:val="00971EC5"/>
    <w:rsid w:val="00972937"/>
    <w:rsid w:val="009740F0"/>
    <w:rsid w:val="00975C30"/>
    <w:rsid w:val="00975C79"/>
    <w:rsid w:val="0098054E"/>
    <w:rsid w:val="0098198A"/>
    <w:rsid w:val="00981BC6"/>
    <w:rsid w:val="009824CE"/>
    <w:rsid w:val="00982C38"/>
    <w:rsid w:val="00985210"/>
    <w:rsid w:val="00985344"/>
    <w:rsid w:val="009863F8"/>
    <w:rsid w:val="00986C03"/>
    <w:rsid w:val="0099069D"/>
    <w:rsid w:val="00992916"/>
    <w:rsid w:val="00996D63"/>
    <w:rsid w:val="00997101"/>
    <w:rsid w:val="009979A6"/>
    <w:rsid w:val="009A0CC0"/>
    <w:rsid w:val="009A1FDA"/>
    <w:rsid w:val="009A27CA"/>
    <w:rsid w:val="009A3239"/>
    <w:rsid w:val="009A3DF5"/>
    <w:rsid w:val="009A52C8"/>
    <w:rsid w:val="009A61E4"/>
    <w:rsid w:val="009A6EF1"/>
    <w:rsid w:val="009A70E9"/>
    <w:rsid w:val="009A7F17"/>
    <w:rsid w:val="009B0683"/>
    <w:rsid w:val="009B0B87"/>
    <w:rsid w:val="009B0C80"/>
    <w:rsid w:val="009B1658"/>
    <w:rsid w:val="009B189F"/>
    <w:rsid w:val="009B2863"/>
    <w:rsid w:val="009B2AC7"/>
    <w:rsid w:val="009B32EF"/>
    <w:rsid w:val="009B4994"/>
    <w:rsid w:val="009B66CE"/>
    <w:rsid w:val="009C1330"/>
    <w:rsid w:val="009C1E12"/>
    <w:rsid w:val="009C381E"/>
    <w:rsid w:val="009C3D24"/>
    <w:rsid w:val="009C4006"/>
    <w:rsid w:val="009C5363"/>
    <w:rsid w:val="009C5998"/>
    <w:rsid w:val="009C6057"/>
    <w:rsid w:val="009D04BA"/>
    <w:rsid w:val="009D0E50"/>
    <w:rsid w:val="009D179B"/>
    <w:rsid w:val="009D1C87"/>
    <w:rsid w:val="009D2EAF"/>
    <w:rsid w:val="009D3BFC"/>
    <w:rsid w:val="009D41FF"/>
    <w:rsid w:val="009D4339"/>
    <w:rsid w:val="009D57D9"/>
    <w:rsid w:val="009D5FFE"/>
    <w:rsid w:val="009E4F7F"/>
    <w:rsid w:val="009E68E0"/>
    <w:rsid w:val="009E72A0"/>
    <w:rsid w:val="009E7622"/>
    <w:rsid w:val="009E76E3"/>
    <w:rsid w:val="009F0A51"/>
    <w:rsid w:val="009F1452"/>
    <w:rsid w:val="009F3EC2"/>
    <w:rsid w:val="009F539C"/>
    <w:rsid w:val="009F7C6C"/>
    <w:rsid w:val="009F7FFB"/>
    <w:rsid w:val="00A02084"/>
    <w:rsid w:val="00A03DBF"/>
    <w:rsid w:val="00A05B3A"/>
    <w:rsid w:val="00A05B41"/>
    <w:rsid w:val="00A10B09"/>
    <w:rsid w:val="00A10CCF"/>
    <w:rsid w:val="00A113DA"/>
    <w:rsid w:val="00A115F0"/>
    <w:rsid w:val="00A147D4"/>
    <w:rsid w:val="00A20AB9"/>
    <w:rsid w:val="00A23634"/>
    <w:rsid w:val="00A237D5"/>
    <w:rsid w:val="00A24C4D"/>
    <w:rsid w:val="00A266BB"/>
    <w:rsid w:val="00A26A8C"/>
    <w:rsid w:val="00A27D31"/>
    <w:rsid w:val="00A30E19"/>
    <w:rsid w:val="00A32080"/>
    <w:rsid w:val="00A34DEE"/>
    <w:rsid w:val="00A40F27"/>
    <w:rsid w:val="00A4200A"/>
    <w:rsid w:val="00A439B5"/>
    <w:rsid w:val="00A43E42"/>
    <w:rsid w:val="00A45C41"/>
    <w:rsid w:val="00A475DA"/>
    <w:rsid w:val="00A500BB"/>
    <w:rsid w:val="00A50450"/>
    <w:rsid w:val="00A5077B"/>
    <w:rsid w:val="00A5082D"/>
    <w:rsid w:val="00A52D8C"/>
    <w:rsid w:val="00A54F9A"/>
    <w:rsid w:val="00A56DC3"/>
    <w:rsid w:val="00A57EBD"/>
    <w:rsid w:val="00A604EB"/>
    <w:rsid w:val="00A60DE5"/>
    <w:rsid w:val="00A620A0"/>
    <w:rsid w:val="00A62275"/>
    <w:rsid w:val="00A62793"/>
    <w:rsid w:val="00A628E2"/>
    <w:rsid w:val="00A64089"/>
    <w:rsid w:val="00A64F2E"/>
    <w:rsid w:val="00A64F4B"/>
    <w:rsid w:val="00A672B5"/>
    <w:rsid w:val="00A75A4B"/>
    <w:rsid w:val="00A811F7"/>
    <w:rsid w:val="00A82810"/>
    <w:rsid w:val="00A82A93"/>
    <w:rsid w:val="00A84290"/>
    <w:rsid w:val="00A856FC"/>
    <w:rsid w:val="00A85E93"/>
    <w:rsid w:val="00A86DAA"/>
    <w:rsid w:val="00A8741C"/>
    <w:rsid w:val="00A900B7"/>
    <w:rsid w:val="00A939C3"/>
    <w:rsid w:val="00A94002"/>
    <w:rsid w:val="00A95F48"/>
    <w:rsid w:val="00A978E1"/>
    <w:rsid w:val="00A97CD1"/>
    <w:rsid w:val="00A97E35"/>
    <w:rsid w:val="00AA2087"/>
    <w:rsid w:val="00AA31D2"/>
    <w:rsid w:val="00AA59C2"/>
    <w:rsid w:val="00AA7A30"/>
    <w:rsid w:val="00AB04BD"/>
    <w:rsid w:val="00AB0BAA"/>
    <w:rsid w:val="00AB0C46"/>
    <w:rsid w:val="00AB0D8D"/>
    <w:rsid w:val="00AB2954"/>
    <w:rsid w:val="00AB3D27"/>
    <w:rsid w:val="00AB4D34"/>
    <w:rsid w:val="00AB4E7B"/>
    <w:rsid w:val="00AB58FE"/>
    <w:rsid w:val="00AC06E8"/>
    <w:rsid w:val="00AC0B17"/>
    <w:rsid w:val="00AC0F5F"/>
    <w:rsid w:val="00AC177B"/>
    <w:rsid w:val="00AC18D1"/>
    <w:rsid w:val="00AC2A95"/>
    <w:rsid w:val="00AC4E9F"/>
    <w:rsid w:val="00AC6578"/>
    <w:rsid w:val="00AC6EFA"/>
    <w:rsid w:val="00AC790A"/>
    <w:rsid w:val="00AC7EF7"/>
    <w:rsid w:val="00AD08C3"/>
    <w:rsid w:val="00AD15BD"/>
    <w:rsid w:val="00AD3D40"/>
    <w:rsid w:val="00AD5897"/>
    <w:rsid w:val="00AD60B9"/>
    <w:rsid w:val="00AD63CE"/>
    <w:rsid w:val="00AD65FC"/>
    <w:rsid w:val="00AD6793"/>
    <w:rsid w:val="00AD7571"/>
    <w:rsid w:val="00AE13A1"/>
    <w:rsid w:val="00AE1968"/>
    <w:rsid w:val="00AE1B3A"/>
    <w:rsid w:val="00AE2F78"/>
    <w:rsid w:val="00AE2F7F"/>
    <w:rsid w:val="00AE62CA"/>
    <w:rsid w:val="00AF1BFA"/>
    <w:rsid w:val="00AF1E13"/>
    <w:rsid w:val="00AF3487"/>
    <w:rsid w:val="00AF3A31"/>
    <w:rsid w:val="00AF57B3"/>
    <w:rsid w:val="00AF6671"/>
    <w:rsid w:val="00B0035E"/>
    <w:rsid w:val="00B0102C"/>
    <w:rsid w:val="00B027D6"/>
    <w:rsid w:val="00B0283B"/>
    <w:rsid w:val="00B03674"/>
    <w:rsid w:val="00B04B14"/>
    <w:rsid w:val="00B066D0"/>
    <w:rsid w:val="00B06731"/>
    <w:rsid w:val="00B11B28"/>
    <w:rsid w:val="00B13A9C"/>
    <w:rsid w:val="00B13AD2"/>
    <w:rsid w:val="00B13E42"/>
    <w:rsid w:val="00B1726C"/>
    <w:rsid w:val="00B17A54"/>
    <w:rsid w:val="00B17FB7"/>
    <w:rsid w:val="00B2337B"/>
    <w:rsid w:val="00B238B2"/>
    <w:rsid w:val="00B23A04"/>
    <w:rsid w:val="00B24902"/>
    <w:rsid w:val="00B24E98"/>
    <w:rsid w:val="00B264E9"/>
    <w:rsid w:val="00B301E9"/>
    <w:rsid w:val="00B31D09"/>
    <w:rsid w:val="00B32810"/>
    <w:rsid w:val="00B32D50"/>
    <w:rsid w:val="00B33105"/>
    <w:rsid w:val="00B33DDE"/>
    <w:rsid w:val="00B3660A"/>
    <w:rsid w:val="00B36B3A"/>
    <w:rsid w:val="00B37ED6"/>
    <w:rsid w:val="00B40297"/>
    <w:rsid w:val="00B4130C"/>
    <w:rsid w:val="00B45F87"/>
    <w:rsid w:val="00B46A77"/>
    <w:rsid w:val="00B46BA5"/>
    <w:rsid w:val="00B47CD5"/>
    <w:rsid w:val="00B509E8"/>
    <w:rsid w:val="00B50C35"/>
    <w:rsid w:val="00B513EC"/>
    <w:rsid w:val="00B515E3"/>
    <w:rsid w:val="00B5188C"/>
    <w:rsid w:val="00B51CDF"/>
    <w:rsid w:val="00B52453"/>
    <w:rsid w:val="00B54147"/>
    <w:rsid w:val="00B55500"/>
    <w:rsid w:val="00B562E5"/>
    <w:rsid w:val="00B60ABA"/>
    <w:rsid w:val="00B60DB4"/>
    <w:rsid w:val="00B62476"/>
    <w:rsid w:val="00B624B5"/>
    <w:rsid w:val="00B628E7"/>
    <w:rsid w:val="00B62E05"/>
    <w:rsid w:val="00B631FB"/>
    <w:rsid w:val="00B645AD"/>
    <w:rsid w:val="00B72D17"/>
    <w:rsid w:val="00B72DA2"/>
    <w:rsid w:val="00B73BFF"/>
    <w:rsid w:val="00B74C65"/>
    <w:rsid w:val="00B75A11"/>
    <w:rsid w:val="00B8139B"/>
    <w:rsid w:val="00B83143"/>
    <w:rsid w:val="00B8413E"/>
    <w:rsid w:val="00B859AD"/>
    <w:rsid w:val="00B87D07"/>
    <w:rsid w:val="00B90475"/>
    <w:rsid w:val="00B974BD"/>
    <w:rsid w:val="00BA3A05"/>
    <w:rsid w:val="00BA427E"/>
    <w:rsid w:val="00BA589F"/>
    <w:rsid w:val="00BA6FDB"/>
    <w:rsid w:val="00BA7ACF"/>
    <w:rsid w:val="00BA7FBC"/>
    <w:rsid w:val="00BB0970"/>
    <w:rsid w:val="00BB09F5"/>
    <w:rsid w:val="00BB15B4"/>
    <w:rsid w:val="00BB363D"/>
    <w:rsid w:val="00BB44F5"/>
    <w:rsid w:val="00BB4822"/>
    <w:rsid w:val="00BB5EBA"/>
    <w:rsid w:val="00BB6FDF"/>
    <w:rsid w:val="00BC0DE9"/>
    <w:rsid w:val="00BC0ECF"/>
    <w:rsid w:val="00BC38A4"/>
    <w:rsid w:val="00BC4006"/>
    <w:rsid w:val="00BC56FC"/>
    <w:rsid w:val="00BC5B46"/>
    <w:rsid w:val="00BC6335"/>
    <w:rsid w:val="00BC7293"/>
    <w:rsid w:val="00BD0FFF"/>
    <w:rsid w:val="00BD1A28"/>
    <w:rsid w:val="00BD3E23"/>
    <w:rsid w:val="00BD3E92"/>
    <w:rsid w:val="00BD4401"/>
    <w:rsid w:val="00BD50AC"/>
    <w:rsid w:val="00BD5AB3"/>
    <w:rsid w:val="00BD5B62"/>
    <w:rsid w:val="00BD684D"/>
    <w:rsid w:val="00BD6FFC"/>
    <w:rsid w:val="00BE1075"/>
    <w:rsid w:val="00BE10F6"/>
    <w:rsid w:val="00BE1A5E"/>
    <w:rsid w:val="00BE3350"/>
    <w:rsid w:val="00BE374D"/>
    <w:rsid w:val="00BE3D81"/>
    <w:rsid w:val="00BE4529"/>
    <w:rsid w:val="00BE5273"/>
    <w:rsid w:val="00BE5AB0"/>
    <w:rsid w:val="00BE5ACF"/>
    <w:rsid w:val="00BE62A5"/>
    <w:rsid w:val="00BE6415"/>
    <w:rsid w:val="00BE6849"/>
    <w:rsid w:val="00BE6C3D"/>
    <w:rsid w:val="00BE6E84"/>
    <w:rsid w:val="00BF17F8"/>
    <w:rsid w:val="00BF1965"/>
    <w:rsid w:val="00BF5BDC"/>
    <w:rsid w:val="00C0023B"/>
    <w:rsid w:val="00C00CBC"/>
    <w:rsid w:val="00C01525"/>
    <w:rsid w:val="00C01A02"/>
    <w:rsid w:val="00C023AF"/>
    <w:rsid w:val="00C024D2"/>
    <w:rsid w:val="00C034BE"/>
    <w:rsid w:val="00C03B6D"/>
    <w:rsid w:val="00C03F09"/>
    <w:rsid w:val="00C04979"/>
    <w:rsid w:val="00C073C8"/>
    <w:rsid w:val="00C07BAE"/>
    <w:rsid w:val="00C10C63"/>
    <w:rsid w:val="00C10D98"/>
    <w:rsid w:val="00C14D81"/>
    <w:rsid w:val="00C16437"/>
    <w:rsid w:val="00C172BD"/>
    <w:rsid w:val="00C201B0"/>
    <w:rsid w:val="00C24DB7"/>
    <w:rsid w:val="00C25E9E"/>
    <w:rsid w:val="00C26518"/>
    <w:rsid w:val="00C266F1"/>
    <w:rsid w:val="00C267FD"/>
    <w:rsid w:val="00C270C0"/>
    <w:rsid w:val="00C304C9"/>
    <w:rsid w:val="00C333CC"/>
    <w:rsid w:val="00C33DAF"/>
    <w:rsid w:val="00C3517E"/>
    <w:rsid w:val="00C370CE"/>
    <w:rsid w:val="00C4030C"/>
    <w:rsid w:val="00C41E62"/>
    <w:rsid w:val="00C4257E"/>
    <w:rsid w:val="00C42DC3"/>
    <w:rsid w:val="00C42E3E"/>
    <w:rsid w:val="00C43A4A"/>
    <w:rsid w:val="00C44790"/>
    <w:rsid w:val="00C447C8"/>
    <w:rsid w:val="00C44A00"/>
    <w:rsid w:val="00C46B9A"/>
    <w:rsid w:val="00C471D8"/>
    <w:rsid w:val="00C50300"/>
    <w:rsid w:val="00C5166F"/>
    <w:rsid w:val="00C52572"/>
    <w:rsid w:val="00C53928"/>
    <w:rsid w:val="00C53ABC"/>
    <w:rsid w:val="00C54C66"/>
    <w:rsid w:val="00C56097"/>
    <w:rsid w:val="00C5793F"/>
    <w:rsid w:val="00C604AC"/>
    <w:rsid w:val="00C6058B"/>
    <w:rsid w:val="00C61460"/>
    <w:rsid w:val="00C61A48"/>
    <w:rsid w:val="00C624B6"/>
    <w:rsid w:val="00C627E1"/>
    <w:rsid w:val="00C63A19"/>
    <w:rsid w:val="00C66F94"/>
    <w:rsid w:val="00C70682"/>
    <w:rsid w:val="00C72D0E"/>
    <w:rsid w:val="00C75196"/>
    <w:rsid w:val="00C7550C"/>
    <w:rsid w:val="00C76E36"/>
    <w:rsid w:val="00C77C24"/>
    <w:rsid w:val="00C809E3"/>
    <w:rsid w:val="00C80D81"/>
    <w:rsid w:val="00C833CD"/>
    <w:rsid w:val="00C83500"/>
    <w:rsid w:val="00C84B96"/>
    <w:rsid w:val="00C8554C"/>
    <w:rsid w:val="00C859F2"/>
    <w:rsid w:val="00C86225"/>
    <w:rsid w:val="00C87916"/>
    <w:rsid w:val="00C90DD5"/>
    <w:rsid w:val="00C917EA"/>
    <w:rsid w:val="00C93B1F"/>
    <w:rsid w:val="00C969F1"/>
    <w:rsid w:val="00C97568"/>
    <w:rsid w:val="00C9787A"/>
    <w:rsid w:val="00C97CD0"/>
    <w:rsid w:val="00CA021B"/>
    <w:rsid w:val="00CA1BC5"/>
    <w:rsid w:val="00CA1C91"/>
    <w:rsid w:val="00CA3422"/>
    <w:rsid w:val="00CA3EDF"/>
    <w:rsid w:val="00CA437E"/>
    <w:rsid w:val="00CA5305"/>
    <w:rsid w:val="00CA5817"/>
    <w:rsid w:val="00CA7653"/>
    <w:rsid w:val="00CB0653"/>
    <w:rsid w:val="00CB119B"/>
    <w:rsid w:val="00CB1F49"/>
    <w:rsid w:val="00CB2319"/>
    <w:rsid w:val="00CB69AA"/>
    <w:rsid w:val="00CB75A2"/>
    <w:rsid w:val="00CC04E0"/>
    <w:rsid w:val="00CC21FE"/>
    <w:rsid w:val="00CC2FBC"/>
    <w:rsid w:val="00CC3200"/>
    <w:rsid w:val="00CC5C3C"/>
    <w:rsid w:val="00CC5CB6"/>
    <w:rsid w:val="00CC61AA"/>
    <w:rsid w:val="00CC69CE"/>
    <w:rsid w:val="00CC7E5D"/>
    <w:rsid w:val="00CD0524"/>
    <w:rsid w:val="00CD0651"/>
    <w:rsid w:val="00CD0837"/>
    <w:rsid w:val="00CD2A1E"/>
    <w:rsid w:val="00CD6B38"/>
    <w:rsid w:val="00CD6C60"/>
    <w:rsid w:val="00CD723C"/>
    <w:rsid w:val="00CE0848"/>
    <w:rsid w:val="00CE10B2"/>
    <w:rsid w:val="00CE14AB"/>
    <w:rsid w:val="00CE2AA5"/>
    <w:rsid w:val="00CE70B5"/>
    <w:rsid w:val="00CE7EA6"/>
    <w:rsid w:val="00CF19E7"/>
    <w:rsid w:val="00CF7899"/>
    <w:rsid w:val="00CF7B2D"/>
    <w:rsid w:val="00D0086C"/>
    <w:rsid w:val="00D01E0E"/>
    <w:rsid w:val="00D05207"/>
    <w:rsid w:val="00D05B7F"/>
    <w:rsid w:val="00D06189"/>
    <w:rsid w:val="00D07B3E"/>
    <w:rsid w:val="00D07EBF"/>
    <w:rsid w:val="00D10A40"/>
    <w:rsid w:val="00D11BDF"/>
    <w:rsid w:val="00D148A2"/>
    <w:rsid w:val="00D1594D"/>
    <w:rsid w:val="00D1616A"/>
    <w:rsid w:val="00D16D9B"/>
    <w:rsid w:val="00D20449"/>
    <w:rsid w:val="00D20AC6"/>
    <w:rsid w:val="00D20D6A"/>
    <w:rsid w:val="00D219D9"/>
    <w:rsid w:val="00D23D55"/>
    <w:rsid w:val="00D246DE"/>
    <w:rsid w:val="00D258CE"/>
    <w:rsid w:val="00D26C71"/>
    <w:rsid w:val="00D31AEC"/>
    <w:rsid w:val="00D32813"/>
    <w:rsid w:val="00D336BD"/>
    <w:rsid w:val="00D3403D"/>
    <w:rsid w:val="00D363DC"/>
    <w:rsid w:val="00D40194"/>
    <w:rsid w:val="00D407B3"/>
    <w:rsid w:val="00D40DCB"/>
    <w:rsid w:val="00D40EC0"/>
    <w:rsid w:val="00D461A7"/>
    <w:rsid w:val="00D46B65"/>
    <w:rsid w:val="00D46D1E"/>
    <w:rsid w:val="00D515EA"/>
    <w:rsid w:val="00D51812"/>
    <w:rsid w:val="00D52B31"/>
    <w:rsid w:val="00D53658"/>
    <w:rsid w:val="00D54295"/>
    <w:rsid w:val="00D5477F"/>
    <w:rsid w:val="00D56FAE"/>
    <w:rsid w:val="00D57B69"/>
    <w:rsid w:val="00D61257"/>
    <w:rsid w:val="00D63A6F"/>
    <w:rsid w:val="00D63B18"/>
    <w:rsid w:val="00D63B83"/>
    <w:rsid w:val="00D643AE"/>
    <w:rsid w:val="00D65B42"/>
    <w:rsid w:val="00D67C97"/>
    <w:rsid w:val="00D705B2"/>
    <w:rsid w:val="00D707D4"/>
    <w:rsid w:val="00D721B9"/>
    <w:rsid w:val="00D72C96"/>
    <w:rsid w:val="00D72EC8"/>
    <w:rsid w:val="00D734E1"/>
    <w:rsid w:val="00D746FA"/>
    <w:rsid w:val="00D76500"/>
    <w:rsid w:val="00D768FA"/>
    <w:rsid w:val="00D77F08"/>
    <w:rsid w:val="00D803DD"/>
    <w:rsid w:val="00D806F0"/>
    <w:rsid w:val="00D83B15"/>
    <w:rsid w:val="00D8446A"/>
    <w:rsid w:val="00D9006F"/>
    <w:rsid w:val="00D91341"/>
    <w:rsid w:val="00D9154B"/>
    <w:rsid w:val="00D9190D"/>
    <w:rsid w:val="00D929D6"/>
    <w:rsid w:val="00D92B5E"/>
    <w:rsid w:val="00D92C7A"/>
    <w:rsid w:val="00D92DA9"/>
    <w:rsid w:val="00D938EE"/>
    <w:rsid w:val="00D93BC4"/>
    <w:rsid w:val="00D93FA0"/>
    <w:rsid w:val="00D950AD"/>
    <w:rsid w:val="00D96CAC"/>
    <w:rsid w:val="00DA1B9F"/>
    <w:rsid w:val="00DA2189"/>
    <w:rsid w:val="00DA3464"/>
    <w:rsid w:val="00DA3A8B"/>
    <w:rsid w:val="00DA3C4D"/>
    <w:rsid w:val="00DA654A"/>
    <w:rsid w:val="00DB497C"/>
    <w:rsid w:val="00DB57B1"/>
    <w:rsid w:val="00DB59BB"/>
    <w:rsid w:val="00DB60D5"/>
    <w:rsid w:val="00DB7675"/>
    <w:rsid w:val="00DC0E81"/>
    <w:rsid w:val="00DC1EAE"/>
    <w:rsid w:val="00DC1F76"/>
    <w:rsid w:val="00DC2725"/>
    <w:rsid w:val="00DC29E8"/>
    <w:rsid w:val="00DC3384"/>
    <w:rsid w:val="00DC48E7"/>
    <w:rsid w:val="00DC7142"/>
    <w:rsid w:val="00DC7208"/>
    <w:rsid w:val="00DD126A"/>
    <w:rsid w:val="00DD23C9"/>
    <w:rsid w:val="00DD38D7"/>
    <w:rsid w:val="00DD42DA"/>
    <w:rsid w:val="00DD45A9"/>
    <w:rsid w:val="00DD6F1B"/>
    <w:rsid w:val="00DE02E5"/>
    <w:rsid w:val="00DE0EF9"/>
    <w:rsid w:val="00DE2E56"/>
    <w:rsid w:val="00DE335A"/>
    <w:rsid w:val="00DE3B9A"/>
    <w:rsid w:val="00DE3F40"/>
    <w:rsid w:val="00DE4D11"/>
    <w:rsid w:val="00DE5949"/>
    <w:rsid w:val="00DE5C9B"/>
    <w:rsid w:val="00DE66DF"/>
    <w:rsid w:val="00DE6B09"/>
    <w:rsid w:val="00DE6E1C"/>
    <w:rsid w:val="00DE74FE"/>
    <w:rsid w:val="00DE7FBC"/>
    <w:rsid w:val="00DF0827"/>
    <w:rsid w:val="00DF1204"/>
    <w:rsid w:val="00DF28D6"/>
    <w:rsid w:val="00DF438D"/>
    <w:rsid w:val="00DF491D"/>
    <w:rsid w:val="00DF7400"/>
    <w:rsid w:val="00DF761B"/>
    <w:rsid w:val="00DF7B36"/>
    <w:rsid w:val="00E03CD7"/>
    <w:rsid w:val="00E0769B"/>
    <w:rsid w:val="00E07F0F"/>
    <w:rsid w:val="00E1055F"/>
    <w:rsid w:val="00E105E7"/>
    <w:rsid w:val="00E10C06"/>
    <w:rsid w:val="00E111CF"/>
    <w:rsid w:val="00E119A2"/>
    <w:rsid w:val="00E15299"/>
    <w:rsid w:val="00E15726"/>
    <w:rsid w:val="00E176F6"/>
    <w:rsid w:val="00E210C3"/>
    <w:rsid w:val="00E2255D"/>
    <w:rsid w:val="00E22EB1"/>
    <w:rsid w:val="00E24504"/>
    <w:rsid w:val="00E2544F"/>
    <w:rsid w:val="00E25CC9"/>
    <w:rsid w:val="00E26C86"/>
    <w:rsid w:val="00E27288"/>
    <w:rsid w:val="00E2736B"/>
    <w:rsid w:val="00E27596"/>
    <w:rsid w:val="00E321A9"/>
    <w:rsid w:val="00E33262"/>
    <w:rsid w:val="00E33A99"/>
    <w:rsid w:val="00E35B72"/>
    <w:rsid w:val="00E36212"/>
    <w:rsid w:val="00E36B49"/>
    <w:rsid w:val="00E372FF"/>
    <w:rsid w:val="00E41851"/>
    <w:rsid w:val="00E46A1A"/>
    <w:rsid w:val="00E46BBA"/>
    <w:rsid w:val="00E51217"/>
    <w:rsid w:val="00E52075"/>
    <w:rsid w:val="00E52446"/>
    <w:rsid w:val="00E53C1F"/>
    <w:rsid w:val="00E568BF"/>
    <w:rsid w:val="00E56B4E"/>
    <w:rsid w:val="00E57728"/>
    <w:rsid w:val="00E62999"/>
    <w:rsid w:val="00E6426A"/>
    <w:rsid w:val="00E64349"/>
    <w:rsid w:val="00E6665B"/>
    <w:rsid w:val="00E66BC4"/>
    <w:rsid w:val="00E67B14"/>
    <w:rsid w:val="00E67EE3"/>
    <w:rsid w:val="00E70B24"/>
    <w:rsid w:val="00E74761"/>
    <w:rsid w:val="00E7582C"/>
    <w:rsid w:val="00E7598B"/>
    <w:rsid w:val="00E764F2"/>
    <w:rsid w:val="00E80D40"/>
    <w:rsid w:val="00E817CD"/>
    <w:rsid w:val="00E8261C"/>
    <w:rsid w:val="00E84133"/>
    <w:rsid w:val="00E85BF8"/>
    <w:rsid w:val="00E85D7E"/>
    <w:rsid w:val="00E8697B"/>
    <w:rsid w:val="00E90572"/>
    <w:rsid w:val="00E923EC"/>
    <w:rsid w:val="00E92B94"/>
    <w:rsid w:val="00E92D33"/>
    <w:rsid w:val="00E94977"/>
    <w:rsid w:val="00E9739D"/>
    <w:rsid w:val="00EA04B4"/>
    <w:rsid w:val="00EA5563"/>
    <w:rsid w:val="00EA60C7"/>
    <w:rsid w:val="00EA6383"/>
    <w:rsid w:val="00EB153F"/>
    <w:rsid w:val="00EB2010"/>
    <w:rsid w:val="00EB2B47"/>
    <w:rsid w:val="00EB4C11"/>
    <w:rsid w:val="00EC02EB"/>
    <w:rsid w:val="00EC1315"/>
    <w:rsid w:val="00EC3258"/>
    <w:rsid w:val="00EC3A6F"/>
    <w:rsid w:val="00EC47B1"/>
    <w:rsid w:val="00EC6960"/>
    <w:rsid w:val="00EC6E2F"/>
    <w:rsid w:val="00EC6EFC"/>
    <w:rsid w:val="00EC7120"/>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3302"/>
    <w:rsid w:val="00EF47E2"/>
    <w:rsid w:val="00EF5873"/>
    <w:rsid w:val="00EF6851"/>
    <w:rsid w:val="00F00865"/>
    <w:rsid w:val="00F0157E"/>
    <w:rsid w:val="00F020E1"/>
    <w:rsid w:val="00F03334"/>
    <w:rsid w:val="00F03A02"/>
    <w:rsid w:val="00F05CD7"/>
    <w:rsid w:val="00F0707C"/>
    <w:rsid w:val="00F073AF"/>
    <w:rsid w:val="00F109FD"/>
    <w:rsid w:val="00F10EC8"/>
    <w:rsid w:val="00F10EEF"/>
    <w:rsid w:val="00F12D28"/>
    <w:rsid w:val="00F12ED6"/>
    <w:rsid w:val="00F130DF"/>
    <w:rsid w:val="00F14BEC"/>
    <w:rsid w:val="00F20B43"/>
    <w:rsid w:val="00F210DA"/>
    <w:rsid w:val="00F215E4"/>
    <w:rsid w:val="00F21685"/>
    <w:rsid w:val="00F21FA3"/>
    <w:rsid w:val="00F24BCF"/>
    <w:rsid w:val="00F25EF2"/>
    <w:rsid w:val="00F26BCC"/>
    <w:rsid w:val="00F3004B"/>
    <w:rsid w:val="00F33CBD"/>
    <w:rsid w:val="00F34EB2"/>
    <w:rsid w:val="00F358DF"/>
    <w:rsid w:val="00F41C62"/>
    <w:rsid w:val="00F465AE"/>
    <w:rsid w:val="00F47B2E"/>
    <w:rsid w:val="00F5094E"/>
    <w:rsid w:val="00F513E5"/>
    <w:rsid w:val="00F5203B"/>
    <w:rsid w:val="00F52D20"/>
    <w:rsid w:val="00F55B64"/>
    <w:rsid w:val="00F56006"/>
    <w:rsid w:val="00F56EA4"/>
    <w:rsid w:val="00F5703B"/>
    <w:rsid w:val="00F57449"/>
    <w:rsid w:val="00F579CE"/>
    <w:rsid w:val="00F626C7"/>
    <w:rsid w:val="00F62C5E"/>
    <w:rsid w:val="00F63B1C"/>
    <w:rsid w:val="00F63BF3"/>
    <w:rsid w:val="00F63C30"/>
    <w:rsid w:val="00F642A0"/>
    <w:rsid w:val="00F6584A"/>
    <w:rsid w:val="00F66066"/>
    <w:rsid w:val="00F70ADD"/>
    <w:rsid w:val="00F7149E"/>
    <w:rsid w:val="00F728D1"/>
    <w:rsid w:val="00F729BD"/>
    <w:rsid w:val="00F73046"/>
    <w:rsid w:val="00F730A2"/>
    <w:rsid w:val="00F7380F"/>
    <w:rsid w:val="00F7676B"/>
    <w:rsid w:val="00F772CF"/>
    <w:rsid w:val="00F77668"/>
    <w:rsid w:val="00F8071B"/>
    <w:rsid w:val="00F80AEF"/>
    <w:rsid w:val="00F80E05"/>
    <w:rsid w:val="00F8162F"/>
    <w:rsid w:val="00F82859"/>
    <w:rsid w:val="00F837C5"/>
    <w:rsid w:val="00F8550A"/>
    <w:rsid w:val="00F86891"/>
    <w:rsid w:val="00F87118"/>
    <w:rsid w:val="00F90031"/>
    <w:rsid w:val="00F907F3"/>
    <w:rsid w:val="00F934E6"/>
    <w:rsid w:val="00F94001"/>
    <w:rsid w:val="00F9532D"/>
    <w:rsid w:val="00F956F3"/>
    <w:rsid w:val="00F9587C"/>
    <w:rsid w:val="00F95A48"/>
    <w:rsid w:val="00F95D53"/>
    <w:rsid w:val="00F964E8"/>
    <w:rsid w:val="00F97C83"/>
    <w:rsid w:val="00FA061B"/>
    <w:rsid w:val="00FA35C6"/>
    <w:rsid w:val="00FA3E6C"/>
    <w:rsid w:val="00FA4574"/>
    <w:rsid w:val="00FA72E8"/>
    <w:rsid w:val="00FA7CC8"/>
    <w:rsid w:val="00FB2D07"/>
    <w:rsid w:val="00FB3D48"/>
    <w:rsid w:val="00FB5420"/>
    <w:rsid w:val="00FB59B3"/>
    <w:rsid w:val="00FB6853"/>
    <w:rsid w:val="00FB6E1D"/>
    <w:rsid w:val="00FB6FFD"/>
    <w:rsid w:val="00FC0A50"/>
    <w:rsid w:val="00FC0DE2"/>
    <w:rsid w:val="00FC337A"/>
    <w:rsid w:val="00FC3B0F"/>
    <w:rsid w:val="00FC3D1F"/>
    <w:rsid w:val="00FC4838"/>
    <w:rsid w:val="00FC5914"/>
    <w:rsid w:val="00FC6753"/>
    <w:rsid w:val="00FC6BB0"/>
    <w:rsid w:val="00FC7DC8"/>
    <w:rsid w:val="00FD23B6"/>
    <w:rsid w:val="00FD23CD"/>
    <w:rsid w:val="00FD31FF"/>
    <w:rsid w:val="00FD34E0"/>
    <w:rsid w:val="00FD3FCB"/>
    <w:rsid w:val="00FD627A"/>
    <w:rsid w:val="00FD656E"/>
    <w:rsid w:val="00FD7027"/>
    <w:rsid w:val="00FD75C7"/>
    <w:rsid w:val="00FD75D3"/>
    <w:rsid w:val="00FE01CB"/>
    <w:rsid w:val="00FE14F4"/>
    <w:rsid w:val="00FE1E5B"/>
    <w:rsid w:val="00FE3047"/>
    <w:rsid w:val="00FE3963"/>
    <w:rsid w:val="00FE3A57"/>
    <w:rsid w:val="00FE4FBD"/>
    <w:rsid w:val="00FE6CCC"/>
    <w:rsid w:val="00FF1FA6"/>
    <w:rsid w:val="00FF5AF2"/>
    <w:rsid w:val="00FF68C5"/>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A07CB"/>
  <w15:docId w15:val="{DE654B3A-1D0E-4363-B7A0-1E2D7BAC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7"/>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0"/>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MPL-B5-UNIT@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armia.mazury.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3DFF7-4BD8-484D-AC5A-210452240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56</Pages>
  <Words>20300</Words>
  <Characters>121805</Characters>
  <Application>Microsoft Office Word</Application>
  <DocSecurity>0</DocSecurity>
  <Lines>1015</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Krupińska</dc:creator>
  <cp:keywords/>
  <dc:description/>
  <cp:lastModifiedBy>Marcin MK. Kurowski</cp:lastModifiedBy>
  <cp:revision>17</cp:revision>
  <cp:lastPrinted>2023-09-01T11:51:00Z</cp:lastPrinted>
  <dcterms:created xsi:type="dcterms:W3CDTF">2024-07-22T11:17:00Z</dcterms:created>
  <dcterms:modified xsi:type="dcterms:W3CDTF">2024-07-24T06:46:00Z</dcterms:modified>
</cp:coreProperties>
</file>