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AD0FD" w14:textId="77777777" w:rsidR="008E4DF5" w:rsidRDefault="008E4DF5" w:rsidP="00E64B7D">
      <w:pPr>
        <w:spacing w:after="60"/>
        <w:jc w:val="center"/>
        <w:rPr>
          <w:rFonts w:ascii="Arial" w:hAnsi="Arial" w:cs="Arial"/>
          <w:spacing w:val="4"/>
        </w:rPr>
      </w:pPr>
    </w:p>
    <w:p w14:paraId="6598DA1B" w14:textId="33F43D56" w:rsidR="002830FA" w:rsidRPr="002830FA" w:rsidRDefault="002830FA" w:rsidP="002830FA">
      <w:pPr>
        <w:spacing w:before="120" w:after="120" w:line="360" w:lineRule="auto"/>
        <w:jc w:val="center"/>
        <w:rPr>
          <w:rFonts w:ascii="Arial" w:hAnsi="Arial" w:cs="Arial"/>
          <w:b/>
          <w:spacing w:val="4"/>
        </w:rPr>
      </w:pPr>
      <w:r w:rsidRPr="002830FA">
        <w:rPr>
          <w:rFonts w:ascii="Arial" w:hAnsi="Arial" w:cs="Arial"/>
          <w:b/>
          <w:spacing w:val="4"/>
        </w:rPr>
        <w:t>Wzory dokumentów, które należy złożyć przed podpisaniem umowy</w:t>
      </w:r>
    </w:p>
    <w:p w14:paraId="1DE691D4" w14:textId="77777777" w:rsidR="002830FA" w:rsidRDefault="002830FA" w:rsidP="00E21228">
      <w:pPr>
        <w:spacing w:before="120" w:after="120" w:line="360" w:lineRule="auto"/>
        <w:jc w:val="left"/>
        <w:rPr>
          <w:rFonts w:ascii="Arial" w:hAnsi="Arial" w:cs="Arial"/>
          <w:spacing w:val="4"/>
        </w:rPr>
      </w:pPr>
    </w:p>
    <w:p w14:paraId="2EB066C3" w14:textId="4D2EF7D5" w:rsidR="0059144A" w:rsidRPr="00380E33" w:rsidRDefault="00B1597E" w:rsidP="00E21228">
      <w:pPr>
        <w:spacing w:before="120" w:after="120" w:line="360" w:lineRule="auto"/>
        <w:jc w:val="left"/>
      </w:pPr>
      <w:r w:rsidRPr="00380E33">
        <w:rPr>
          <w:rFonts w:ascii="Arial" w:hAnsi="Arial" w:cs="Arial"/>
          <w:spacing w:val="4"/>
        </w:rPr>
        <w:t xml:space="preserve">Poniżej znajdziesz wzory </w:t>
      </w:r>
      <w:r w:rsidR="00380E33" w:rsidRPr="00380E33">
        <w:rPr>
          <w:rFonts w:ascii="Arial" w:hAnsi="Arial" w:cs="Arial"/>
          <w:b/>
          <w:spacing w:val="4"/>
        </w:rPr>
        <w:t>oświadczeń</w:t>
      </w:r>
      <w:r w:rsidR="00C7200B">
        <w:rPr>
          <w:rFonts w:ascii="Arial" w:hAnsi="Arial" w:cs="Arial"/>
          <w:b/>
          <w:spacing w:val="4"/>
        </w:rPr>
        <w:t xml:space="preserve"> </w:t>
      </w:r>
      <w:r w:rsidR="00C7200B" w:rsidRPr="00C7200B">
        <w:rPr>
          <w:rFonts w:ascii="Arial" w:hAnsi="Arial" w:cs="Arial"/>
          <w:spacing w:val="4"/>
        </w:rPr>
        <w:t>oraz</w:t>
      </w:r>
      <w:r w:rsidR="00C7200B">
        <w:rPr>
          <w:rFonts w:ascii="Arial" w:hAnsi="Arial" w:cs="Arial"/>
          <w:b/>
          <w:spacing w:val="4"/>
        </w:rPr>
        <w:t xml:space="preserve"> wniosku o nadanie uprawnień w systemie CST2021</w:t>
      </w:r>
      <w:r w:rsidR="0059144A" w:rsidRPr="00380E33">
        <w:rPr>
          <w:rFonts w:ascii="Arial" w:hAnsi="Arial" w:cs="Arial"/>
          <w:spacing w:val="4"/>
        </w:rPr>
        <w:t>, o których złożenie poprosimy Cię przed podpisaniem</w:t>
      </w:r>
      <w:r w:rsidRPr="00380E33">
        <w:rPr>
          <w:rFonts w:ascii="Arial" w:hAnsi="Arial" w:cs="Arial"/>
          <w:spacing w:val="4"/>
        </w:rPr>
        <w:t xml:space="preserve"> umowy o dofinansowanie. </w:t>
      </w:r>
      <w:r w:rsidR="0059144A" w:rsidRPr="00380E33">
        <w:rPr>
          <w:rFonts w:ascii="Arial" w:hAnsi="Arial" w:cs="Arial"/>
          <w:spacing w:val="4"/>
        </w:rPr>
        <w:t xml:space="preserve">Prawdopodobnie nie wszystkie </w:t>
      </w:r>
      <w:r w:rsidR="00A52B63">
        <w:rPr>
          <w:rFonts w:ascii="Arial" w:hAnsi="Arial" w:cs="Arial"/>
          <w:spacing w:val="4"/>
        </w:rPr>
        <w:t xml:space="preserve">z tych wzorów </w:t>
      </w:r>
      <w:r w:rsidR="0059144A" w:rsidRPr="00380E33">
        <w:rPr>
          <w:rFonts w:ascii="Arial" w:hAnsi="Arial" w:cs="Arial"/>
          <w:spacing w:val="4"/>
        </w:rPr>
        <w:t xml:space="preserve">będą Cię dotyczyć. Pamiętaj, że pełną listę potrzebnych dokumentów (w tym </w:t>
      </w:r>
      <w:r w:rsidR="00380E33">
        <w:rPr>
          <w:rFonts w:ascii="Arial" w:hAnsi="Arial" w:cs="Arial"/>
          <w:spacing w:val="4"/>
        </w:rPr>
        <w:t>wymagane przez nas zaświadczenia)</w:t>
      </w:r>
      <w:r w:rsidR="0059144A" w:rsidRPr="00380E33">
        <w:rPr>
          <w:rFonts w:ascii="Arial" w:hAnsi="Arial" w:cs="Arial"/>
          <w:spacing w:val="4"/>
        </w:rPr>
        <w:t xml:space="preserve"> otrzymasz w piśmie informującym o wynikach oceny.</w:t>
      </w:r>
      <w:r w:rsidR="0059144A" w:rsidRPr="00380E33">
        <w:t xml:space="preserve"> </w:t>
      </w:r>
    </w:p>
    <w:p w14:paraId="2E0527CE" w14:textId="77777777" w:rsidR="00712614" w:rsidRDefault="00501955" w:rsidP="009127B9">
      <w:pPr>
        <w:pStyle w:val="Akapitzlist"/>
        <w:numPr>
          <w:ilvl w:val="0"/>
          <w:numId w:val="18"/>
        </w:numPr>
        <w:spacing w:before="120" w:after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>Wniosek o dodanie osoby uprawnionej zarządzającej projektem po stronie Beneficjenta</w:t>
      </w:r>
      <w:r>
        <w:rPr>
          <w:rFonts w:ascii="Arial" w:hAnsi="Arial" w:cs="Arial"/>
        </w:rPr>
        <w:t xml:space="preserve">. </w:t>
      </w:r>
    </w:p>
    <w:p w14:paraId="7FADDB56" w14:textId="2E109705" w:rsidR="00712614" w:rsidRDefault="002830FA" w:rsidP="009127B9">
      <w:pPr>
        <w:pStyle w:val="Akapitzlist"/>
        <w:spacing w:before="120" w:after="12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W przypadku projektów partnerskich </w:t>
      </w:r>
      <w:r w:rsidR="00501955" w:rsidRPr="00501955">
        <w:rPr>
          <w:rFonts w:ascii="Arial" w:hAnsi="Arial" w:cs="Arial"/>
        </w:rPr>
        <w:t xml:space="preserve">wniosek </w:t>
      </w:r>
      <w:r w:rsidRPr="00501955">
        <w:rPr>
          <w:rFonts w:ascii="Arial" w:hAnsi="Arial" w:cs="Arial"/>
        </w:rPr>
        <w:t xml:space="preserve">wypełnia </w:t>
      </w:r>
      <w:r>
        <w:rPr>
          <w:rFonts w:ascii="Arial" w:hAnsi="Arial" w:cs="Arial"/>
        </w:rPr>
        <w:t xml:space="preserve">również </w:t>
      </w:r>
      <w:r w:rsidRPr="00501955">
        <w:rPr>
          <w:rFonts w:ascii="Arial" w:hAnsi="Arial" w:cs="Arial"/>
        </w:rPr>
        <w:t>Partner</w:t>
      </w:r>
      <w:r>
        <w:rPr>
          <w:rFonts w:ascii="Arial" w:hAnsi="Arial" w:cs="Arial"/>
        </w:rPr>
        <w:t>,</w:t>
      </w:r>
      <w:r w:rsidRPr="005019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ale </w:t>
      </w:r>
      <w:r w:rsidR="00501955" w:rsidRPr="002830FA">
        <w:rPr>
          <w:rFonts w:ascii="Arial" w:hAnsi="Arial" w:cs="Arial"/>
          <w:u w:val="single"/>
        </w:rPr>
        <w:t>tylko w przypadku</w:t>
      </w:r>
      <w:r w:rsidR="00501955" w:rsidRPr="00501955">
        <w:rPr>
          <w:rFonts w:ascii="Arial" w:hAnsi="Arial" w:cs="Arial"/>
        </w:rPr>
        <w:t xml:space="preserve">, gdy projekt jest realizowany w formule partnerskiej i ma być rozliczany </w:t>
      </w:r>
      <w:r w:rsidR="00FA7AD3">
        <w:rPr>
          <w:rFonts w:ascii="Arial" w:hAnsi="Arial" w:cs="Arial"/>
        </w:rPr>
        <w:t xml:space="preserve">w CST2021 </w:t>
      </w:r>
      <w:r w:rsidR="00501955" w:rsidRPr="00501955">
        <w:rPr>
          <w:rFonts w:ascii="Arial" w:hAnsi="Arial" w:cs="Arial"/>
        </w:rPr>
        <w:t>częściowymi wnioskami o płatność</w:t>
      </w:r>
      <w:r w:rsidR="009127B9">
        <w:rPr>
          <w:rFonts w:ascii="Arial" w:hAnsi="Arial" w:cs="Arial"/>
        </w:rPr>
        <w:t xml:space="preserve"> (odpowiednie oświadczenie w tej sprawie znajdziesz poniżej)</w:t>
      </w:r>
      <w:r w:rsidR="00501955" w:rsidRPr="00501955">
        <w:rPr>
          <w:rFonts w:ascii="Arial" w:hAnsi="Arial" w:cs="Arial"/>
        </w:rPr>
        <w:t>.</w:t>
      </w:r>
      <w:r w:rsidR="00501955">
        <w:rPr>
          <w:rFonts w:ascii="Arial" w:hAnsi="Arial" w:cs="Arial"/>
        </w:rPr>
        <w:t xml:space="preserve"> </w:t>
      </w:r>
    </w:p>
    <w:p w14:paraId="75D42389" w14:textId="65FE4085" w:rsidR="00501955" w:rsidRPr="00501955" w:rsidRDefault="00501955" w:rsidP="009127B9">
      <w:pPr>
        <w:pStyle w:val="Akapitzlist"/>
        <w:spacing w:before="120" w:after="120" w:line="360" w:lineRule="auto"/>
        <w:jc w:val="left"/>
        <w:rPr>
          <w:rFonts w:ascii="Arial" w:hAnsi="Arial" w:cs="Arial"/>
        </w:rPr>
      </w:pPr>
      <w:r w:rsidRPr="00E21228">
        <w:rPr>
          <w:rFonts w:ascii="Arial" w:hAnsi="Arial" w:cs="Arial"/>
        </w:rPr>
        <w:t xml:space="preserve">Zarówno </w:t>
      </w:r>
      <w:r w:rsidR="002A1957">
        <w:rPr>
          <w:rFonts w:ascii="Arial" w:hAnsi="Arial" w:cs="Arial"/>
        </w:rPr>
        <w:t>T</w:t>
      </w:r>
      <w:r w:rsidRPr="00E21228">
        <w:rPr>
          <w:rFonts w:ascii="Arial" w:hAnsi="Arial" w:cs="Arial"/>
        </w:rPr>
        <w:t xml:space="preserve">y jako </w:t>
      </w:r>
      <w:r w:rsidR="00712614">
        <w:rPr>
          <w:rFonts w:ascii="Arial" w:hAnsi="Arial" w:cs="Arial"/>
        </w:rPr>
        <w:t>B</w:t>
      </w:r>
      <w:r w:rsidRPr="00E21228">
        <w:rPr>
          <w:rFonts w:ascii="Arial" w:hAnsi="Arial" w:cs="Arial"/>
        </w:rPr>
        <w:t>eneficjent</w:t>
      </w:r>
      <w:r w:rsidR="002A1957">
        <w:rPr>
          <w:rFonts w:ascii="Arial" w:hAnsi="Arial" w:cs="Arial"/>
        </w:rPr>
        <w:t>,</w:t>
      </w:r>
      <w:r w:rsidRPr="00E21228">
        <w:rPr>
          <w:rFonts w:ascii="Arial" w:hAnsi="Arial" w:cs="Arial"/>
        </w:rPr>
        <w:t xml:space="preserve"> jak i </w:t>
      </w:r>
      <w:r w:rsidR="00AD7CB8">
        <w:rPr>
          <w:rFonts w:ascii="Arial" w:hAnsi="Arial" w:cs="Arial"/>
        </w:rPr>
        <w:t xml:space="preserve">Twój </w:t>
      </w:r>
      <w:r w:rsidRPr="00E21228">
        <w:rPr>
          <w:rFonts w:ascii="Arial" w:hAnsi="Arial" w:cs="Arial"/>
        </w:rPr>
        <w:t xml:space="preserve">Partner składacie </w:t>
      </w:r>
      <w:r w:rsidR="00A52B63">
        <w:rPr>
          <w:rFonts w:ascii="Arial" w:hAnsi="Arial" w:cs="Arial"/>
        </w:rPr>
        <w:t xml:space="preserve">po jednym </w:t>
      </w:r>
      <w:r w:rsidR="002830FA">
        <w:rPr>
          <w:rFonts w:ascii="Arial" w:hAnsi="Arial" w:cs="Arial"/>
        </w:rPr>
        <w:t>w</w:t>
      </w:r>
      <w:r w:rsidRPr="00E21228">
        <w:rPr>
          <w:rFonts w:ascii="Arial" w:hAnsi="Arial" w:cs="Arial"/>
        </w:rPr>
        <w:t>niosk</w:t>
      </w:r>
      <w:r w:rsidR="00A52B63">
        <w:rPr>
          <w:rFonts w:ascii="Arial" w:hAnsi="Arial" w:cs="Arial"/>
        </w:rPr>
        <w:t>u</w:t>
      </w:r>
      <w:r w:rsidRPr="00E21228">
        <w:rPr>
          <w:rFonts w:ascii="Arial" w:hAnsi="Arial" w:cs="Arial"/>
        </w:rPr>
        <w:t xml:space="preserve"> o dodanie osoby uprawnionej zarządzającej </w:t>
      </w:r>
      <w:r w:rsidR="00E612E9">
        <w:rPr>
          <w:rFonts w:ascii="Arial" w:hAnsi="Arial" w:cs="Arial"/>
        </w:rPr>
        <w:t>p</w:t>
      </w:r>
      <w:r w:rsidRPr="00E21228">
        <w:rPr>
          <w:rFonts w:ascii="Arial" w:hAnsi="Arial" w:cs="Arial"/>
        </w:rPr>
        <w:t>rojektem. Uprawnienia dla kolejnych osób nadacie już samodzielnie.</w:t>
      </w:r>
    </w:p>
    <w:p w14:paraId="66644364" w14:textId="450656DD" w:rsidR="00465A91" w:rsidRPr="00465A91" w:rsidRDefault="001C3538" w:rsidP="009127B9">
      <w:pPr>
        <w:pStyle w:val="Akapitzlist"/>
        <w:numPr>
          <w:ilvl w:val="0"/>
          <w:numId w:val="18"/>
        </w:numPr>
        <w:spacing w:before="120" w:after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 xml:space="preserve">Oświadczenie o </w:t>
      </w:r>
      <w:r w:rsidR="002A1957" w:rsidRPr="002830FA">
        <w:rPr>
          <w:rFonts w:ascii="Arial" w:hAnsi="Arial" w:cs="Arial"/>
          <w:b/>
        </w:rPr>
        <w:t>niepodleganiu wykluczeniu z możliwości otrzymania dofinansowania</w:t>
      </w:r>
      <w:r w:rsidR="00B1236E">
        <w:rPr>
          <w:rFonts w:ascii="Arial" w:hAnsi="Arial" w:cs="Arial"/>
        </w:rPr>
        <w:t xml:space="preserve"> - </w:t>
      </w:r>
      <w:r w:rsidR="002A1957">
        <w:rPr>
          <w:rFonts w:ascii="Arial" w:hAnsi="Arial" w:cs="Arial"/>
        </w:rPr>
        <w:t>w</w:t>
      </w:r>
      <w:r w:rsidR="00B1236E" w:rsidRPr="001C3538">
        <w:rPr>
          <w:rFonts w:ascii="Arial" w:hAnsi="Arial" w:cs="Arial"/>
        </w:rPr>
        <w:t xml:space="preserve"> przypadku </w:t>
      </w:r>
      <w:r w:rsidR="002A1957">
        <w:rPr>
          <w:rFonts w:ascii="Arial" w:hAnsi="Arial" w:cs="Arial"/>
        </w:rPr>
        <w:t>p</w:t>
      </w:r>
      <w:r w:rsidR="009127B9">
        <w:rPr>
          <w:rFonts w:ascii="Arial" w:hAnsi="Arial" w:cs="Arial"/>
        </w:rPr>
        <w:t>rojektów</w:t>
      </w:r>
      <w:r w:rsidR="00B1236E" w:rsidRPr="001C3538">
        <w:rPr>
          <w:rFonts w:ascii="Arial" w:hAnsi="Arial" w:cs="Arial"/>
        </w:rPr>
        <w:t xml:space="preserve"> partners</w:t>
      </w:r>
      <w:r w:rsidR="009127B9">
        <w:rPr>
          <w:rFonts w:ascii="Arial" w:hAnsi="Arial" w:cs="Arial"/>
        </w:rPr>
        <w:t>kich</w:t>
      </w:r>
      <w:r w:rsidR="00B1236E" w:rsidRPr="001C3538">
        <w:rPr>
          <w:rFonts w:ascii="Arial" w:hAnsi="Arial" w:cs="Arial"/>
        </w:rPr>
        <w:t xml:space="preserve"> oświadczenie składa każdy z Partnerów</w:t>
      </w:r>
      <w:r w:rsidR="00A52B63">
        <w:rPr>
          <w:rFonts w:ascii="Arial" w:hAnsi="Arial" w:cs="Arial"/>
        </w:rPr>
        <w:t>.</w:t>
      </w:r>
    </w:p>
    <w:p w14:paraId="2F7A40A6" w14:textId="1F3F44BD" w:rsidR="00465A91" w:rsidRDefault="001C3538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 xml:space="preserve">Oświadczenie </w:t>
      </w:r>
      <w:r w:rsidR="002A1957" w:rsidRPr="002830FA">
        <w:rPr>
          <w:rFonts w:ascii="Arial" w:hAnsi="Arial" w:cs="Arial"/>
          <w:b/>
        </w:rPr>
        <w:t xml:space="preserve">w sprawie </w:t>
      </w:r>
      <w:r w:rsidRPr="002830FA">
        <w:rPr>
          <w:rFonts w:ascii="Arial" w:hAnsi="Arial" w:cs="Arial"/>
          <w:b/>
        </w:rPr>
        <w:t>PZP</w:t>
      </w:r>
      <w:r w:rsidR="00B1236E">
        <w:rPr>
          <w:rFonts w:ascii="Arial" w:hAnsi="Arial" w:cs="Arial"/>
        </w:rPr>
        <w:t xml:space="preserve"> - </w:t>
      </w:r>
      <w:r w:rsidRPr="001C3538">
        <w:rPr>
          <w:rFonts w:ascii="Arial" w:hAnsi="Arial" w:cs="Arial"/>
        </w:rPr>
        <w:t xml:space="preserve">przypadku </w:t>
      </w:r>
      <w:r w:rsidR="009127B9">
        <w:rPr>
          <w:rFonts w:ascii="Arial" w:hAnsi="Arial" w:cs="Arial"/>
        </w:rPr>
        <w:t>projektów</w:t>
      </w:r>
      <w:r w:rsidR="009127B9" w:rsidRPr="001C3538">
        <w:rPr>
          <w:rFonts w:ascii="Arial" w:hAnsi="Arial" w:cs="Arial"/>
        </w:rPr>
        <w:t xml:space="preserve"> partners</w:t>
      </w:r>
      <w:r w:rsidR="009127B9">
        <w:rPr>
          <w:rFonts w:ascii="Arial" w:hAnsi="Arial" w:cs="Arial"/>
        </w:rPr>
        <w:t>kich</w:t>
      </w:r>
      <w:r w:rsidRPr="001C3538">
        <w:rPr>
          <w:rFonts w:ascii="Arial" w:hAnsi="Arial" w:cs="Arial"/>
        </w:rPr>
        <w:t xml:space="preserve"> oświadczenie składa każdy z Partnerów.</w:t>
      </w:r>
    </w:p>
    <w:p w14:paraId="000EFAAC" w14:textId="18FB5840" w:rsidR="001C3538" w:rsidRDefault="00B1236E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>Oświadczenie w zakresie ustroju majątkowego małżonków</w:t>
      </w:r>
      <w:r w:rsidR="001C3538">
        <w:rPr>
          <w:rFonts w:ascii="Arial" w:hAnsi="Arial" w:cs="Arial"/>
        </w:rPr>
        <w:t xml:space="preserve"> - </w:t>
      </w:r>
      <w:r w:rsidR="002A1957">
        <w:rPr>
          <w:rFonts w:ascii="Arial" w:hAnsi="Arial" w:cs="Arial"/>
        </w:rPr>
        <w:t>d</w:t>
      </w:r>
      <w:r w:rsidR="001C3538" w:rsidRPr="001C3538">
        <w:rPr>
          <w:rFonts w:ascii="Arial" w:hAnsi="Arial" w:cs="Arial"/>
        </w:rPr>
        <w:t>otyczy osób fizycznych prowadzących działalność gospodarczą</w:t>
      </w:r>
      <w:r w:rsidR="002830FA">
        <w:rPr>
          <w:rFonts w:ascii="Arial" w:hAnsi="Arial" w:cs="Arial"/>
        </w:rPr>
        <w:t xml:space="preserve"> oraz</w:t>
      </w:r>
      <w:r w:rsidR="001C3538" w:rsidRPr="001C3538">
        <w:rPr>
          <w:rFonts w:ascii="Arial" w:hAnsi="Arial" w:cs="Arial"/>
        </w:rPr>
        <w:t xml:space="preserve"> wspólników spółki cywilnej</w:t>
      </w:r>
      <w:r w:rsidR="002830FA">
        <w:rPr>
          <w:rFonts w:ascii="Arial" w:hAnsi="Arial" w:cs="Arial"/>
        </w:rPr>
        <w:t xml:space="preserve"> i</w:t>
      </w:r>
      <w:r w:rsidR="001C3538" w:rsidRPr="001C3538">
        <w:rPr>
          <w:rFonts w:ascii="Arial" w:hAnsi="Arial" w:cs="Arial"/>
        </w:rPr>
        <w:t xml:space="preserve"> wspólników innej spółki osobowej</w:t>
      </w:r>
      <w:r w:rsidR="002830FA">
        <w:rPr>
          <w:rFonts w:ascii="Arial" w:hAnsi="Arial" w:cs="Arial"/>
        </w:rPr>
        <w:t xml:space="preserve"> (k</w:t>
      </w:r>
      <w:r w:rsidR="001C3538" w:rsidRPr="001C3538">
        <w:rPr>
          <w:rFonts w:ascii="Arial" w:hAnsi="Arial" w:cs="Arial"/>
        </w:rPr>
        <w:t>ażdy wspólnik składa osobne oświadczenie</w:t>
      </w:r>
      <w:r w:rsidR="002830FA">
        <w:rPr>
          <w:rFonts w:ascii="Arial" w:hAnsi="Arial" w:cs="Arial"/>
        </w:rPr>
        <w:t>)</w:t>
      </w:r>
      <w:r w:rsidR="001C3538" w:rsidRPr="001C3538">
        <w:rPr>
          <w:rFonts w:ascii="Arial" w:hAnsi="Arial" w:cs="Arial"/>
        </w:rPr>
        <w:t>.</w:t>
      </w:r>
    </w:p>
    <w:p w14:paraId="59B34E35" w14:textId="057373CE" w:rsidR="001C3538" w:rsidRDefault="00B1236E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</w:rPr>
      </w:pPr>
      <w:r w:rsidRPr="002830FA">
        <w:rPr>
          <w:rFonts w:ascii="Arial" w:hAnsi="Arial" w:cs="Arial"/>
          <w:b/>
        </w:rPr>
        <w:t>Oświadczenie współmałżonka</w:t>
      </w:r>
      <w:r w:rsidR="001C3538">
        <w:rPr>
          <w:rFonts w:ascii="Arial" w:hAnsi="Arial" w:cs="Arial"/>
        </w:rPr>
        <w:t xml:space="preserve"> - </w:t>
      </w:r>
      <w:r w:rsidR="002A1957">
        <w:rPr>
          <w:rFonts w:ascii="Arial" w:hAnsi="Arial" w:cs="Arial"/>
        </w:rPr>
        <w:t>d</w:t>
      </w:r>
      <w:r w:rsidR="001C3538" w:rsidRPr="001C3538">
        <w:rPr>
          <w:rFonts w:ascii="Arial" w:hAnsi="Arial" w:cs="Arial"/>
        </w:rPr>
        <w:t>otyczy osób, które pozostają w ustawowej ma</w:t>
      </w:r>
      <w:r w:rsidR="00C35FED">
        <w:rPr>
          <w:rFonts w:ascii="Arial" w:hAnsi="Arial" w:cs="Arial"/>
        </w:rPr>
        <w:t>jątkowej wspólności małżeńskiej</w:t>
      </w:r>
      <w:r w:rsidR="001C3538">
        <w:rPr>
          <w:rFonts w:ascii="Arial" w:hAnsi="Arial" w:cs="Arial"/>
        </w:rPr>
        <w:t>.</w:t>
      </w:r>
    </w:p>
    <w:p w14:paraId="4ECC2A29" w14:textId="23BB3A04" w:rsidR="008E4DF5" w:rsidRPr="00E21228" w:rsidRDefault="001C3538" w:rsidP="009127B9">
      <w:pPr>
        <w:pStyle w:val="Tekstpodstawowy"/>
        <w:numPr>
          <w:ilvl w:val="0"/>
          <w:numId w:val="18"/>
        </w:numPr>
        <w:spacing w:before="120" w:line="360" w:lineRule="auto"/>
        <w:jc w:val="left"/>
        <w:rPr>
          <w:rFonts w:ascii="Arial" w:hAnsi="Arial" w:cs="Arial"/>
          <w:spacing w:val="4"/>
        </w:rPr>
      </w:pPr>
      <w:r w:rsidRPr="002830FA">
        <w:rPr>
          <w:rFonts w:ascii="Arial" w:hAnsi="Arial" w:cs="Arial"/>
          <w:b/>
        </w:rPr>
        <w:t>Oświadczenie o sposobie rozliczania projektu w CST2021</w:t>
      </w:r>
      <w:r w:rsidRPr="00E21228">
        <w:rPr>
          <w:rFonts w:ascii="Arial" w:hAnsi="Arial" w:cs="Arial"/>
        </w:rPr>
        <w:t xml:space="preserve"> - </w:t>
      </w:r>
      <w:r w:rsidR="00B1236E">
        <w:rPr>
          <w:rFonts w:ascii="Arial" w:hAnsi="Arial" w:cs="Arial"/>
        </w:rPr>
        <w:t>d</w:t>
      </w:r>
      <w:r w:rsidRPr="00E21228">
        <w:rPr>
          <w:rFonts w:ascii="Arial" w:hAnsi="Arial" w:cs="Arial"/>
        </w:rPr>
        <w:t xml:space="preserve">otyczy projektów </w:t>
      </w:r>
      <w:r w:rsidR="009127B9" w:rsidRPr="001C3538">
        <w:rPr>
          <w:rFonts w:ascii="Arial" w:hAnsi="Arial" w:cs="Arial"/>
        </w:rPr>
        <w:t>partners</w:t>
      </w:r>
      <w:r w:rsidR="009127B9">
        <w:rPr>
          <w:rFonts w:ascii="Arial" w:hAnsi="Arial" w:cs="Arial"/>
        </w:rPr>
        <w:t>kich</w:t>
      </w:r>
      <w:r w:rsidRPr="00E21228">
        <w:rPr>
          <w:rFonts w:ascii="Arial" w:hAnsi="Arial" w:cs="Arial"/>
        </w:rPr>
        <w:t>.</w:t>
      </w:r>
      <w:r w:rsidR="008E4DF5" w:rsidRPr="00E21228">
        <w:rPr>
          <w:rFonts w:ascii="Arial" w:hAnsi="Arial" w:cs="Arial"/>
          <w:spacing w:val="4"/>
        </w:rPr>
        <w:br w:type="page"/>
      </w:r>
    </w:p>
    <w:p w14:paraId="5D970581" w14:textId="7CF444FD" w:rsidR="00E64B7D" w:rsidRPr="00E64B7D" w:rsidRDefault="00E64B7D" w:rsidP="00A52B63">
      <w:pPr>
        <w:keepNext/>
        <w:spacing w:before="360" w:after="60" w:line="360" w:lineRule="auto"/>
        <w:outlineLvl w:val="0"/>
        <w:rPr>
          <w:rFonts w:ascii="Arial" w:eastAsia="Times New Roman" w:hAnsi="Arial" w:cs="Arial"/>
          <w:b/>
          <w:bCs/>
          <w:kern w:val="32"/>
          <w:szCs w:val="32"/>
        </w:rPr>
      </w:pPr>
      <w:r w:rsidRPr="00E64B7D">
        <w:rPr>
          <w:rFonts w:ascii="Arial" w:eastAsia="Times New Roman" w:hAnsi="Arial" w:cs="Arial"/>
          <w:b/>
          <w:bCs/>
          <w:kern w:val="32"/>
          <w:szCs w:val="32"/>
        </w:rPr>
        <w:lastRenderedPageBreak/>
        <w:t>Wniosek o dodanie osoby uprawnionej zarządzającej projektem po stronie Beneficjenta</w:t>
      </w:r>
      <w:r w:rsidR="00090268">
        <w:rPr>
          <w:rStyle w:val="Odwoanieprzypisudolnego"/>
          <w:rFonts w:ascii="Arial" w:eastAsia="Times New Roman" w:hAnsi="Arial"/>
          <w:b/>
          <w:bCs/>
          <w:kern w:val="32"/>
          <w:szCs w:val="32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E64B7D" w:rsidRPr="00E64B7D" w14:paraId="76AD777C" w14:textId="77777777" w:rsidTr="00B847CB">
        <w:trPr>
          <w:trHeight w:hRule="exact" w:val="567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5BB1F53" w14:textId="77777777" w:rsidR="00E64B7D" w:rsidRPr="00380E33" w:rsidRDefault="00E64B7D" w:rsidP="00E64B7D">
            <w:pPr>
              <w:spacing w:before="240" w:after="6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E64B7D" w:rsidRPr="00E64B7D" w14:paraId="28866251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7CDC30F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BC10FC2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7AF3E84A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467672ED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4923BC19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1ABA0D48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A235D95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9CA2354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02D311E5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6E9C4CBC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7D38B05E" w14:textId="62DFD2E6" w:rsidR="00E64B7D" w:rsidRPr="003B2F7E" w:rsidRDefault="004C48D3" w:rsidP="004C48D3">
            <w:pPr>
              <w:spacing w:line="24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3B2F7E">
              <w:rPr>
                <w:rFonts w:ascii="Arial" w:eastAsia="Calibri" w:hAnsi="Arial" w:cs="Arial"/>
                <w:b/>
                <w:lang w:eastAsia="pl-PL"/>
              </w:rPr>
              <w:t>FEWM.07.02-IP.01-………./24</w:t>
            </w:r>
          </w:p>
        </w:tc>
      </w:tr>
      <w:tr w:rsidR="00E64B7D" w:rsidRPr="00E64B7D" w14:paraId="1F9F6B8E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6622886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EB98E9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  <w:bookmarkStart w:id="0" w:name="_GoBack"/>
            <w:bookmarkEnd w:id="0"/>
          </w:p>
        </w:tc>
      </w:tr>
    </w:tbl>
    <w:p w14:paraId="41EDEB5F" w14:textId="77777777" w:rsidR="00E64B7D" w:rsidRPr="00E64B7D" w:rsidRDefault="00E64B7D" w:rsidP="00B847CB">
      <w:pPr>
        <w:spacing w:line="240" w:lineRule="auto"/>
        <w:jc w:val="left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E64B7D" w:rsidRPr="00E64B7D" w14:paraId="370C202E" w14:textId="77777777" w:rsidTr="00B847CB">
        <w:trPr>
          <w:trHeight w:hRule="exact" w:val="567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5F6B6B9C" w14:textId="77777777" w:rsidR="00E64B7D" w:rsidRPr="00380E33" w:rsidRDefault="00E64B7D" w:rsidP="00E64B7D">
            <w:pPr>
              <w:spacing w:before="240" w:after="6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380E3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E64B7D" w:rsidRPr="00E64B7D" w14:paraId="2DD8F535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73B5CC0" w14:textId="77777777" w:rsidR="00E64B7D" w:rsidRPr="00380E33" w:rsidRDefault="00E64B7D" w:rsidP="004C48D3">
            <w:pPr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B621BFF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3E482DAD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743B78F" w14:textId="77777777" w:rsidR="00E64B7D" w:rsidRPr="00380E33" w:rsidRDefault="00E64B7D" w:rsidP="004C48D3">
            <w:pPr>
              <w:tabs>
                <w:tab w:val="center" w:pos="1482"/>
              </w:tabs>
              <w:spacing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E5E9D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720D2095" w14:textId="77777777" w:rsidR="00E64B7D" w:rsidRPr="002533DE" w:rsidRDefault="00E64B7D" w:rsidP="00E64B7D">
      <w:pPr>
        <w:pStyle w:val="numerowanie12"/>
        <w:numPr>
          <w:ilvl w:val="0"/>
          <w:numId w:val="0"/>
        </w:num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47CB" w14:paraId="522454E6" w14:textId="77777777" w:rsidTr="00B847CB">
        <w:tc>
          <w:tcPr>
            <w:tcW w:w="9062" w:type="dxa"/>
            <w:shd w:val="clear" w:color="auto" w:fill="D9D9D9" w:themeFill="background1" w:themeFillShade="D9"/>
          </w:tcPr>
          <w:p w14:paraId="7CA7F30E" w14:textId="77777777" w:rsidR="00B847CB" w:rsidRPr="00380E33" w:rsidRDefault="00B847CB" w:rsidP="00B847CB">
            <w:pPr>
              <w:spacing w:before="240" w:after="60"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380E33">
              <w:rPr>
                <w:rFonts w:ascii="Arial" w:eastAsia="Calibri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Oświadczenie osoby uprawnionej:</w:t>
            </w:r>
          </w:p>
        </w:tc>
      </w:tr>
      <w:tr w:rsidR="00B847CB" w14:paraId="3CB54D86" w14:textId="77777777" w:rsidTr="002A1957">
        <w:trPr>
          <w:trHeight w:val="4345"/>
        </w:trPr>
        <w:tc>
          <w:tcPr>
            <w:tcW w:w="9062" w:type="dxa"/>
          </w:tcPr>
          <w:p w14:paraId="40C23D33" w14:textId="77777777" w:rsidR="00380E33" w:rsidRPr="00380E33" w:rsidRDefault="00380E33" w:rsidP="00380E33">
            <w:pPr>
              <w:spacing w:before="240" w:after="60" w:line="36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Ja, niżej podpisany/a   …………..……………..….          …………………..…………..………  oświadczam, że: </w:t>
            </w:r>
          </w:p>
          <w:p w14:paraId="76B2A4E4" w14:textId="07FE2ED0" w:rsidR="00380E33" w:rsidRPr="00380E33" w:rsidRDefault="00380E33" w:rsidP="00380E33">
            <w:pPr>
              <w:spacing w:after="120" w:line="360" w:lineRule="auto"/>
              <w:ind w:left="2715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Imię                                                        </w:t>
            </w:r>
            <w:r>
              <w:rPr>
                <w:rFonts w:ascii="Arial" w:eastAsia="Calibri" w:hAnsi="Arial" w:cs="Arial"/>
                <w:sz w:val="16"/>
                <w:szCs w:val="16"/>
                <w:lang w:eastAsia="pl-PL"/>
              </w:rPr>
              <w:t>n</w:t>
            </w: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>azwisko</w:t>
            </w:r>
          </w:p>
          <w:p w14:paraId="3E6CB717" w14:textId="77777777" w:rsidR="00380E33" w:rsidRPr="00380E33" w:rsidRDefault="00380E33" w:rsidP="00380E33">
            <w:pPr>
              <w:numPr>
                <w:ilvl w:val="0"/>
                <w:numId w:val="2"/>
              </w:numPr>
              <w:spacing w:before="240" w:after="60" w:line="360" w:lineRule="auto"/>
              <w:jc w:val="left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6BB8B55C" w14:textId="77777777" w:rsidR="00380E33" w:rsidRPr="00380E33" w:rsidRDefault="00380E33" w:rsidP="00380E33">
            <w:pPr>
              <w:numPr>
                <w:ilvl w:val="0"/>
                <w:numId w:val="2"/>
              </w:numPr>
              <w:spacing w:before="240" w:after="60" w:line="360" w:lineRule="auto"/>
              <w:jc w:val="left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 w:rsidRPr="00380E33">
              <w:rPr>
                <w:rFonts w:ascii="Arial" w:eastAsia="Calibri" w:hAnsi="Arial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812799E" w14:textId="77777777" w:rsidR="00380E33" w:rsidRPr="00380E33" w:rsidRDefault="00380E33" w:rsidP="00380E33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…………….        ………………………………………………………….</w:t>
            </w:r>
          </w:p>
          <w:p w14:paraId="67D06B27" w14:textId="0AEE54AF" w:rsidR="00380E33" w:rsidRPr="00380E33" w:rsidRDefault="00380E33" w:rsidP="00380E33">
            <w:pPr>
              <w:spacing w:after="60" w:line="36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</w:t>
            </w: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Data,                                </w:t>
            </w:r>
            <w:r w:rsidR="000543E4">
              <w:rPr>
                <w:rFonts w:ascii="Arial" w:eastAsia="Calibri" w:hAnsi="Arial" w:cs="Arial"/>
                <w:sz w:val="16"/>
                <w:szCs w:val="16"/>
                <w:lang w:eastAsia="pl-PL"/>
              </w:rPr>
              <w:t>p</w:t>
            </w:r>
            <w:r w:rsidRPr="00380E33">
              <w:rPr>
                <w:rFonts w:ascii="Arial" w:eastAsia="Calibri" w:hAnsi="Arial" w:cs="Arial"/>
                <w:sz w:val="16"/>
                <w:szCs w:val="16"/>
                <w:lang w:eastAsia="pl-PL"/>
              </w:rPr>
              <w:t>odpis osoby uprawnionej</w:t>
            </w:r>
          </w:p>
          <w:p w14:paraId="41AB9F52" w14:textId="77777777" w:rsidR="00380E33" w:rsidRPr="00380E33" w:rsidRDefault="00380E33" w:rsidP="00380E33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         ………………………………………………………….</w:t>
            </w:r>
          </w:p>
          <w:p w14:paraId="606924CA" w14:textId="723A6BC6" w:rsidR="00D34461" w:rsidRDefault="00380E33" w:rsidP="000543E4">
            <w:pPr>
              <w:pStyle w:val="numerowanie12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0E33">
              <w:rPr>
                <w:rFonts w:ascii="Arial" w:eastAsia="Calibri" w:hAnsi="Arial" w:cs="Arial"/>
                <w:sz w:val="16"/>
                <w:szCs w:val="16"/>
              </w:rPr>
              <w:t xml:space="preserve">    Data,                                    </w:t>
            </w:r>
            <w:r w:rsidR="000543E4">
              <w:rPr>
                <w:rFonts w:ascii="Arial" w:eastAsia="Calibri" w:hAnsi="Arial" w:cs="Arial"/>
                <w:sz w:val="16"/>
                <w:szCs w:val="16"/>
              </w:rPr>
              <w:t>p</w:t>
            </w:r>
            <w:r w:rsidRPr="00380E33">
              <w:rPr>
                <w:rFonts w:ascii="Arial" w:eastAsia="Calibri" w:hAnsi="Arial" w:cs="Arial"/>
                <w:sz w:val="16"/>
                <w:szCs w:val="16"/>
              </w:rPr>
              <w:t>odpis Beneficjenta</w:t>
            </w:r>
          </w:p>
        </w:tc>
      </w:tr>
    </w:tbl>
    <w:p w14:paraId="126BD5FD" w14:textId="77777777" w:rsidR="00D34461" w:rsidRDefault="00D34461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FD0940" w14:textId="77777777" w:rsidR="00D34461" w:rsidRDefault="00D34461" w:rsidP="00D34461">
      <w:pPr>
        <w:jc w:val="right"/>
        <w:rPr>
          <w:rFonts w:ascii="Arial" w:hAnsi="Arial" w:cs="Arial"/>
        </w:rPr>
      </w:pPr>
    </w:p>
    <w:p w14:paraId="7F58BAE2" w14:textId="77777777" w:rsidR="00ED53C0" w:rsidRDefault="00ED53C0" w:rsidP="00ED53C0">
      <w:pPr>
        <w:pStyle w:val="Tekstpodstawowy"/>
        <w:rPr>
          <w:ins w:id="1" w:author="Agnieszka AA. Adamkiewicz" w:date="2023-12-06T11:40:00Z"/>
          <w:rFonts w:ascii="Arial" w:hAnsi="Arial" w:cs="Arial"/>
        </w:rPr>
        <w:sectPr w:rsidR="00ED53C0" w:rsidSect="00C85BEE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CD9A56" w14:textId="77777777" w:rsidR="002A1957" w:rsidRDefault="002A1957" w:rsidP="002A1957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3BD88753" w14:textId="77777777" w:rsidR="00712614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7CCC46C0" w14:textId="77777777" w:rsidR="00712614" w:rsidRPr="002533DE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  <w:r w:rsidRPr="002533DE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  <w:t>Nazwa i adres Beneficjenta</w:t>
      </w:r>
    </w:p>
    <w:p w14:paraId="43C33E84" w14:textId="77777777" w:rsidR="00712614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</w:p>
    <w:p w14:paraId="34423714" w14:textId="77777777" w:rsidR="00712614" w:rsidRPr="002533DE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</w:r>
      <w:r w:rsidRPr="002533DE">
        <w:rPr>
          <w:rFonts w:ascii="Arial" w:hAnsi="Arial" w:cs="Arial"/>
        </w:rPr>
        <w:t>(</w:t>
      </w:r>
      <w:r>
        <w:rPr>
          <w:rFonts w:ascii="Arial" w:hAnsi="Arial" w:cs="Arial"/>
        </w:rPr>
        <w:t>miejscowość</w:t>
      </w:r>
      <w:r w:rsidRPr="002533DE">
        <w:rPr>
          <w:rFonts w:ascii="Arial" w:hAnsi="Arial" w:cs="Arial"/>
        </w:rPr>
        <w:t xml:space="preserve"> i data)</w:t>
      </w:r>
    </w:p>
    <w:p w14:paraId="0A4952FF" w14:textId="77777777" w:rsidR="002A1957" w:rsidRDefault="002A1957" w:rsidP="002A1957">
      <w:pPr>
        <w:rPr>
          <w:rFonts w:ascii="Arial" w:hAnsi="Arial" w:cs="Arial"/>
        </w:rPr>
        <w:sectPr w:rsidR="002A1957" w:rsidSect="00051EC1">
          <w:headerReference w:type="default" r:id="rId9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A01AC9F" w14:textId="77777777" w:rsidR="002A1957" w:rsidRPr="002533DE" w:rsidRDefault="002A1957" w:rsidP="002A1957">
      <w:pPr>
        <w:rPr>
          <w:rFonts w:ascii="Arial" w:hAnsi="Arial" w:cs="Arial"/>
          <w:i/>
          <w:iCs/>
          <w:sz w:val="20"/>
          <w:szCs w:val="20"/>
        </w:rPr>
      </w:pPr>
    </w:p>
    <w:p w14:paraId="6D481B23" w14:textId="77777777" w:rsidR="002A1957" w:rsidRPr="002533DE" w:rsidRDefault="002A1957" w:rsidP="002A1957">
      <w:pPr>
        <w:rPr>
          <w:rFonts w:ascii="Arial" w:hAnsi="Arial" w:cs="Arial"/>
          <w:sz w:val="20"/>
          <w:szCs w:val="20"/>
        </w:rPr>
      </w:pPr>
    </w:p>
    <w:p w14:paraId="6E85F143" w14:textId="77777777" w:rsidR="00A40CD4" w:rsidRDefault="002A1957" w:rsidP="00A40CD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2A1957">
        <w:rPr>
          <w:rFonts w:ascii="Arial" w:hAnsi="Arial" w:cs="Arial"/>
          <w:b/>
        </w:rPr>
        <w:t xml:space="preserve">o niepodleganiu wykluczeniu z możliwości </w:t>
      </w:r>
    </w:p>
    <w:p w14:paraId="02460395" w14:textId="21DE76F2" w:rsidR="002A1957" w:rsidRPr="00BF3FA6" w:rsidRDefault="002A1957" w:rsidP="00A40CD4">
      <w:pPr>
        <w:pStyle w:val="Tekstpodstawowy"/>
        <w:jc w:val="center"/>
        <w:rPr>
          <w:rFonts w:ascii="Arial" w:hAnsi="Arial" w:cs="Arial"/>
          <w:b/>
        </w:rPr>
      </w:pPr>
      <w:r w:rsidRPr="002A1957">
        <w:rPr>
          <w:rFonts w:ascii="Arial" w:hAnsi="Arial" w:cs="Arial"/>
          <w:b/>
        </w:rPr>
        <w:t>otrzymania dofinansowania</w:t>
      </w:r>
      <w:r>
        <w:rPr>
          <w:rStyle w:val="Odwoanieprzypisudolnego"/>
          <w:rFonts w:ascii="Arial" w:hAnsi="Arial"/>
          <w:b/>
        </w:rPr>
        <w:footnoteReference w:id="3"/>
      </w:r>
      <w:r>
        <w:rPr>
          <w:rFonts w:ascii="Arial" w:hAnsi="Arial" w:cs="Arial"/>
          <w:b/>
        </w:rPr>
        <w:t xml:space="preserve">  </w:t>
      </w:r>
    </w:p>
    <w:p w14:paraId="530413F7" w14:textId="77777777" w:rsidR="002A1957" w:rsidRPr="002533DE" w:rsidRDefault="002A1957" w:rsidP="002A195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5E7EC458" w14:textId="5398574B" w:rsidR="002A1957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W związku z przyznaniem dofinansowania ze środków Europejskiego Funduszu Społecznego Plus w ramach programu regionalnego Fu</w:t>
      </w:r>
      <w:r>
        <w:rPr>
          <w:rFonts w:ascii="Arial" w:hAnsi="Arial" w:cs="Arial"/>
        </w:rPr>
        <w:t>ndusze Europejskie dla Warmii i </w:t>
      </w:r>
      <w:r w:rsidRPr="002533DE">
        <w:rPr>
          <w:rFonts w:ascii="Arial" w:hAnsi="Arial" w:cs="Arial"/>
        </w:rPr>
        <w:t>Mazur na lata 2021</w:t>
      </w:r>
      <w:r>
        <w:rPr>
          <w:rFonts w:ascii="Arial" w:hAnsi="Arial" w:cs="Arial"/>
        </w:rPr>
        <w:t>-</w:t>
      </w:r>
      <w:r w:rsidRPr="002533DE">
        <w:rPr>
          <w:rFonts w:ascii="Arial" w:hAnsi="Arial" w:cs="Arial"/>
        </w:rPr>
        <w:t>2027 na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 xml:space="preserve">realizację projektu pn. </w:t>
      </w:r>
      <w:r w:rsidRPr="00186592">
        <w:rPr>
          <w:rFonts w:ascii="Arial" w:hAnsi="Arial" w:cs="Arial"/>
          <w:b/>
        </w:rPr>
        <w:t>..........</w:t>
      </w:r>
      <w:r w:rsidR="00186592" w:rsidRPr="00186592">
        <w:rPr>
          <w:rFonts w:ascii="Arial" w:hAnsi="Arial" w:cs="Arial"/>
          <w:b/>
        </w:rPr>
        <w:t>...........................</w:t>
      </w:r>
      <w:r w:rsidRPr="00186592">
        <w:rPr>
          <w:rFonts w:ascii="Arial" w:hAnsi="Arial" w:cs="Arial"/>
          <w:b/>
        </w:rPr>
        <w:t>........................</w:t>
      </w:r>
      <w:r w:rsidRPr="002533DE">
        <w:rPr>
          <w:rFonts w:ascii="Arial" w:hAnsi="Arial" w:cs="Arial"/>
        </w:rPr>
        <w:t xml:space="preserve">, nr projektu </w:t>
      </w:r>
      <w:r w:rsidR="004C48D3" w:rsidRPr="004C48D3">
        <w:rPr>
          <w:rFonts w:ascii="Arial" w:hAnsi="Arial" w:cs="Arial"/>
          <w:b/>
        </w:rPr>
        <w:t>FEWM.07.02-IP.01-………./24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2533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że Beneficjent:</w:t>
      </w:r>
    </w:p>
    <w:p w14:paraId="403F5E1A" w14:textId="77777777" w:rsidR="002A1957" w:rsidRDefault="002A1957" w:rsidP="00186592">
      <w:pPr>
        <w:pStyle w:val="Tekstpodstawowy"/>
        <w:numPr>
          <w:ilvl w:val="0"/>
          <w:numId w:val="19"/>
        </w:numPr>
        <w:spacing w:before="100" w:beforeAutospacing="1" w:after="100" w:afterAutospacing="1" w:line="360" w:lineRule="auto"/>
        <w:ind w:left="426"/>
        <w:jc w:val="left"/>
        <w:rPr>
          <w:rFonts w:ascii="Arial" w:hAnsi="Arial" w:cs="Arial"/>
        </w:rPr>
      </w:pPr>
      <w:r w:rsidRPr="00021F1F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podlega</w:t>
      </w:r>
      <w:r w:rsidRPr="00021F1F">
        <w:rPr>
          <w:rFonts w:ascii="Arial" w:hAnsi="Arial" w:cs="Arial"/>
        </w:rPr>
        <w:t xml:space="preserve"> wykluczeniu z możliwości otrzymania dofin</w:t>
      </w:r>
      <w:r>
        <w:rPr>
          <w:rFonts w:ascii="Arial" w:hAnsi="Arial" w:cs="Arial"/>
        </w:rPr>
        <w:t>ansowania, o którym mowa w art. </w:t>
      </w:r>
      <w:r w:rsidRPr="00021F1F">
        <w:rPr>
          <w:rFonts w:ascii="Arial" w:hAnsi="Arial" w:cs="Arial"/>
        </w:rPr>
        <w:t>12 ust. 1 pkt 1 ustawy z dnia 15 czerwca 2012 r. o skutkach powierzania wykonywania pracy cudzoziemcom przebywającym wbrew przepisom na terytorium Rzeczypospolitej Polskiej</w:t>
      </w:r>
      <w:r>
        <w:rPr>
          <w:rFonts w:ascii="Arial" w:hAnsi="Arial" w:cs="Arial"/>
        </w:rPr>
        <w:t>,</w:t>
      </w:r>
    </w:p>
    <w:p w14:paraId="5A09E821" w14:textId="6894233B" w:rsidR="002A1957" w:rsidRDefault="002A1957" w:rsidP="00186592">
      <w:pPr>
        <w:pStyle w:val="Tekstpodstawowy"/>
        <w:numPr>
          <w:ilvl w:val="0"/>
          <w:numId w:val="19"/>
        </w:numPr>
        <w:spacing w:before="240" w:after="240" w:line="360" w:lineRule="auto"/>
        <w:ind w:left="426"/>
        <w:jc w:val="left"/>
        <w:rPr>
          <w:rFonts w:ascii="Arial" w:hAnsi="Arial" w:cs="Arial"/>
        </w:rPr>
      </w:pPr>
      <w:r w:rsidRPr="00021F1F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podlega </w:t>
      </w:r>
      <w:r w:rsidRPr="00021F1F">
        <w:rPr>
          <w:rFonts w:ascii="Arial" w:hAnsi="Arial" w:cs="Arial"/>
        </w:rPr>
        <w:t>wykluczeniu z możliwości otrzymania dofinansowania, o którym mowa w</w:t>
      </w:r>
      <w:r>
        <w:rPr>
          <w:rFonts w:ascii="Arial" w:hAnsi="Arial" w:cs="Arial"/>
        </w:rPr>
        <w:t> </w:t>
      </w:r>
      <w:r w:rsidRPr="00021F1F">
        <w:rPr>
          <w:rFonts w:ascii="Arial" w:hAnsi="Arial" w:cs="Arial"/>
        </w:rPr>
        <w:t>art.</w:t>
      </w:r>
      <w:r>
        <w:rPr>
          <w:rFonts w:ascii="Arial" w:hAnsi="Arial" w:cs="Arial"/>
        </w:rPr>
        <w:t> </w:t>
      </w:r>
      <w:r w:rsidRPr="00021F1F">
        <w:rPr>
          <w:rFonts w:ascii="Arial" w:hAnsi="Arial" w:cs="Arial"/>
        </w:rPr>
        <w:t>9 ust. 1 pkt 2a ustawy z dnia 28 października 2002 r. o odpowiedzialności podmiotów zbiorowych za czyny zabronione pod groźbą kary</w:t>
      </w:r>
      <w:r w:rsidR="005810AD">
        <w:rPr>
          <w:rFonts w:ascii="Arial" w:hAnsi="Arial" w:cs="Arial"/>
        </w:rPr>
        <w:t>.</w:t>
      </w:r>
    </w:p>
    <w:p w14:paraId="491B2E47" w14:textId="77777777" w:rsidR="002A1957" w:rsidRPr="002533DE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Jednocześnie </w:t>
      </w:r>
      <w:r w:rsidRPr="004A0734">
        <w:rPr>
          <w:rFonts w:ascii="Arial" w:hAnsi="Arial" w:cs="Arial"/>
        </w:rPr>
        <w:t>zobowiązuj</w:t>
      </w:r>
      <w:r>
        <w:rPr>
          <w:rFonts w:ascii="Arial" w:hAnsi="Arial" w:cs="Arial"/>
        </w:rPr>
        <w:t>ę</w:t>
      </w:r>
      <w:r w:rsidRPr="004A0734">
        <w:rPr>
          <w:rFonts w:ascii="Arial" w:hAnsi="Arial" w:cs="Arial"/>
        </w:rPr>
        <w:t xml:space="preserve"> się</w:t>
      </w:r>
      <w:r w:rsidRPr="002533DE">
        <w:rPr>
          <w:rFonts w:ascii="Arial" w:hAnsi="Arial" w:cs="Arial"/>
          <w:i/>
        </w:rPr>
        <w:t xml:space="preserve"> </w:t>
      </w:r>
      <w:r w:rsidRPr="002533DE">
        <w:rPr>
          <w:rFonts w:ascii="Arial" w:hAnsi="Arial" w:cs="Arial"/>
        </w:rPr>
        <w:t xml:space="preserve">do niezwłocznego powiadomienia Instytucji Pośredniczącej </w:t>
      </w:r>
      <w:r>
        <w:rPr>
          <w:rFonts w:ascii="Arial" w:hAnsi="Arial" w:cs="Arial"/>
        </w:rPr>
        <w:t xml:space="preserve">FEWiM 2021-2027 </w:t>
      </w:r>
      <w:r w:rsidRPr="002533DE">
        <w:rPr>
          <w:rFonts w:ascii="Arial" w:hAnsi="Arial" w:cs="Arial"/>
        </w:rPr>
        <w:t>o </w:t>
      </w:r>
      <w:r>
        <w:rPr>
          <w:rFonts w:ascii="Arial" w:hAnsi="Arial" w:cs="Arial"/>
        </w:rPr>
        <w:t>wykluczeniu, o którym</w:t>
      </w:r>
      <w:r w:rsidRPr="002533DE">
        <w:rPr>
          <w:rFonts w:ascii="Arial" w:hAnsi="Arial" w:cs="Arial"/>
        </w:rPr>
        <w:t xml:space="preserve"> mowa w </w:t>
      </w:r>
      <w:r>
        <w:rPr>
          <w:rFonts w:ascii="Arial" w:hAnsi="Arial" w:cs="Arial"/>
        </w:rPr>
        <w:t>przytoczonych wyżej przepisach orzeczonym</w:t>
      </w:r>
      <w:r w:rsidRPr="002533DE">
        <w:rPr>
          <w:rFonts w:ascii="Arial" w:hAnsi="Arial" w:cs="Arial"/>
        </w:rPr>
        <w:t xml:space="preserve"> w stosunku do składającego niniejsze oświadczenie</w:t>
      </w:r>
      <w:r w:rsidRPr="002533DE">
        <w:rPr>
          <w:rFonts w:ascii="Arial" w:hAnsi="Arial" w:cs="Arial"/>
          <w:i/>
        </w:rPr>
        <w:t xml:space="preserve"> </w:t>
      </w:r>
      <w:r w:rsidRPr="002533DE">
        <w:rPr>
          <w:rFonts w:ascii="Arial" w:hAnsi="Arial" w:cs="Arial"/>
        </w:rPr>
        <w:t>w okresie realizacji projektu.</w:t>
      </w:r>
    </w:p>
    <w:p w14:paraId="32CB3009" w14:textId="77777777" w:rsidR="002A1957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2533DE">
        <w:rPr>
          <w:rFonts w:ascii="Arial" w:hAnsi="Arial" w:cs="Arial"/>
        </w:rPr>
        <w:t xml:space="preserve"> odpowiedzialności karnej za złożenie fałszywych oświadczeń.</w:t>
      </w:r>
    </w:p>
    <w:p w14:paraId="37FEA5BB" w14:textId="77777777" w:rsidR="002A1957" w:rsidRPr="0023016D" w:rsidRDefault="002A1957" w:rsidP="002A1957">
      <w:pPr>
        <w:pStyle w:val="Tekstpodstawowy"/>
        <w:spacing w:before="240" w:after="240" w:line="300" w:lineRule="auto"/>
        <w:jc w:val="left"/>
        <w:rPr>
          <w:rFonts w:ascii="Arial" w:hAnsi="Arial" w:cs="Arial"/>
        </w:rPr>
      </w:pPr>
    </w:p>
    <w:p w14:paraId="3F28D651" w14:textId="77777777" w:rsidR="002A1957" w:rsidRPr="002533DE" w:rsidRDefault="002A1957" w:rsidP="002A1957">
      <w:pPr>
        <w:ind w:left="5664"/>
        <w:rPr>
          <w:rFonts w:ascii="Arial" w:hAnsi="Arial" w:cs="Arial"/>
        </w:rPr>
      </w:pPr>
      <w:r w:rsidRPr="002533DE">
        <w:rPr>
          <w:rFonts w:ascii="Arial" w:hAnsi="Arial" w:cs="Arial"/>
          <w:spacing w:val="20"/>
          <w:sz w:val="20"/>
          <w:szCs w:val="20"/>
        </w:rPr>
        <w:t xml:space="preserve">       </w:t>
      </w:r>
      <w:r w:rsidRPr="002533DE">
        <w:rPr>
          <w:rFonts w:ascii="Arial" w:hAnsi="Arial" w:cs="Arial"/>
        </w:rPr>
        <w:t>…………..……………………</w:t>
      </w:r>
    </w:p>
    <w:p w14:paraId="1CB2C409" w14:textId="77777777" w:rsidR="002A1957" w:rsidRDefault="002A1957" w:rsidP="002A1957">
      <w:pPr>
        <w:ind w:left="4320" w:firstLine="1067"/>
        <w:rPr>
          <w:ins w:id="2" w:author="Agnieszka AA. Adamkiewicz" w:date="2023-12-06T11:31:00Z"/>
          <w:rFonts w:ascii="Arial" w:hAnsi="Arial" w:cs="Arial"/>
        </w:rPr>
        <w:sectPr w:rsidR="002A1957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  <w:t>(podpis i pie</w:t>
      </w:r>
      <w:r>
        <w:rPr>
          <w:rFonts w:ascii="Arial" w:hAnsi="Arial" w:cs="Arial"/>
        </w:rPr>
        <w:t>częć)</w:t>
      </w:r>
    </w:p>
    <w:p w14:paraId="4BC895BF" w14:textId="77777777" w:rsidR="00C85BEE" w:rsidRDefault="00C85BEE" w:rsidP="00051EC1">
      <w:pPr>
        <w:rPr>
          <w:rFonts w:ascii="Arial" w:hAnsi="Arial" w:cs="Arial"/>
        </w:rPr>
      </w:pPr>
    </w:p>
    <w:p w14:paraId="6925A576" w14:textId="77777777" w:rsidR="00C85BEE" w:rsidRDefault="00C85BEE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A04D6B" w14:textId="77777777" w:rsidR="00C7200B" w:rsidRPr="002533DE" w:rsidRDefault="00C7200B" w:rsidP="00C7200B">
      <w:pPr>
        <w:pStyle w:val="Tekstpodstawowy"/>
        <w:rPr>
          <w:rFonts w:ascii="Arial" w:hAnsi="Arial" w:cs="Arial"/>
        </w:rPr>
      </w:pPr>
    </w:p>
    <w:p w14:paraId="6B47CE08" w14:textId="77777777" w:rsidR="00712614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3CB80BF5" w14:textId="77777777" w:rsidR="00712614" w:rsidRPr="002533DE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  <w:r w:rsidRPr="002533DE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  <w:t>Nazwa i adres Beneficjenta</w:t>
      </w:r>
    </w:p>
    <w:p w14:paraId="7BAF8400" w14:textId="77777777" w:rsidR="00712614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</w:p>
    <w:p w14:paraId="1767F794" w14:textId="77777777" w:rsidR="00712614" w:rsidRPr="002533DE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br/>
      </w:r>
      <w:r w:rsidRPr="002533DE">
        <w:rPr>
          <w:rFonts w:ascii="Arial" w:hAnsi="Arial" w:cs="Arial"/>
        </w:rPr>
        <w:t>(</w:t>
      </w:r>
      <w:r>
        <w:rPr>
          <w:rFonts w:ascii="Arial" w:hAnsi="Arial" w:cs="Arial"/>
        </w:rPr>
        <w:t>miejscowość</w:t>
      </w:r>
      <w:r w:rsidRPr="002533DE">
        <w:rPr>
          <w:rFonts w:ascii="Arial" w:hAnsi="Arial" w:cs="Arial"/>
        </w:rPr>
        <w:t xml:space="preserve"> i data)</w:t>
      </w:r>
    </w:p>
    <w:p w14:paraId="25585352" w14:textId="77777777" w:rsidR="00C7200B" w:rsidRDefault="00C7200B" w:rsidP="00C7200B">
      <w:pPr>
        <w:rPr>
          <w:rFonts w:ascii="Arial" w:hAnsi="Arial" w:cs="Arial"/>
        </w:rPr>
        <w:sectPr w:rsidR="00C7200B" w:rsidSect="00051EC1">
          <w:headerReference w:type="default" r:id="rId10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8812863" w14:textId="77777777" w:rsidR="00C7200B" w:rsidRPr="002533DE" w:rsidRDefault="00C7200B" w:rsidP="00C7200B">
      <w:pPr>
        <w:rPr>
          <w:rFonts w:ascii="Arial" w:hAnsi="Arial" w:cs="Arial"/>
          <w:i/>
          <w:iCs/>
          <w:sz w:val="20"/>
          <w:szCs w:val="20"/>
        </w:rPr>
      </w:pPr>
    </w:p>
    <w:p w14:paraId="1DF72F44" w14:textId="77777777" w:rsidR="00C7200B" w:rsidRDefault="00C7200B" w:rsidP="00C7200B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</w:pPr>
    </w:p>
    <w:p w14:paraId="2EDCFA41" w14:textId="77777777" w:rsidR="00C7200B" w:rsidRPr="00BF3FA6" w:rsidRDefault="00C7200B" w:rsidP="00C7200B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</w:pPr>
    </w:p>
    <w:p w14:paraId="6E794C14" w14:textId="0B387CFB" w:rsidR="00C7200B" w:rsidRPr="00BF3FA6" w:rsidRDefault="00C7200B" w:rsidP="00C720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lang w:bidi="en-US"/>
        </w:rPr>
      </w:pPr>
      <w:r w:rsidRPr="00BF3FA6">
        <w:rPr>
          <w:rFonts w:ascii="Arial" w:eastAsia="Times New Roman" w:hAnsi="Arial" w:cs="Arial"/>
          <w:b/>
          <w:bCs/>
          <w:lang w:bidi="en-US"/>
        </w:rPr>
        <w:t>O</w:t>
      </w:r>
      <w:r>
        <w:rPr>
          <w:rFonts w:ascii="Arial" w:eastAsia="Times New Roman" w:hAnsi="Arial" w:cs="Arial"/>
          <w:b/>
          <w:bCs/>
          <w:lang w:bidi="en-US"/>
        </w:rPr>
        <w:t xml:space="preserve">świadczenie w sprawie </w:t>
      </w:r>
      <w:r w:rsidRPr="00BF3FA6">
        <w:rPr>
          <w:rFonts w:ascii="Arial" w:eastAsia="Times New Roman" w:hAnsi="Arial" w:cs="Arial"/>
          <w:b/>
          <w:bCs/>
          <w:lang w:bidi="en-US"/>
        </w:rPr>
        <w:t>PZP</w:t>
      </w:r>
      <w:r>
        <w:rPr>
          <w:rStyle w:val="Odwoanieprzypisudolnego"/>
          <w:rFonts w:ascii="Arial" w:eastAsia="Times New Roman" w:hAnsi="Arial"/>
          <w:b/>
          <w:bCs/>
          <w:lang w:bidi="en-US"/>
        </w:rPr>
        <w:footnoteReference w:id="4"/>
      </w:r>
    </w:p>
    <w:p w14:paraId="3E688B82" w14:textId="77777777" w:rsidR="00C7200B" w:rsidRPr="00BF3FA6" w:rsidRDefault="00C7200B" w:rsidP="00C7200B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Cs/>
          <w:lang w:bidi="en-US"/>
        </w:rPr>
      </w:pPr>
    </w:p>
    <w:p w14:paraId="26B5DB20" w14:textId="4B26CDF9" w:rsidR="00C7200B" w:rsidRPr="00BF3FA6" w:rsidRDefault="00C7200B" w:rsidP="00186592">
      <w:pPr>
        <w:pStyle w:val="Tekstpodstawowy"/>
        <w:spacing w:before="240" w:after="240" w:line="360" w:lineRule="auto"/>
        <w:jc w:val="left"/>
        <w:rPr>
          <w:rFonts w:ascii="Arial" w:eastAsia="Times New Roman" w:hAnsi="Arial" w:cs="Arial"/>
          <w:bCs/>
          <w:lang w:bidi="en-US"/>
        </w:rPr>
      </w:pPr>
      <w:r w:rsidRPr="002533DE">
        <w:rPr>
          <w:rFonts w:ascii="Arial" w:hAnsi="Arial" w:cs="Arial"/>
        </w:rPr>
        <w:t>W związku z przyznaniem dofinansowania ze środków Europejskiego Funduszu Społecznego Plus w ramach programu regionalnego Fu</w:t>
      </w:r>
      <w:r>
        <w:rPr>
          <w:rFonts w:ascii="Arial" w:hAnsi="Arial" w:cs="Arial"/>
        </w:rPr>
        <w:t>ndusze Europejskie dla Warmii i </w:t>
      </w:r>
      <w:r w:rsidRPr="002533DE">
        <w:rPr>
          <w:rFonts w:ascii="Arial" w:hAnsi="Arial" w:cs="Arial"/>
        </w:rPr>
        <w:t>Mazur na lata 2021</w:t>
      </w:r>
      <w:r>
        <w:rPr>
          <w:rFonts w:ascii="Arial" w:hAnsi="Arial" w:cs="Arial"/>
        </w:rPr>
        <w:t>-</w:t>
      </w:r>
      <w:r w:rsidRPr="002533DE">
        <w:rPr>
          <w:rFonts w:ascii="Arial" w:hAnsi="Arial" w:cs="Arial"/>
        </w:rPr>
        <w:t>2027 na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 xml:space="preserve">realizację projektu pn. </w:t>
      </w:r>
      <w:r w:rsidRPr="00186592">
        <w:rPr>
          <w:rFonts w:ascii="Arial" w:hAnsi="Arial" w:cs="Arial"/>
          <w:b/>
        </w:rPr>
        <w:t>.............................</w:t>
      </w:r>
      <w:r w:rsidR="00186592" w:rsidRPr="00186592">
        <w:rPr>
          <w:rFonts w:ascii="Arial" w:hAnsi="Arial" w:cs="Arial"/>
          <w:b/>
        </w:rPr>
        <w:t>..........................</w:t>
      </w:r>
      <w:r w:rsidRPr="00186592">
        <w:rPr>
          <w:rFonts w:ascii="Arial" w:hAnsi="Arial" w:cs="Arial"/>
          <w:b/>
        </w:rPr>
        <w:t>.....</w:t>
      </w:r>
      <w:r w:rsidRPr="002533DE">
        <w:rPr>
          <w:rFonts w:ascii="Arial" w:hAnsi="Arial" w:cs="Arial"/>
        </w:rPr>
        <w:t xml:space="preserve">, nr projektu </w:t>
      </w:r>
      <w:r w:rsidR="004C48D3" w:rsidRPr="004C48D3">
        <w:rPr>
          <w:rFonts w:ascii="Arial" w:hAnsi="Arial" w:cs="Arial"/>
          <w:b/>
        </w:rPr>
        <w:t>FEWM.07.02-IP.01-………./24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2533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że Beneficjent</w:t>
      </w:r>
      <w:r>
        <w:rPr>
          <w:rFonts w:ascii="Arial" w:eastAsia="Times New Roman" w:hAnsi="Arial" w:cs="Arial"/>
          <w:bCs/>
          <w:lang w:bidi="en-US"/>
        </w:rPr>
        <w:t xml:space="preserve"> </w:t>
      </w:r>
      <w:r w:rsidRPr="0023016D">
        <w:rPr>
          <w:rFonts w:ascii="Arial" w:eastAsia="Times New Roman" w:hAnsi="Arial" w:cs="Arial"/>
          <w:bCs/>
          <w:i/>
          <w:lang w:bidi="en-US"/>
        </w:rPr>
        <w:t>jest / nie jest</w:t>
      </w:r>
      <w:r>
        <w:rPr>
          <w:rFonts w:ascii="Arial" w:eastAsia="Times New Roman" w:hAnsi="Arial" w:cs="Arial"/>
          <w:bCs/>
          <w:i/>
          <w:lang w:bidi="en-US"/>
        </w:rPr>
        <w:t>*</w:t>
      </w:r>
      <w:r>
        <w:rPr>
          <w:rFonts w:ascii="Arial" w:eastAsia="Times New Roman" w:hAnsi="Arial" w:cs="Arial"/>
          <w:bCs/>
          <w:lang w:bidi="en-US"/>
        </w:rPr>
        <w:t xml:space="preserve"> podmiotem wskazanym w </w:t>
      </w:r>
      <w:r w:rsidRPr="0023016D">
        <w:rPr>
          <w:rFonts w:ascii="Arial" w:eastAsia="Times New Roman" w:hAnsi="Arial" w:cs="Arial"/>
          <w:bCs/>
          <w:lang w:bidi="en-US"/>
        </w:rPr>
        <w:t>art. 4 ustawy z dnia 11 września 2019 r. Prawo zamówień publicznych</w:t>
      </w:r>
      <w:r w:rsidRPr="00BF3FA6">
        <w:rPr>
          <w:rFonts w:ascii="Arial" w:eastAsia="Times New Roman" w:hAnsi="Arial" w:cs="Arial"/>
          <w:bCs/>
          <w:lang w:bidi="en-US"/>
        </w:rPr>
        <w:t>.</w:t>
      </w:r>
    </w:p>
    <w:p w14:paraId="29A41D8A" w14:textId="77777777" w:rsidR="00C7200B" w:rsidRPr="00BF3FA6" w:rsidRDefault="00C7200B" w:rsidP="00186592">
      <w:pPr>
        <w:pStyle w:val="Tekstpodstawowy"/>
        <w:spacing w:before="240" w:after="240" w:line="360" w:lineRule="auto"/>
        <w:rPr>
          <w:rFonts w:ascii="Arial" w:hAnsi="Arial" w:cs="Arial"/>
        </w:rPr>
      </w:pPr>
      <w:r w:rsidRPr="00BF3FA6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BF3FA6">
        <w:rPr>
          <w:rFonts w:ascii="Arial" w:hAnsi="Arial" w:cs="Arial"/>
        </w:rPr>
        <w:t xml:space="preserve"> odpowiedzialności karnej za złożenie fałszywych oświadczeń.</w:t>
      </w:r>
    </w:p>
    <w:p w14:paraId="180DF27B" w14:textId="77777777" w:rsidR="00C7200B" w:rsidRPr="0023016D" w:rsidRDefault="00C7200B" w:rsidP="00C7200B">
      <w:pPr>
        <w:pStyle w:val="Tekstpodstawowy"/>
        <w:spacing w:before="240" w:after="240" w:line="300" w:lineRule="auto"/>
        <w:jc w:val="left"/>
        <w:rPr>
          <w:rFonts w:ascii="Arial" w:hAnsi="Arial" w:cs="Arial"/>
        </w:rPr>
      </w:pPr>
    </w:p>
    <w:p w14:paraId="6A1C06C3" w14:textId="77777777" w:rsidR="00C7200B" w:rsidRPr="002533DE" w:rsidRDefault="00C7200B" w:rsidP="00C7200B">
      <w:pPr>
        <w:ind w:left="5664"/>
        <w:rPr>
          <w:rFonts w:ascii="Arial" w:hAnsi="Arial" w:cs="Arial"/>
        </w:rPr>
      </w:pPr>
      <w:r w:rsidRPr="002533DE">
        <w:rPr>
          <w:rFonts w:ascii="Arial" w:hAnsi="Arial" w:cs="Arial"/>
          <w:spacing w:val="20"/>
          <w:sz w:val="20"/>
          <w:szCs w:val="20"/>
        </w:rPr>
        <w:t xml:space="preserve">       </w:t>
      </w:r>
      <w:r w:rsidRPr="002533DE">
        <w:rPr>
          <w:rFonts w:ascii="Arial" w:hAnsi="Arial" w:cs="Arial"/>
        </w:rPr>
        <w:t>…………..……………………</w:t>
      </w:r>
    </w:p>
    <w:p w14:paraId="503C5BE1" w14:textId="77777777" w:rsidR="00C7200B" w:rsidRDefault="00C7200B" w:rsidP="00C7200B">
      <w:pPr>
        <w:ind w:left="4320" w:firstLine="1067"/>
        <w:rPr>
          <w:ins w:id="3" w:author="Agnieszka AA. Adamkiewicz" w:date="2023-12-06T11:31:00Z"/>
          <w:rFonts w:ascii="Arial" w:hAnsi="Arial" w:cs="Arial"/>
        </w:rPr>
        <w:sectPr w:rsidR="00C7200B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  <w:t>(podpis i pie</w:t>
      </w:r>
      <w:r>
        <w:rPr>
          <w:rFonts w:ascii="Arial" w:hAnsi="Arial" w:cs="Arial"/>
        </w:rPr>
        <w:t>częć)</w:t>
      </w:r>
    </w:p>
    <w:p w14:paraId="6449A157" w14:textId="77777777" w:rsidR="000512B2" w:rsidRPr="002533DE" w:rsidRDefault="000512B2" w:rsidP="000512B2">
      <w:pPr>
        <w:ind w:left="4320" w:firstLine="1067"/>
        <w:rPr>
          <w:rFonts w:ascii="Arial" w:hAnsi="Arial" w:cs="Arial"/>
          <w:spacing w:val="20"/>
        </w:rPr>
      </w:pPr>
    </w:p>
    <w:p w14:paraId="77BF8202" w14:textId="77777777" w:rsidR="00ED53C0" w:rsidRDefault="00ED53C0" w:rsidP="00ED53C0">
      <w:pPr>
        <w:pStyle w:val="Tekstpodstawowy"/>
        <w:rPr>
          <w:rFonts w:ascii="Arial" w:hAnsi="Arial" w:cs="Arial"/>
        </w:rPr>
        <w:sectPr w:rsidR="00ED53C0" w:rsidSect="002533D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C36256" w14:textId="77777777" w:rsidR="00C7200B" w:rsidRDefault="00C7200B">
      <w:pPr>
        <w:spacing w:after="160" w:line="259" w:lineRule="auto"/>
        <w:jc w:val="left"/>
        <w:rPr>
          <w:rFonts w:ascii="Arial" w:hAnsi="Arial" w:cs="Arial"/>
        </w:rPr>
      </w:pPr>
    </w:p>
    <w:p w14:paraId="62EA2EDA" w14:textId="17DE71E0" w:rsidR="00C7200B" w:rsidRDefault="00C7200B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2142BF2" w14:textId="77777777" w:rsidR="00D34461" w:rsidRDefault="00D34461" w:rsidP="00BE00DE">
      <w:pPr>
        <w:ind w:left="426" w:hanging="426"/>
        <w:jc w:val="right"/>
        <w:rPr>
          <w:rFonts w:ascii="Arial" w:hAnsi="Arial" w:cs="Arial"/>
        </w:rPr>
      </w:pPr>
    </w:p>
    <w:p w14:paraId="4D145D93" w14:textId="77777777" w:rsidR="00D34461" w:rsidRDefault="00D34461" w:rsidP="002533DE">
      <w:pPr>
        <w:jc w:val="right"/>
        <w:rPr>
          <w:rFonts w:ascii="Arial" w:hAnsi="Arial" w:cs="Arial"/>
        </w:rPr>
      </w:pPr>
    </w:p>
    <w:p w14:paraId="2156BE53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………………………….……… </w:t>
      </w:r>
    </w:p>
    <w:p w14:paraId="17D03B8A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(miejscowość, data) </w:t>
      </w:r>
    </w:p>
    <w:p w14:paraId="2A88D841" w14:textId="77777777" w:rsidR="002533DE" w:rsidRPr="002533DE" w:rsidRDefault="002533DE" w:rsidP="002533DE">
      <w:pPr>
        <w:rPr>
          <w:rFonts w:ascii="Arial" w:hAnsi="Arial" w:cs="Arial"/>
        </w:rPr>
      </w:pPr>
    </w:p>
    <w:p w14:paraId="5EDCF527" w14:textId="77777777" w:rsidR="002533DE" w:rsidRPr="002533DE" w:rsidRDefault="002533DE" w:rsidP="002533DE">
      <w:pPr>
        <w:rPr>
          <w:rFonts w:ascii="Arial" w:hAnsi="Arial" w:cs="Arial"/>
        </w:rPr>
      </w:pPr>
    </w:p>
    <w:p w14:paraId="44C679A9" w14:textId="77777777" w:rsidR="008A324F" w:rsidRDefault="008A324F" w:rsidP="00C35FED">
      <w:pPr>
        <w:rPr>
          <w:rFonts w:ascii="Arial" w:hAnsi="Arial" w:cs="Arial"/>
          <w:b/>
        </w:rPr>
      </w:pPr>
    </w:p>
    <w:p w14:paraId="5DB5B434" w14:textId="1346EEF9" w:rsidR="002533DE" w:rsidRPr="002533DE" w:rsidRDefault="002533DE" w:rsidP="002533DE">
      <w:pPr>
        <w:jc w:val="center"/>
        <w:rPr>
          <w:rFonts w:ascii="Arial" w:hAnsi="Arial" w:cs="Arial"/>
        </w:rPr>
      </w:pPr>
      <w:r w:rsidRPr="002533DE">
        <w:rPr>
          <w:rFonts w:ascii="Arial" w:hAnsi="Arial" w:cs="Arial"/>
          <w:b/>
        </w:rPr>
        <w:t>O</w:t>
      </w:r>
      <w:r w:rsidR="00E74431">
        <w:rPr>
          <w:rFonts w:ascii="Arial" w:hAnsi="Arial" w:cs="Arial"/>
          <w:b/>
        </w:rPr>
        <w:t>świadczenie w zakresie ustroju majątkowego małżonków</w:t>
      </w:r>
      <w:r w:rsidR="00E82769" w:rsidRPr="00E82769">
        <w:rPr>
          <w:rStyle w:val="Odwoanieprzypisudolnego"/>
          <w:rFonts w:ascii="Arial" w:hAnsi="Arial"/>
        </w:rPr>
        <w:footnoteReference w:id="5"/>
      </w:r>
    </w:p>
    <w:p w14:paraId="1ECF2355" w14:textId="77777777" w:rsidR="002533DE" w:rsidRPr="002533DE" w:rsidRDefault="002533DE" w:rsidP="002533DE">
      <w:pPr>
        <w:rPr>
          <w:rFonts w:ascii="Arial" w:hAnsi="Arial" w:cs="Arial"/>
        </w:rPr>
      </w:pPr>
    </w:p>
    <w:p w14:paraId="637CE1BD" w14:textId="77777777" w:rsidR="008A324F" w:rsidRDefault="008A324F" w:rsidP="002533DE">
      <w:pPr>
        <w:spacing w:line="360" w:lineRule="auto"/>
        <w:rPr>
          <w:rFonts w:ascii="Arial" w:hAnsi="Arial" w:cs="Arial"/>
        </w:rPr>
      </w:pPr>
    </w:p>
    <w:p w14:paraId="3F726057" w14:textId="77777777" w:rsidR="002706D0" w:rsidRDefault="00C35FED" w:rsidP="00EA7281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Ja</w:t>
      </w:r>
      <w:r>
        <w:rPr>
          <w:rFonts w:ascii="Arial" w:hAnsi="Arial" w:cs="Arial"/>
        </w:rPr>
        <w:t>,</w:t>
      </w:r>
      <w:r w:rsidRPr="002533DE">
        <w:rPr>
          <w:rFonts w:ascii="Arial" w:hAnsi="Arial" w:cs="Arial"/>
        </w:rPr>
        <w:t xml:space="preserve"> niżej podpisana</w:t>
      </w:r>
      <w:r>
        <w:rPr>
          <w:rFonts w:ascii="Arial" w:hAnsi="Arial" w:cs="Arial"/>
        </w:rPr>
        <w:t xml:space="preserve">/-y, </w:t>
      </w:r>
      <w:r w:rsidR="002A3EFD" w:rsidRPr="002533DE">
        <w:rPr>
          <w:rFonts w:ascii="Arial" w:hAnsi="Arial" w:cs="Arial"/>
        </w:rPr>
        <w:t>……………………………………………..</w:t>
      </w:r>
      <w:r w:rsidR="002706D0">
        <w:rPr>
          <w:rFonts w:ascii="Arial" w:hAnsi="Arial" w:cs="Arial"/>
        </w:rPr>
        <w:t>………………………</w:t>
      </w:r>
    </w:p>
    <w:p w14:paraId="1CEE7EBD" w14:textId="6859D09F" w:rsidR="002706D0" w:rsidRDefault="00C35FED" w:rsidP="00EA7281"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PESEL ………………………………………………...</w:t>
      </w:r>
      <w:r w:rsidR="002706D0">
        <w:rPr>
          <w:rFonts w:ascii="Arial" w:hAnsi="Arial" w:cs="Arial"/>
        </w:rPr>
        <w:t>....................................................</w:t>
      </w:r>
      <w:r>
        <w:rPr>
          <w:rFonts w:ascii="Arial" w:hAnsi="Arial" w:cs="Arial"/>
        </w:rPr>
        <w:t xml:space="preserve"> </w:t>
      </w:r>
    </w:p>
    <w:p w14:paraId="4F58546C" w14:textId="77777777" w:rsidR="00D52F03" w:rsidRDefault="002533DE" w:rsidP="00EA7281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legitymując</w:t>
      </w:r>
      <w:r w:rsidR="00DF19E2">
        <w:rPr>
          <w:rFonts w:ascii="Arial" w:hAnsi="Arial" w:cs="Arial"/>
        </w:rPr>
        <w:t xml:space="preserve">a/-y się dowodem osobistym </w:t>
      </w:r>
      <w:r w:rsidRPr="002533DE">
        <w:rPr>
          <w:rFonts w:ascii="Arial" w:hAnsi="Arial" w:cs="Arial"/>
        </w:rPr>
        <w:t>nr</w:t>
      </w:r>
      <w:r w:rsidR="00DF19E2">
        <w:rPr>
          <w:rFonts w:ascii="Arial" w:hAnsi="Arial" w:cs="Arial"/>
        </w:rPr>
        <w:t xml:space="preserve"> </w:t>
      </w:r>
      <w:r w:rsidR="002706D0">
        <w:rPr>
          <w:rFonts w:ascii="Arial" w:hAnsi="Arial" w:cs="Arial"/>
        </w:rPr>
        <w:t>……………………………………………..,</w:t>
      </w:r>
    </w:p>
    <w:p w14:paraId="0B8B31B3" w14:textId="5FA81C73" w:rsidR="002533DE" w:rsidRPr="002533DE" w:rsidRDefault="002533DE" w:rsidP="00D52F03">
      <w:pPr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oświadczam, że:</w:t>
      </w:r>
    </w:p>
    <w:p w14:paraId="0CD6EA6E" w14:textId="77777777" w:rsidR="00BE00DE" w:rsidRDefault="00CB42EA" w:rsidP="002706D0">
      <w:pPr>
        <w:pStyle w:val="Akapitzlist"/>
        <w:numPr>
          <w:ilvl w:val="0"/>
          <w:numId w:val="24"/>
        </w:numPr>
        <w:spacing w:before="240" w:after="120" w:line="360" w:lineRule="auto"/>
        <w:ind w:left="284" w:hanging="284"/>
        <w:jc w:val="left"/>
        <w:rPr>
          <w:rFonts w:ascii="Arial" w:hAnsi="Arial" w:cs="Arial"/>
        </w:rPr>
      </w:pPr>
      <w:r w:rsidRPr="00BE00DE">
        <w:rPr>
          <w:rFonts w:ascii="Arial" w:hAnsi="Arial" w:cs="Arial"/>
        </w:rPr>
        <w:t>p</w:t>
      </w:r>
      <w:r w:rsidR="002533DE" w:rsidRPr="00BE00DE">
        <w:rPr>
          <w:rFonts w:ascii="Arial" w:hAnsi="Arial" w:cs="Arial"/>
        </w:rPr>
        <w:t>ozostaję w ustawowej majątkowej wspólno</w:t>
      </w:r>
      <w:r w:rsidR="00C35FED" w:rsidRPr="00BE00DE">
        <w:rPr>
          <w:rFonts w:ascii="Arial" w:hAnsi="Arial" w:cs="Arial"/>
        </w:rPr>
        <w:t xml:space="preserve">ści małżeńskiej, a oświadczenie </w:t>
      </w:r>
      <w:r w:rsidR="002533DE" w:rsidRPr="00BE00DE">
        <w:rPr>
          <w:rFonts w:ascii="Arial" w:hAnsi="Arial" w:cs="Arial"/>
        </w:rPr>
        <w:t xml:space="preserve">współmałżonka o wyrażeniu zgody na </w:t>
      </w:r>
      <w:r w:rsidR="00E612E9" w:rsidRPr="00BE00DE">
        <w:rPr>
          <w:rFonts w:ascii="Arial" w:hAnsi="Arial" w:cs="Arial"/>
        </w:rPr>
        <w:t xml:space="preserve">zawarcie umowy o dofinansowanie oraz </w:t>
      </w:r>
      <w:r w:rsidR="002533DE" w:rsidRPr="00BE00DE">
        <w:rPr>
          <w:rFonts w:ascii="Arial" w:hAnsi="Arial" w:cs="Arial"/>
        </w:rPr>
        <w:t>zaciągnięcie zobowią</w:t>
      </w:r>
      <w:r w:rsidR="005810AD" w:rsidRPr="00BE00DE">
        <w:rPr>
          <w:rFonts w:ascii="Arial" w:hAnsi="Arial" w:cs="Arial"/>
        </w:rPr>
        <w:t>zania w </w:t>
      </w:r>
      <w:r w:rsidR="00C35FED" w:rsidRPr="00BE00DE">
        <w:rPr>
          <w:rFonts w:ascii="Arial" w:hAnsi="Arial" w:cs="Arial"/>
        </w:rPr>
        <w:t xml:space="preserve">formie weksla </w:t>
      </w:r>
      <w:r w:rsidR="005810AD" w:rsidRPr="00BE00DE">
        <w:rPr>
          <w:rFonts w:ascii="Arial" w:hAnsi="Arial" w:cs="Arial"/>
        </w:rPr>
        <w:t xml:space="preserve">in blanco </w:t>
      </w:r>
      <w:r w:rsidR="00C35FED" w:rsidRPr="00BE00DE">
        <w:rPr>
          <w:rFonts w:ascii="Arial" w:hAnsi="Arial" w:cs="Arial"/>
        </w:rPr>
        <w:t>składam w</w:t>
      </w:r>
      <w:r w:rsidR="000700B6" w:rsidRPr="00BE00DE">
        <w:rPr>
          <w:rFonts w:ascii="Arial" w:hAnsi="Arial" w:cs="Arial"/>
        </w:rPr>
        <w:t> </w:t>
      </w:r>
      <w:r w:rsidR="002533DE" w:rsidRPr="00BE00DE">
        <w:rPr>
          <w:rFonts w:ascii="Arial" w:hAnsi="Arial" w:cs="Arial"/>
        </w:rPr>
        <w:t>załączeniu</w:t>
      </w:r>
      <w:r w:rsidR="00C35FED" w:rsidRPr="00BE00DE">
        <w:rPr>
          <w:rFonts w:ascii="Arial" w:hAnsi="Arial" w:cs="Arial"/>
        </w:rPr>
        <w:t>,</w:t>
      </w:r>
    </w:p>
    <w:p w14:paraId="2C32CEFD" w14:textId="2CB117FF" w:rsidR="00BE00DE" w:rsidRDefault="00CB42EA" w:rsidP="002706D0">
      <w:pPr>
        <w:pStyle w:val="Akapitzlist"/>
        <w:numPr>
          <w:ilvl w:val="0"/>
          <w:numId w:val="24"/>
        </w:numPr>
        <w:spacing w:before="360" w:after="12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BE00DE">
        <w:rPr>
          <w:rFonts w:ascii="Arial" w:hAnsi="Arial" w:cs="Arial"/>
        </w:rPr>
        <w:t>p</w:t>
      </w:r>
      <w:r w:rsidR="002533DE" w:rsidRPr="00BE00DE">
        <w:rPr>
          <w:rFonts w:ascii="Arial" w:hAnsi="Arial" w:cs="Arial"/>
        </w:rPr>
        <w:t>osiadam rozdzielność majątkową</w:t>
      </w:r>
      <w:r w:rsidR="005810AD" w:rsidRPr="00BE00DE">
        <w:rPr>
          <w:rFonts w:ascii="Arial" w:hAnsi="Arial" w:cs="Arial"/>
        </w:rPr>
        <w:t xml:space="preserve"> z ……</w:t>
      </w:r>
      <w:r w:rsidR="00E74431">
        <w:rPr>
          <w:rFonts w:ascii="Arial" w:hAnsi="Arial" w:cs="Arial"/>
        </w:rPr>
        <w:t>……….</w:t>
      </w:r>
      <w:r w:rsidR="00E74431" w:rsidRPr="00BE00DE">
        <w:rPr>
          <w:rFonts w:ascii="Arial" w:hAnsi="Arial" w:cs="Arial"/>
        </w:rPr>
        <w:t xml:space="preserve">(imię i nazwisko </w:t>
      </w:r>
      <w:r w:rsidR="002706D0">
        <w:rPr>
          <w:rFonts w:ascii="Arial" w:hAnsi="Arial" w:cs="Arial"/>
        </w:rPr>
        <w:t>w</w:t>
      </w:r>
      <w:r w:rsidR="00E74431" w:rsidRPr="00BE00DE">
        <w:rPr>
          <w:rFonts w:ascii="Arial" w:hAnsi="Arial" w:cs="Arial"/>
        </w:rPr>
        <w:t>spółmałżonka)</w:t>
      </w:r>
      <w:r w:rsidR="009211DB">
        <w:rPr>
          <w:rFonts w:ascii="Arial" w:hAnsi="Arial" w:cs="Arial"/>
        </w:rPr>
        <w:t>……. ..…………………………………..</w:t>
      </w:r>
      <w:r w:rsidR="002706D0">
        <w:rPr>
          <w:rFonts w:ascii="Arial" w:hAnsi="Arial" w:cs="Arial"/>
        </w:rPr>
        <w:t>,</w:t>
      </w:r>
    </w:p>
    <w:p w14:paraId="41C8546F" w14:textId="330399DF" w:rsidR="002533DE" w:rsidRPr="00BE00DE" w:rsidRDefault="00CB42EA" w:rsidP="002706D0">
      <w:pPr>
        <w:pStyle w:val="Akapitzlist"/>
        <w:numPr>
          <w:ilvl w:val="0"/>
          <w:numId w:val="24"/>
        </w:numPr>
        <w:spacing w:before="360" w:after="120" w:line="360" w:lineRule="auto"/>
        <w:ind w:left="284" w:hanging="284"/>
        <w:contextualSpacing w:val="0"/>
        <w:jc w:val="left"/>
        <w:rPr>
          <w:rFonts w:ascii="Arial" w:hAnsi="Arial" w:cs="Arial"/>
        </w:rPr>
      </w:pPr>
      <w:r w:rsidRPr="00BE00DE">
        <w:rPr>
          <w:rFonts w:ascii="Arial" w:hAnsi="Arial" w:cs="Arial"/>
        </w:rPr>
        <w:t>n</w:t>
      </w:r>
      <w:r w:rsidR="002533DE" w:rsidRPr="00BE00DE">
        <w:rPr>
          <w:rFonts w:ascii="Arial" w:hAnsi="Arial" w:cs="Arial"/>
        </w:rPr>
        <w:t>ie pozostaję w związku małżeńskim.</w:t>
      </w:r>
    </w:p>
    <w:p w14:paraId="2B7F7495" w14:textId="77777777" w:rsidR="005810AD" w:rsidRDefault="005810AD" w:rsidP="005810AD">
      <w:pPr>
        <w:pStyle w:val="Tekstpodstawowy"/>
        <w:spacing w:before="240" w:after="240" w:line="360" w:lineRule="auto"/>
        <w:rPr>
          <w:rFonts w:ascii="Arial" w:hAnsi="Arial" w:cs="Arial"/>
          <w:i/>
        </w:rPr>
      </w:pPr>
    </w:p>
    <w:p w14:paraId="3D5C05C9" w14:textId="5D3A9553" w:rsidR="00BF3FA6" w:rsidRPr="002533DE" w:rsidRDefault="00BF3FA6" w:rsidP="00EA7281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  <w:i/>
        </w:rPr>
        <w:t>Jestem świadomy/ </w:t>
      </w:r>
      <w:r w:rsidR="000B6D2E">
        <w:rPr>
          <w:rFonts w:ascii="Arial" w:hAnsi="Arial" w:cs="Arial"/>
          <w:i/>
        </w:rPr>
        <w:t>świadoma</w:t>
      </w:r>
      <w:r w:rsidRPr="002533DE">
        <w:rPr>
          <w:rFonts w:ascii="Arial" w:hAnsi="Arial" w:cs="Arial"/>
        </w:rPr>
        <w:t xml:space="preserve"> odpowiedzialności karnej za złożenie fałszywych oświadczeń.</w:t>
      </w:r>
    </w:p>
    <w:p w14:paraId="0E56B33C" w14:textId="77777777" w:rsidR="00BF3FA6" w:rsidRPr="002533DE" w:rsidRDefault="00BF3FA6" w:rsidP="002533DE">
      <w:pPr>
        <w:spacing w:after="120" w:line="300" w:lineRule="auto"/>
        <w:rPr>
          <w:rFonts w:ascii="Arial" w:hAnsi="Arial" w:cs="Arial"/>
        </w:rPr>
      </w:pPr>
    </w:p>
    <w:p w14:paraId="2F26B5A7" w14:textId="77777777" w:rsidR="002533DE" w:rsidRPr="002533DE" w:rsidRDefault="002533DE" w:rsidP="002533DE">
      <w:pPr>
        <w:rPr>
          <w:rFonts w:ascii="Arial" w:hAnsi="Arial" w:cs="Arial"/>
        </w:rPr>
      </w:pPr>
    </w:p>
    <w:p w14:paraId="7B138BA0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 …………………………………….. </w:t>
      </w:r>
    </w:p>
    <w:p w14:paraId="37E06FAA" w14:textId="7341AD25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(podpis </w:t>
      </w:r>
      <w:r w:rsidR="008A324F">
        <w:rPr>
          <w:rFonts w:ascii="Arial" w:hAnsi="Arial" w:cs="Arial"/>
        </w:rPr>
        <w:t>B</w:t>
      </w:r>
      <w:r w:rsidRPr="002533DE">
        <w:rPr>
          <w:rFonts w:ascii="Arial" w:hAnsi="Arial" w:cs="Arial"/>
        </w:rPr>
        <w:t>eneficjenta)</w:t>
      </w:r>
    </w:p>
    <w:p w14:paraId="76114A65" w14:textId="4B20AD26" w:rsidR="002533DE" w:rsidRPr="002533DE" w:rsidRDefault="002533DE" w:rsidP="00D34461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br w:type="page"/>
      </w:r>
    </w:p>
    <w:p w14:paraId="2E117DAC" w14:textId="77777777" w:rsidR="008A324F" w:rsidRDefault="008A324F" w:rsidP="002533DE">
      <w:pPr>
        <w:jc w:val="right"/>
        <w:rPr>
          <w:rFonts w:ascii="Arial" w:hAnsi="Arial" w:cs="Arial"/>
        </w:rPr>
      </w:pPr>
    </w:p>
    <w:p w14:paraId="075C3B13" w14:textId="77777777" w:rsidR="008A324F" w:rsidRDefault="008A324F" w:rsidP="002533DE">
      <w:pPr>
        <w:jc w:val="right"/>
        <w:rPr>
          <w:rFonts w:ascii="Arial" w:hAnsi="Arial" w:cs="Arial"/>
        </w:rPr>
      </w:pPr>
    </w:p>
    <w:p w14:paraId="105FEA13" w14:textId="700EEB0D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……………………………… </w:t>
      </w:r>
    </w:p>
    <w:p w14:paraId="4AA3853D" w14:textId="77777777" w:rsidR="002533DE" w:rsidRPr="002533DE" w:rsidRDefault="002533DE" w:rsidP="002533DE">
      <w:pPr>
        <w:jc w:val="right"/>
        <w:rPr>
          <w:rFonts w:ascii="Arial" w:hAnsi="Arial" w:cs="Arial"/>
        </w:rPr>
      </w:pPr>
      <w:r w:rsidRPr="002533DE">
        <w:rPr>
          <w:rFonts w:ascii="Arial" w:hAnsi="Arial" w:cs="Arial"/>
        </w:rPr>
        <w:t xml:space="preserve">(miejscowość, data) </w:t>
      </w:r>
    </w:p>
    <w:p w14:paraId="5DF70E8F" w14:textId="77777777" w:rsidR="005978AF" w:rsidRDefault="005978AF" w:rsidP="00B847CB">
      <w:pPr>
        <w:spacing w:before="240" w:after="240" w:line="300" w:lineRule="auto"/>
        <w:jc w:val="center"/>
        <w:rPr>
          <w:rFonts w:ascii="Arial" w:hAnsi="Arial" w:cs="Arial"/>
          <w:b/>
        </w:rPr>
      </w:pPr>
    </w:p>
    <w:p w14:paraId="422D7D60" w14:textId="2EB12C23" w:rsidR="002533DE" w:rsidRPr="002533DE" w:rsidRDefault="002533DE" w:rsidP="00B847CB">
      <w:pPr>
        <w:spacing w:before="240" w:after="240" w:line="300" w:lineRule="auto"/>
        <w:jc w:val="center"/>
        <w:rPr>
          <w:rFonts w:ascii="Arial" w:hAnsi="Arial" w:cs="Arial"/>
        </w:rPr>
      </w:pPr>
      <w:r w:rsidRPr="002533DE">
        <w:rPr>
          <w:rFonts w:ascii="Arial" w:hAnsi="Arial" w:cs="Arial"/>
          <w:b/>
        </w:rPr>
        <w:t>O</w:t>
      </w:r>
      <w:r w:rsidR="00E74431">
        <w:rPr>
          <w:rFonts w:ascii="Arial" w:hAnsi="Arial" w:cs="Arial"/>
          <w:b/>
        </w:rPr>
        <w:t>świadczenie współmałżonka</w:t>
      </w:r>
      <w:r w:rsidR="00496A0A">
        <w:rPr>
          <w:rStyle w:val="Odwoanieprzypisudolnego"/>
          <w:rFonts w:ascii="Arial" w:hAnsi="Arial"/>
          <w:b/>
        </w:rPr>
        <w:footnoteReference w:id="6"/>
      </w:r>
    </w:p>
    <w:p w14:paraId="662F92D5" w14:textId="77777777" w:rsidR="002533DE" w:rsidRPr="002533DE" w:rsidRDefault="002533DE" w:rsidP="005F550F">
      <w:pPr>
        <w:spacing w:before="240" w:after="240" w:line="300" w:lineRule="auto"/>
        <w:rPr>
          <w:rFonts w:ascii="Arial" w:hAnsi="Arial" w:cs="Arial"/>
        </w:rPr>
      </w:pPr>
    </w:p>
    <w:p w14:paraId="3E2FBDF3" w14:textId="77777777" w:rsidR="002706D0" w:rsidRDefault="002706D0" w:rsidP="002706D0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Ja</w:t>
      </w:r>
      <w:r>
        <w:rPr>
          <w:rFonts w:ascii="Arial" w:hAnsi="Arial" w:cs="Arial"/>
        </w:rPr>
        <w:t>,</w:t>
      </w:r>
      <w:r w:rsidRPr="002533DE">
        <w:rPr>
          <w:rFonts w:ascii="Arial" w:hAnsi="Arial" w:cs="Arial"/>
        </w:rPr>
        <w:t xml:space="preserve"> niżej podpisana</w:t>
      </w:r>
      <w:r>
        <w:rPr>
          <w:rFonts w:ascii="Arial" w:hAnsi="Arial" w:cs="Arial"/>
        </w:rPr>
        <w:t xml:space="preserve">/-y, </w:t>
      </w:r>
      <w:r w:rsidRPr="002533DE">
        <w:rPr>
          <w:rFonts w:ascii="Arial" w:hAnsi="Arial" w:cs="Arial"/>
        </w:rPr>
        <w:t>……………………………………………..</w:t>
      </w:r>
      <w:r>
        <w:rPr>
          <w:rFonts w:ascii="Arial" w:hAnsi="Arial" w:cs="Arial"/>
        </w:rPr>
        <w:t>………………………</w:t>
      </w:r>
    </w:p>
    <w:p w14:paraId="4896D7D6" w14:textId="77777777" w:rsidR="002706D0" w:rsidRDefault="002706D0" w:rsidP="002706D0">
      <w:p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PESEL ………………………………………………....................................................... </w:t>
      </w:r>
    </w:p>
    <w:p w14:paraId="59705399" w14:textId="7764F684" w:rsidR="002706D0" w:rsidRDefault="002706D0" w:rsidP="002706D0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legitymując</w:t>
      </w:r>
      <w:r>
        <w:rPr>
          <w:rFonts w:ascii="Arial" w:hAnsi="Arial" w:cs="Arial"/>
        </w:rPr>
        <w:t xml:space="preserve">a/-y się dowodem osobistym </w:t>
      </w:r>
      <w:r w:rsidRPr="002533DE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…………………………………………….. </w:t>
      </w:r>
    </w:p>
    <w:p w14:paraId="18BBD266" w14:textId="2A6F234E" w:rsidR="00DF19E2" w:rsidRDefault="002533DE" w:rsidP="002706D0">
      <w:pPr>
        <w:spacing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jako małżonek Wnioskodawcy …………………………………………………………</w:t>
      </w:r>
      <w:r w:rsidR="00D52F03">
        <w:rPr>
          <w:rFonts w:ascii="Arial" w:hAnsi="Arial" w:cs="Arial"/>
        </w:rPr>
        <w:t>…</w:t>
      </w:r>
      <w:r w:rsidRPr="002533DE">
        <w:rPr>
          <w:rFonts w:ascii="Arial" w:hAnsi="Arial" w:cs="Arial"/>
        </w:rPr>
        <w:t xml:space="preserve"> prowadzącego działalność gospodarczą pod </w:t>
      </w:r>
      <w:r w:rsidR="000B6D2E" w:rsidRPr="002533DE">
        <w:rPr>
          <w:rFonts w:ascii="Arial" w:hAnsi="Arial" w:cs="Arial"/>
        </w:rPr>
        <w:t>firm</w:t>
      </w:r>
      <w:r w:rsidR="000B6D2E">
        <w:rPr>
          <w:rFonts w:ascii="Arial" w:hAnsi="Arial" w:cs="Arial"/>
        </w:rPr>
        <w:t>ą</w:t>
      </w:r>
      <w:r w:rsidRPr="002533DE">
        <w:rPr>
          <w:rFonts w:ascii="Arial" w:hAnsi="Arial" w:cs="Arial"/>
        </w:rPr>
        <w:t>/będącego wspólnikiem spółki pod nazwą</w:t>
      </w:r>
      <w:r w:rsidR="006631C5">
        <w:rPr>
          <w:rFonts w:ascii="Arial" w:hAnsi="Arial" w:cs="Arial"/>
        </w:rPr>
        <w:t>*</w:t>
      </w:r>
      <w:r w:rsidRPr="002533DE">
        <w:rPr>
          <w:rFonts w:ascii="Arial" w:hAnsi="Arial" w:cs="Arial"/>
        </w:rPr>
        <w:t xml:space="preserve"> …………………………………………………………………</w:t>
      </w:r>
      <w:r w:rsidR="00EA7281">
        <w:rPr>
          <w:rFonts w:ascii="Arial" w:hAnsi="Arial" w:cs="Arial"/>
        </w:rPr>
        <w:t>……….</w:t>
      </w:r>
      <w:r w:rsidRPr="002533DE">
        <w:rPr>
          <w:rFonts w:ascii="Arial" w:hAnsi="Arial" w:cs="Arial"/>
        </w:rPr>
        <w:t xml:space="preserve">………………….… </w:t>
      </w:r>
    </w:p>
    <w:p w14:paraId="4A20CFBE" w14:textId="2C3C19F0" w:rsidR="002533DE" w:rsidRPr="002533DE" w:rsidRDefault="002533DE" w:rsidP="00EA7281">
      <w:pPr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wyrażam zgodę na:</w:t>
      </w:r>
    </w:p>
    <w:p w14:paraId="4824A9B2" w14:textId="04BB96FA" w:rsidR="00DF19E2" w:rsidRDefault="002533DE" w:rsidP="00EA7281">
      <w:pPr>
        <w:numPr>
          <w:ilvl w:val="0"/>
          <w:numId w:val="3"/>
        </w:numPr>
        <w:spacing w:before="240" w:after="240" w:line="360" w:lineRule="auto"/>
        <w:ind w:left="284" w:hanging="284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zawarcie przez moją żonę/ mojego męża umowy o dofinansowanie projektu p</w:t>
      </w:r>
      <w:r w:rsidR="00F90653">
        <w:rPr>
          <w:rFonts w:ascii="Arial" w:hAnsi="Arial" w:cs="Arial"/>
        </w:rPr>
        <w:t>n</w:t>
      </w:r>
      <w:r w:rsidRPr="002533DE">
        <w:rPr>
          <w:rFonts w:ascii="Arial" w:hAnsi="Arial" w:cs="Arial"/>
        </w:rPr>
        <w:t xml:space="preserve">. </w:t>
      </w:r>
      <w:r w:rsidRPr="002706D0">
        <w:rPr>
          <w:rFonts w:ascii="Arial" w:hAnsi="Arial" w:cs="Arial"/>
          <w:b/>
        </w:rPr>
        <w:t>………………………………………</w:t>
      </w:r>
      <w:r w:rsidRPr="002533DE">
        <w:rPr>
          <w:rFonts w:ascii="Arial" w:hAnsi="Arial" w:cs="Arial"/>
        </w:rPr>
        <w:t xml:space="preserve">, nr </w:t>
      </w:r>
      <w:r w:rsidR="00B847CB">
        <w:rPr>
          <w:rFonts w:ascii="Arial" w:hAnsi="Arial" w:cs="Arial"/>
        </w:rPr>
        <w:t>projektu</w:t>
      </w:r>
      <w:r w:rsidR="002706D0">
        <w:rPr>
          <w:rFonts w:ascii="Arial" w:hAnsi="Arial" w:cs="Arial"/>
        </w:rPr>
        <w:t xml:space="preserve"> </w:t>
      </w:r>
      <w:r w:rsidR="00240B9B" w:rsidRPr="00240B9B">
        <w:rPr>
          <w:rFonts w:ascii="Arial" w:hAnsi="Arial" w:cs="Arial"/>
          <w:b/>
        </w:rPr>
        <w:t>FEWM.07.02-IP.01-………./24</w:t>
      </w:r>
      <w:r w:rsidR="00B847CB">
        <w:rPr>
          <w:rFonts w:ascii="Arial" w:hAnsi="Arial" w:cs="Arial"/>
        </w:rPr>
        <w:t xml:space="preserve"> w </w:t>
      </w:r>
      <w:r w:rsidRPr="002533DE">
        <w:rPr>
          <w:rFonts w:ascii="Arial" w:hAnsi="Arial" w:cs="Arial"/>
        </w:rPr>
        <w:t xml:space="preserve">ramach programu regionalnego Fundusze Europejskie dla Warmii i Mazur na lata 2021-2027 współfinansowanego z Europejskiego Funduszu Społecznego </w:t>
      </w:r>
      <w:r w:rsidR="00063DDD">
        <w:rPr>
          <w:rFonts w:ascii="Arial" w:hAnsi="Arial" w:cs="Arial"/>
        </w:rPr>
        <w:t xml:space="preserve">Plus </w:t>
      </w:r>
    </w:p>
    <w:p w14:paraId="67CE881C" w14:textId="71A45382" w:rsidR="002533DE" w:rsidRPr="002533DE" w:rsidRDefault="002533DE" w:rsidP="00EA7281">
      <w:pPr>
        <w:spacing w:before="120" w:after="120" w:line="360" w:lineRule="auto"/>
        <w:ind w:left="284"/>
        <w:jc w:val="left"/>
        <w:rPr>
          <w:rFonts w:ascii="Arial" w:hAnsi="Arial" w:cs="Arial"/>
        </w:rPr>
      </w:pPr>
      <w:r w:rsidRPr="002533DE">
        <w:rPr>
          <w:rFonts w:ascii="Arial" w:hAnsi="Arial" w:cs="Arial"/>
        </w:rPr>
        <w:t>oraz</w:t>
      </w:r>
    </w:p>
    <w:p w14:paraId="79487D13" w14:textId="5F698D4A" w:rsidR="002533DE" w:rsidRPr="002533DE" w:rsidRDefault="002533DE" w:rsidP="00EA7281">
      <w:pPr>
        <w:numPr>
          <w:ilvl w:val="0"/>
          <w:numId w:val="3"/>
        </w:numPr>
        <w:spacing w:before="240" w:after="240" w:line="360" w:lineRule="auto"/>
        <w:ind w:left="284" w:hanging="284"/>
        <w:jc w:val="left"/>
        <w:rPr>
          <w:rFonts w:ascii="Arial" w:hAnsi="Arial" w:cs="Arial"/>
          <w:color w:val="000000"/>
        </w:rPr>
      </w:pPr>
      <w:r w:rsidRPr="002533DE">
        <w:rPr>
          <w:rFonts w:ascii="Arial" w:hAnsi="Arial" w:cs="Arial"/>
        </w:rPr>
        <w:t xml:space="preserve">zaciągnięcie przez moją żonę/mojego męża zobowiązania finansowego w formie weksla in blanco na kwotę </w:t>
      </w:r>
      <w:r w:rsidR="00CB42EA">
        <w:rPr>
          <w:rFonts w:ascii="Arial" w:hAnsi="Arial" w:cs="Arial"/>
        </w:rPr>
        <w:t xml:space="preserve">do </w:t>
      </w:r>
      <w:r w:rsidRPr="002706D0">
        <w:rPr>
          <w:rFonts w:ascii="Arial" w:hAnsi="Arial" w:cs="Arial"/>
          <w:b/>
        </w:rPr>
        <w:t>…………………………….……………………</w:t>
      </w:r>
      <w:r w:rsidRPr="002533DE">
        <w:rPr>
          <w:rFonts w:ascii="Arial" w:hAnsi="Arial" w:cs="Arial"/>
        </w:rPr>
        <w:t xml:space="preserve"> </w:t>
      </w:r>
      <w:r w:rsidR="00063DDD">
        <w:rPr>
          <w:rFonts w:ascii="Arial" w:hAnsi="Arial" w:cs="Arial"/>
        </w:rPr>
        <w:t>zł</w:t>
      </w:r>
      <w:r w:rsidRPr="002533DE">
        <w:rPr>
          <w:rFonts w:ascii="Arial" w:hAnsi="Arial" w:cs="Arial"/>
        </w:rPr>
        <w:t xml:space="preserve"> </w:t>
      </w:r>
      <w:r w:rsidR="00063DDD">
        <w:rPr>
          <w:rFonts w:ascii="Arial" w:hAnsi="Arial" w:cs="Arial"/>
        </w:rPr>
        <w:t>w związku z realizacją powyższego projektu</w:t>
      </w:r>
    </w:p>
    <w:p w14:paraId="25574F8F" w14:textId="5CF343D4" w:rsidR="002533DE" w:rsidRDefault="002533DE" w:rsidP="006309B2">
      <w:pPr>
        <w:spacing w:before="240" w:after="120" w:line="360" w:lineRule="auto"/>
        <w:jc w:val="left"/>
        <w:rPr>
          <w:rFonts w:ascii="Arial" w:hAnsi="Arial" w:cs="Arial"/>
        </w:rPr>
      </w:pPr>
    </w:p>
    <w:p w14:paraId="1A7324F9" w14:textId="77777777" w:rsidR="00DF19E2" w:rsidRPr="002533DE" w:rsidRDefault="00DF19E2" w:rsidP="00EA7281">
      <w:pPr>
        <w:pStyle w:val="Tekstpodstawowy"/>
        <w:spacing w:before="240" w:after="240" w:line="360" w:lineRule="auto"/>
        <w:jc w:val="left"/>
        <w:rPr>
          <w:rFonts w:ascii="Arial" w:hAnsi="Arial" w:cs="Arial"/>
        </w:rPr>
      </w:pPr>
      <w:r w:rsidRPr="002533DE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2533DE">
        <w:rPr>
          <w:rFonts w:ascii="Arial" w:hAnsi="Arial" w:cs="Arial"/>
        </w:rPr>
        <w:t xml:space="preserve"> odpowiedzialności karnej za złożenie fałszywych oświadczeń.</w:t>
      </w:r>
    </w:p>
    <w:p w14:paraId="7B7E122D" w14:textId="2E8C3359" w:rsidR="00DF19E2" w:rsidRDefault="00DF19E2" w:rsidP="002533DE">
      <w:pPr>
        <w:rPr>
          <w:rFonts w:ascii="Arial" w:hAnsi="Arial" w:cs="Arial"/>
        </w:rPr>
      </w:pPr>
    </w:p>
    <w:p w14:paraId="539A9F7E" w14:textId="77777777" w:rsidR="00DF19E2" w:rsidRPr="002533DE" w:rsidRDefault="00DF19E2" w:rsidP="002533DE">
      <w:pPr>
        <w:rPr>
          <w:rFonts w:ascii="Arial" w:hAnsi="Arial" w:cs="Arial"/>
        </w:rPr>
      </w:pPr>
    </w:p>
    <w:p w14:paraId="2193E98F" w14:textId="69F6679A" w:rsidR="002533DE" w:rsidRPr="002533DE" w:rsidRDefault="00DF19E2" w:rsidP="00B847C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533DE" w:rsidRPr="002533DE">
        <w:rPr>
          <w:rFonts w:ascii="Arial" w:hAnsi="Arial" w:cs="Arial"/>
        </w:rPr>
        <w:tab/>
        <w:t>…………………………………………</w:t>
      </w:r>
    </w:p>
    <w:p w14:paraId="4273C6CD" w14:textId="4C6D5C30" w:rsidR="002533DE" w:rsidRPr="002533DE" w:rsidRDefault="002533DE" w:rsidP="006E130F">
      <w:pPr>
        <w:rPr>
          <w:rFonts w:ascii="Arial" w:hAnsi="Arial" w:cs="Arial"/>
        </w:r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</w:r>
      <w:r w:rsidR="00E612E9">
        <w:rPr>
          <w:rFonts w:ascii="Arial" w:hAnsi="Arial" w:cs="Arial"/>
        </w:rPr>
        <w:t>(c</w:t>
      </w:r>
      <w:r w:rsidR="00DF19E2">
        <w:rPr>
          <w:rFonts w:ascii="Arial" w:hAnsi="Arial" w:cs="Arial"/>
        </w:rPr>
        <w:t xml:space="preserve">zytelny </w:t>
      </w:r>
      <w:r w:rsidR="00AD7CB8">
        <w:rPr>
          <w:rFonts w:ascii="Arial" w:hAnsi="Arial" w:cs="Arial"/>
        </w:rPr>
        <w:t>p</w:t>
      </w:r>
      <w:r w:rsidRPr="002533DE">
        <w:rPr>
          <w:rFonts w:ascii="Arial" w:hAnsi="Arial" w:cs="Arial"/>
        </w:rPr>
        <w:t>odpis</w:t>
      </w:r>
      <w:r w:rsidR="00E612E9">
        <w:rPr>
          <w:rFonts w:ascii="Arial" w:hAnsi="Arial" w:cs="Arial"/>
        </w:rPr>
        <w:t>)</w:t>
      </w:r>
    </w:p>
    <w:p w14:paraId="4FECE2E9" w14:textId="77777777" w:rsidR="00BF3FA6" w:rsidRDefault="00BF3FA6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7AEF629" w14:textId="2CD76B09" w:rsidR="00BF3FA6" w:rsidRDefault="00BF3FA6" w:rsidP="00CB42EA">
      <w:pPr>
        <w:autoSpaceDE w:val="0"/>
        <w:autoSpaceDN w:val="0"/>
        <w:adjustRightInd w:val="0"/>
        <w:spacing w:line="360" w:lineRule="auto"/>
        <w:rPr>
          <w:rFonts w:eastAsia="Times New Roman" w:cs="Calibri"/>
          <w:szCs w:val="24"/>
          <w:lang w:eastAsia="pl-PL"/>
        </w:rPr>
      </w:pPr>
    </w:p>
    <w:p w14:paraId="1E265E9C" w14:textId="77777777" w:rsidR="00AF5BDB" w:rsidRDefault="00AF5BDB" w:rsidP="0009026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  <w:sectPr w:rsidR="00AF5BDB" w:rsidSect="002533D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10846BC" w14:textId="77777777" w:rsidR="00AF5BDB" w:rsidRDefault="00AF5BDB" w:rsidP="0009026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</w:pPr>
    </w:p>
    <w:p w14:paraId="35A3A2ED" w14:textId="2E9CA567" w:rsidR="00CB42EA" w:rsidRDefault="00CB42EA" w:rsidP="00CB42EA">
      <w:pPr>
        <w:rPr>
          <w:rFonts w:ascii="Arial" w:hAnsi="Arial" w:cs="Arial"/>
        </w:rPr>
      </w:pPr>
    </w:p>
    <w:p w14:paraId="4A8227E6" w14:textId="77777777" w:rsidR="00257710" w:rsidRPr="00CB42EA" w:rsidRDefault="00257710" w:rsidP="00CB42EA">
      <w:pPr>
        <w:rPr>
          <w:rFonts w:ascii="Arial" w:hAnsi="Arial" w:cs="Arial"/>
        </w:rPr>
      </w:pPr>
    </w:p>
    <w:p w14:paraId="61AE1EFC" w14:textId="77777777" w:rsidR="00CB42EA" w:rsidRPr="00CB42EA" w:rsidRDefault="00CB42EA" w:rsidP="00CB42EA">
      <w:pPr>
        <w:rPr>
          <w:rFonts w:ascii="Arial" w:hAnsi="Arial" w:cs="Arial"/>
        </w:rPr>
      </w:pPr>
      <w:r w:rsidRPr="00CB42EA">
        <w:rPr>
          <w:rFonts w:ascii="Arial" w:hAnsi="Arial" w:cs="Arial"/>
        </w:rPr>
        <w:t>………………………………</w:t>
      </w:r>
      <w:r w:rsidRPr="00CB42EA">
        <w:rPr>
          <w:rFonts w:ascii="Arial" w:hAnsi="Arial" w:cs="Arial"/>
        </w:rPr>
        <w:br/>
        <w:t>Nazwa i adres Beneficjenta</w:t>
      </w:r>
    </w:p>
    <w:p w14:paraId="6FE78EEC" w14:textId="48E6503D" w:rsidR="00CB42EA" w:rsidRDefault="00CB42EA" w:rsidP="00CB42EA">
      <w:pPr>
        <w:rPr>
          <w:rFonts w:ascii="Arial" w:hAnsi="Arial" w:cs="Arial"/>
        </w:rPr>
      </w:pPr>
    </w:p>
    <w:p w14:paraId="46A121DB" w14:textId="77777777" w:rsidR="00257710" w:rsidRPr="00CB42EA" w:rsidRDefault="00257710" w:rsidP="00CB42EA">
      <w:pPr>
        <w:rPr>
          <w:rFonts w:ascii="Arial" w:hAnsi="Arial" w:cs="Arial"/>
        </w:rPr>
      </w:pPr>
    </w:p>
    <w:p w14:paraId="2162EAB9" w14:textId="77777777" w:rsidR="00CB42EA" w:rsidRPr="00CB42EA" w:rsidRDefault="00CB42EA" w:rsidP="00CB42EA">
      <w:pPr>
        <w:jc w:val="right"/>
        <w:rPr>
          <w:rFonts w:ascii="Arial" w:hAnsi="Arial" w:cs="Arial"/>
        </w:rPr>
      </w:pPr>
      <w:r w:rsidRPr="00CB42EA">
        <w:rPr>
          <w:rFonts w:ascii="Arial" w:hAnsi="Arial" w:cs="Arial"/>
        </w:rPr>
        <w:t>………………………………</w:t>
      </w:r>
      <w:r w:rsidRPr="00CB42EA">
        <w:rPr>
          <w:rFonts w:ascii="Arial" w:hAnsi="Arial" w:cs="Arial"/>
        </w:rPr>
        <w:br/>
        <w:t>(miejscowość i data)</w:t>
      </w:r>
    </w:p>
    <w:p w14:paraId="6AD37FC4" w14:textId="77777777" w:rsidR="00CB42EA" w:rsidRPr="00CB42EA" w:rsidRDefault="00CB42EA" w:rsidP="00CB42EA">
      <w:pPr>
        <w:rPr>
          <w:rFonts w:ascii="Arial" w:hAnsi="Arial" w:cs="Arial"/>
        </w:rPr>
        <w:sectPr w:rsidR="00CB42EA" w:rsidRPr="00CB42EA" w:rsidSect="00051EC1">
          <w:headerReference w:type="default" r:id="rId11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9E6E43A" w14:textId="77777777" w:rsidR="00AF5BDB" w:rsidRDefault="00AF5BDB" w:rsidP="002533DE">
      <w:pPr>
        <w:rPr>
          <w:rFonts w:ascii="Arial" w:hAnsi="Arial" w:cs="Arial"/>
        </w:rPr>
        <w:sectPr w:rsidR="00AF5BDB" w:rsidSect="00AA0D6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9CE69FF" w14:textId="77777777" w:rsidR="002533DE" w:rsidRDefault="002533DE" w:rsidP="002533DE">
      <w:pPr>
        <w:rPr>
          <w:rFonts w:ascii="Arial" w:hAnsi="Arial" w:cs="Arial"/>
        </w:rPr>
      </w:pPr>
    </w:p>
    <w:p w14:paraId="2EC54F2D" w14:textId="77777777" w:rsidR="00AF5BDB" w:rsidRDefault="00AF5BDB" w:rsidP="002533DE">
      <w:pPr>
        <w:rPr>
          <w:rFonts w:ascii="Arial" w:hAnsi="Arial" w:cs="Arial"/>
        </w:rPr>
      </w:pPr>
    </w:p>
    <w:p w14:paraId="0554FF15" w14:textId="77777777" w:rsidR="00CB42EA" w:rsidRDefault="00CB42EA" w:rsidP="00AA0D6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lang w:bidi="en-US"/>
        </w:rPr>
      </w:pPr>
    </w:p>
    <w:p w14:paraId="627B4EA2" w14:textId="07954A6D" w:rsidR="00AF5BDB" w:rsidRPr="00AA0D6C" w:rsidRDefault="00AF5BDB" w:rsidP="00AA0D6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lang w:bidi="en-US"/>
        </w:rPr>
      </w:pPr>
      <w:r w:rsidRPr="00AA0D6C">
        <w:rPr>
          <w:rFonts w:ascii="Arial" w:eastAsia="Times New Roman" w:hAnsi="Arial" w:cs="Arial"/>
          <w:b/>
          <w:bCs/>
          <w:lang w:bidi="en-US"/>
        </w:rPr>
        <w:t>Oświadczenie o sposobie rozliczania projektu w CST2021</w:t>
      </w:r>
      <w:r w:rsidR="001C3538">
        <w:rPr>
          <w:rStyle w:val="Odwoanieprzypisudolnego"/>
          <w:rFonts w:ascii="Arial" w:eastAsia="Times New Roman" w:hAnsi="Arial"/>
          <w:b/>
          <w:bCs/>
          <w:lang w:bidi="en-US"/>
        </w:rPr>
        <w:footnoteReference w:id="7"/>
      </w:r>
    </w:p>
    <w:p w14:paraId="6FAB99D7" w14:textId="77777777" w:rsidR="006E130F" w:rsidRDefault="006E130F" w:rsidP="006E130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</w:p>
    <w:p w14:paraId="089C0C89" w14:textId="102837A5" w:rsidR="00AF5BDB" w:rsidRPr="00BF3FA6" w:rsidRDefault="006E130F" w:rsidP="006E130F">
      <w:pPr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Cs/>
          <w:lang w:bidi="en-US"/>
        </w:rPr>
      </w:pPr>
      <w:r w:rsidRPr="002533DE">
        <w:rPr>
          <w:rFonts w:ascii="Arial" w:hAnsi="Arial" w:cs="Arial"/>
        </w:rPr>
        <w:t>W związku z przyznaniem dofinansowania ze środków Europejskiego Funduszu Społecznego Plus w ramach programu regionalnego Fu</w:t>
      </w:r>
      <w:r>
        <w:rPr>
          <w:rFonts w:ascii="Arial" w:hAnsi="Arial" w:cs="Arial"/>
        </w:rPr>
        <w:t>ndusze Europejskie dla Warmii i </w:t>
      </w:r>
      <w:r w:rsidRPr="002533DE">
        <w:rPr>
          <w:rFonts w:ascii="Arial" w:hAnsi="Arial" w:cs="Arial"/>
        </w:rPr>
        <w:t>Mazur na lata 2021</w:t>
      </w:r>
      <w:r>
        <w:rPr>
          <w:rFonts w:ascii="Arial" w:hAnsi="Arial" w:cs="Arial"/>
        </w:rPr>
        <w:t>-</w:t>
      </w:r>
      <w:r w:rsidRPr="002533DE">
        <w:rPr>
          <w:rFonts w:ascii="Arial" w:hAnsi="Arial" w:cs="Arial"/>
        </w:rPr>
        <w:t>2027 na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 xml:space="preserve">realizację projektu pn. </w:t>
      </w:r>
      <w:r w:rsidRPr="00186592">
        <w:rPr>
          <w:rFonts w:ascii="Arial" w:hAnsi="Arial" w:cs="Arial"/>
          <w:b/>
        </w:rPr>
        <w:t>.............................................................</w:t>
      </w:r>
      <w:r w:rsidRPr="002533DE">
        <w:rPr>
          <w:rFonts w:ascii="Arial" w:hAnsi="Arial" w:cs="Arial"/>
        </w:rPr>
        <w:t xml:space="preserve">, nr projektu </w:t>
      </w:r>
      <w:r w:rsidR="00240B9B" w:rsidRPr="00240B9B">
        <w:rPr>
          <w:rFonts w:ascii="Arial" w:hAnsi="Arial" w:cs="Arial"/>
          <w:b/>
        </w:rPr>
        <w:t>FEWM.07.02-IP.01-………./24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2533DE">
        <w:rPr>
          <w:rFonts w:ascii="Arial" w:hAnsi="Arial" w:cs="Arial"/>
        </w:rPr>
        <w:t>oświadcza</w:t>
      </w:r>
      <w:r>
        <w:rPr>
          <w:rFonts w:ascii="Arial" w:hAnsi="Arial" w:cs="Arial"/>
        </w:rPr>
        <w:t>m</w:t>
      </w:r>
      <w:r w:rsidRPr="002533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F5BDB">
        <w:rPr>
          <w:rFonts w:ascii="Arial" w:eastAsia="Times New Roman" w:hAnsi="Arial" w:cs="Arial"/>
          <w:bCs/>
          <w:lang w:bidi="en-US"/>
        </w:rPr>
        <w:t>ż</w:t>
      </w:r>
      <w:r>
        <w:rPr>
          <w:rFonts w:ascii="Arial" w:eastAsia="Times New Roman" w:hAnsi="Arial" w:cs="Arial"/>
          <w:bCs/>
          <w:lang w:bidi="en-US"/>
        </w:rPr>
        <w:t>e</w:t>
      </w:r>
      <w:r w:rsidR="00AF5BDB">
        <w:rPr>
          <w:rFonts w:ascii="Arial" w:eastAsia="Times New Roman" w:hAnsi="Arial" w:cs="Arial"/>
          <w:bCs/>
          <w:lang w:bidi="en-US"/>
        </w:rPr>
        <w:t xml:space="preserve"> projekt będzie realizowany jako projekt partnerski/projekt w formule partnerskiej</w:t>
      </w:r>
      <w:r w:rsidR="00AF5BDB">
        <w:rPr>
          <w:rStyle w:val="Odwoanieprzypisudolnego"/>
          <w:rFonts w:ascii="Arial" w:eastAsia="Times New Roman" w:hAnsi="Arial"/>
          <w:bCs/>
          <w:lang w:bidi="en-US"/>
        </w:rPr>
        <w:footnoteReference w:id="8"/>
      </w:r>
      <w:r w:rsidR="00AF5BDB">
        <w:rPr>
          <w:rFonts w:ascii="Arial" w:eastAsia="Times New Roman" w:hAnsi="Arial" w:cs="Arial"/>
          <w:bCs/>
          <w:lang w:bidi="en-US"/>
        </w:rPr>
        <w:t>.</w:t>
      </w:r>
    </w:p>
    <w:p w14:paraId="65999CDD" w14:textId="77777777" w:rsidR="00AF5BDB" w:rsidRPr="00BF3FA6" w:rsidRDefault="00AF5BDB" w:rsidP="00DF19E2">
      <w:pPr>
        <w:autoSpaceDE w:val="0"/>
        <w:autoSpaceDN w:val="0"/>
        <w:adjustRightInd w:val="0"/>
        <w:spacing w:before="240" w:after="240" w:line="360" w:lineRule="auto"/>
        <w:ind w:firstLine="708"/>
        <w:rPr>
          <w:rFonts w:ascii="Arial" w:eastAsia="Times New Roman" w:hAnsi="Arial" w:cs="Arial"/>
          <w:bCs/>
          <w:lang w:bidi="en-US"/>
        </w:rPr>
      </w:pPr>
    </w:p>
    <w:p w14:paraId="5123B3DC" w14:textId="77777777" w:rsidR="00AF5BDB" w:rsidRPr="00BF3FA6" w:rsidRDefault="00AF5BDB" w:rsidP="00DF19E2">
      <w:pPr>
        <w:pStyle w:val="Tekstpodstawowy"/>
        <w:spacing w:before="240" w:after="240" w:line="360" w:lineRule="auto"/>
        <w:rPr>
          <w:rFonts w:ascii="Arial" w:hAnsi="Arial" w:cs="Arial"/>
        </w:rPr>
      </w:pPr>
      <w:r w:rsidRPr="00BF3FA6">
        <w:rPr>
          <w:rFonts w:ascii="Arial" w:hAnsi="Arial" w:cs="Arial"/>
          <w:i/>
        </w:rPr>
        <w:t>Jestem świadomy/ </w:t>
      </w:r>
      <w:r>
        <w:rPr>
          <w:rFonts w:ascii="Arial" w:hAnsi="Arial" w:cs="Arial"/>
          <w:i/>
        </w:rPr>
        <w:t>świadoma</w:t>
      </w:r>
      <w:r w:rsidRPr="00BF3FA6">
        <w:rPr>
          <w:rFonts w:ascii="Arial" w:hAnsi="Arial" w:cs="Arial"/>
        </w:rPr>
        <w:t>* odpowiedzialności karnej za złożenie fałszywych oświadczeń.</w:t>
      </w:r>
    </w:p>
    <w:p w14:paraId="3E85B410" w14:textId="77777777" w:rsidR="00C35F02" w:rsidRDefault="00C35F02" w:rsidP="00C35F02">
      <w:pPr>
        <w:ind w:left="5664"/>
        <w:rPr>
          <w:rFonts w:ascii="Arial" w:hAnsi="Arial" w:cs="Arial"/>
          <w:spacing w:val="20"/>
          <w:sz w:val="20"/>
          <w:szCs w:val="20"/>
        </w:rPr>
      </w:pPr>
    </w:p>
    <w:p w14:paraId="4883F665" w14:textId="77777777" w:rsidR="00C35F02" w:rsidRDefault="00C35F02" w:rsidP="00C35F02">
      <w:pPr>
        <w:ind w:left="5664"/>
        <w:rPr>
          <w:rFonts w:ascii="Arial" w:hAnsi="Arial" w:cs="Arial"/>
          <w:spacing w:val="20"/>
          <w:sz w:val="20"/>
          <w:szCs w:val="20"/>
        </w:rPr>
      </w:pPr>
    </w:p>
    <w:p w14:paraId="6EAA47CE" w14:textId="2A598D06" w:rsidR="00C35F02" w:rsidRPr="002533DE" w:rsidRDefault="00C35F02" w:rsidP="00C35F02">
      <w:pPr>
        <w:ind w:left="5664"/>
        <w:rPr>
          <w:rFonts w:ascii="Arial" w:hAnsi="Arial" w:cs="Arial"/>
        </w:rPr>
      </w:pPr>
      <w:r w:rsidRPr="002533DE">
        <w:rPr>
          <w:rFonts w:ascii="Arial" w:hAnsi="Arial" w:cs="Arial"/>
          <w:spacing w:val="20"/>
          <w:sz w:val="20"/>
          <w:szCs w:val="20"/>
        </w:rPr>
        <w:t xml:space="preserve">       </w:t>
      </w:r>
      <w:r w:rsidRPr="002533DE">
        <w:rPr>
          <w:rFonts w:ascii="Arial" w:hAnsi="Arial" w:cs="Arial"/>
        </w:rPr>
        <w:t>…………..……………………</w:t>
      </w:r>
    </w:p>
    <w:p w14:paraId="15918ACC" w14:textId="77777777" w:rsidR="00C35F02" w:rsidRDefault="00C35F02" w:rsidP="00C35F02">
      <w:pPr>
        <w:ind w:left="4320" w:firstLine="1067"/>
        <w:rPr>
          <w:ins w:id="4" w:author="Agnieszka AA. Adamkiewicz" w:date="2023-12-06T11:31:00Z"/>
          <w:rFonts w:ascii="Arial" w:hAnsi="Arial" w:cs="Arial"/>
        </w:rPr>
        <w:sectPr w:rsidR="00C35F02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33DE">
        <w:rPr>
          <w:rFonts w:ascii="Arial" w:hAnsi="Arial" w:cs="Arial"/>
        </w:rPr>
        <w:tab/>
      </w:r>
      <w:r w:rsidRPr="002533DE">
        <w:rPr>
          <w:rFonts w:ascii="Arial" w:hAnsi="Arial" w:cs="Arial"/>
        </w:rPr>
        <w:tab/>
        <w:t>(podpis i pie</w:t>
      </w:r>
      <w:r>
        <w:rPr>
          <w:rFonts w:ascii="Arial" w:hAnsi="Arial" w:cs="Arial"/>
        </w:rPr>
        <w:t>częć)</w:t>
      </w:r>
    </w:p>
    <w:p w14:paraId="61B7D623" w14:textId="77777777" w:rsidR="00FE7A67" w:rsidRPr="002533DE" w:rsidRDefault="00FE7A67" w:rsidP="002533DE">
      <w:pPr>
        <w:spacing w:after="160" w:line="259" w:lineRule="auto"/>
        <w:jc w:val="left"/>
        <w:rPr>
          <w:rFonts w:ascii="Arial" w:hAnsi="Arial" w:cs="Arial"/>
        </w:rPr>
      </w:pPr>
    </w:p>
    <w:sectPr w:rsidR="00FE7A67" w:rsidRPr="002533DE" w:rsidSect="002533D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CB643" w14:textId="77777777" w:rsidR="00461ED0" w:rsidRDefault="00461ED0" w:rsidP="00E64B7D">
      <w:pPr>
        <w:spacing w:line="240" w:lineRule="auto"/>
      </w:pPr>
      <w:r>
        <w:separator/>
      </w:r>
    </w:p>
  </w:endnote>
  <w:endnote w:type="continuationSeparator" w:id="0">
    <w:p w14:paraId="679D173C" w14:textId="77777777" w:rsidR="00461ED0" w:rsidRDefault="00461ED0" w:rsidP="00E64B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33D7F" w14:textId="77777777" w:rsidR="00461ED0" w:rsidRDefault="00461ED0" w:rsidP="00E64B7D">
      <w:pPr>
        <w:spacing w:line="240" w:lineRule="auto"/>
      </w:pPr>
      <w:r>
        <w:separator/>
      </w:r>
    </w:p>
  </w:footnote>
  <w:footnote w:type="continuationSeparator" w:id="0">
    <w:p w14:paraId="630B30E6" w14:textId="77777777" w:rsidR="00461ED0" w:rsidRDefault="00461ED0" w:rsidP="00E64B7D">
      <w:pPr>
        <w:spacing w:line="240" w:lineRule="auto"/>
      </w:pPr>
      <w:r>
        <w:continuationSeparator/>
      </w:r>
    </w:p>
  </w:footnote>
  <w:footnote w:id="1">
    <w:p w14:paraId="080BD7E4" w14:textId="317537A0" w:rsidR="00090268" w:rsidRPr="002A1957" w:rsidRDefault="00090268" w:rsidP="002A1957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2A1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1957">
        <w:rPr>
          <w:rFonts w:ascii="Arial" w:hAnsi="Arial" w:cs="Arial"/>
          <w:sz w:val="18"/>
          <w:szCs w:val="18"/>
        </w:rPr>
        <w:t xml:space="preserve"> </w:t>
      </w:r>
      <w:r w:rsidR="00465A91" w:rsidRPr="002A1957">
        <w:rPr>
          <w:rFonts w:ascii="Arial" w:hAnsi="Arial" w:cs="Arial"/>
          <w:sz w:val="18"/>
          <w:szCs w:val="18"/>
        </w:rPr>
        <w:t>P</w:t>
      </w:r>
      <w:r w:rsidR="00501955" w:rsidRPr="002A1957">
        <w:rPr>
          <w:rFonts w:ascii="Arial" w:hAnsi="Arial" w:cs="Arial"/>
          <w:sz w:val="18"/>
          <w:szCs w:val="18"/>
        </w:rPr>
        <w:t>artner</w:t>
      </w:r>
      <w:r w:rsidRPr="002A1957">
        <w:rPr>
          <w:rFonts w:ascii="Arial" w:hAnsi="Arial" w:cs="Arial"/>
          <w:sz w:val="18"/>
          <w:szCs w:val="18"/>
        </w:rPr>
        <w:t xml:space="preserve"> wypełnia wniosek tylko w przypadku, gdy projekt jest realizowany w formule partnerskiej i ma być rozliczany częściowymi wnioskami o płatność</w:t>
      </w:r>
      <w:r w:rsidR="00ED53C0" w:rsidRPr="002A1957">
        <w:rPr>
          <w:rFonts w:ascii="Arial" w:hAnsi="Arial" w:cs="Arial"/>
          <w:sz w:val="18"/>
          <w:szCs w:val="18"/>
        </w:rPr>
        <w:t>.</w:t>
      </w:r>
      <w:r w:rsidRPr="002A1957">
        <w:rPr>
          <w:rFonts w:ascii="Arial" w:hAnsi="Arial" w:cs="Arial"/>
          <w:sz w:val="18"/>
          <w:szCs w:val="18"/>
        </w:rPr>
        <w:t xml:space="preserve"> </w:t>
      </w:r>
    </w:p>
  </w:footnote>
  <w:footnote w:id="2">
    <w:p w14:paraId="109EE290" w14:textId="77777777" w:rsidR="00380E33" w:rsidRPr="00781CDC" w:rsidRDefault="00380E33" w:rsidP="002A195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2A195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A1957">
        <w:rPr>
          <w:rFonts w:ascii="Arial" w:hAnsi="Arial" w:cs="Arial"/>
          <w:sz w:val="18"/>
          <w:szCs w:val="18"/>
        </w:rPr>
        <w:t xml:space="preserve"> Pozostawić, jeżeli dotyczy.</w:t>
      </w:r>
    </w:p>
  </w:footnote>
  <w:footnote w:id="3">
    <w:p w14:paraId="1117423F" w14:textId="4B8BCA54" w:rsidR="002A1957" w:rsidRPr="0023016D" w:rsidRDefault="002A1957" w:rsidP="002A1957">
      <w:pPr>
        <w:pStyle w:val="Tekstprzypisudolnego"/>
        <w:rPr>
          <w:rFonts w:ascii="Arial" w:hAnsi="Arial" w:cs="Arial"/>
          <w:sz w:val="18"/>
          <w:szCs w:val="18"/>
        </w:rPr>
      </w:pPr>
      <w:r w:rsidRPr="002301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3016D">
        <w:rPr>
          <w:rFonts w:ascii="Arial" w:hAnsi="Arial" w:cs="Arial"/>
          <w:sz w:val="18"/>
          <w:szCs w:val="18"/>
        </w:rPr>
        <w:t xml:space="preserve"> W przypadku realizacji </w:t>
      </w:r>
      <w:r w:rsidR="00E612E9">
        <w:rPr>
          <w:rFonts w:ascii="Arial" w:hAnsi="Arial" w:cs="Arial"/>
          <w:sz w:val="18"/>
          <w:szCs w:val="18"/>
        </w:rPr>
        <w:t>p</w:t>
      </w:r>
      <w:r w:rsidRPr="0023016D">
        <w:rPr>
          <w:rFonts w:ascii="Arial" w:hAnsi="Arial" w:cs="Arial"/>
          <w:sz w:val="18"/>
          <w:szCs w:val="18"/>
        </w:rPr>
        <w:t>rojektu w ramach partnerstwa oświadczenie składa każdy z Partnerów.</w:t>
      </w:r>
    </w:p>
  </w:footnote>
  <w:footnote w:id="4">
    <w:p w14:paraId="369D95F0" w14:textId="77935F6E" w:rsidR="00C7200B" w:rsidRPr="00852105" w:rsidRDefault="00C7200B" w:rsidP="00C7200B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W przypadku realizacji </w:t>
      </w:r>
      <w:r w:rsidR="00E612E9" w:rsidRPr="00852105">
        <w:rPr>
          <w:rFonts w:ascii="Arial" w:hAnsi="Arial" w:cs="Arial"/>
          <w:sz w:val="18"/>
          <w:szCs w:val="18"/>
        </w:rPr>
        <w:t>p</w:t>
      </w:r>
      <w:r w:rsidRPr="00852105">
        <w:rPr>
          <w:rFonts w:ascii="Arial" w:hAnsi="Arial" w:cs="Arial"/>
          <w:sz w:val="18"/>
          <w:szCs w:val="18"/>
        </w:rPr>
        <w:t>rojektu w ramach partnerstwa oświadczenie składa każdy z Partnerów.</w:t>
      </w:r>
    </w:p>
    <w:p w14:paraId="568DF1CD" w14:textId="0D5E5AD3" w:rsidR="00C7200B" w:rsidRDefault="00C7200B" w:rsidP="00C7200B">
      <w:pPr>
        <w:pStyle w:val="Tekstprzypisudolnego"/>
      </w:pPr>
      <w:r w:rsidRPr="00852105">
        <w:rPr>
          <w:rFonts w:ascii="Arial" w:hAnsi="Arial" w:cs="Arial"/>
          <w:sz w:val="18"/>
          <w:szCs w:val="18"/>
        </w:rPr>
        <w:t>* Niepotrzebne skreślić</w:t>
      </w:r>
      <w:r w:rsidR="006631C5" w:rsidRPr="00852105">
        <w:rPr>
          <w:rFonts w:ascii="Arial" w:hAnsi="Arial" w:cs="Arial"/>
          <w:sz w:val="18"/>
          <w:szCs w:val="18"/>
        </w:rPr>
        <w:t>.</w:t>
      </w:r>
    </w:p>
  </w:footnote>
  <w:footnote w:id="5">
    <w:p w14:paraId="54D0FF9D" w14:textId="08ECD335" w:rsidR="00E82769" w:rsidRPr="00852105" w:rsidRDefault="00E82769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Dotyczy osób fizycznych prowadzących działalność gospodarczą, wspólników spółki cywilnej, wspólników innej spółki osobowej. Każdy wspólnik składa osobne oświadczenie.</w:t>
      </w:r>
      <w:r w:rsidR="00CB42EA" w:rsidRPr="00852105">
        <w:rPr>
          <w:rFonts w:ascii="Arial" w:hAnsi="Arial" w:cs="Arial"/>
          <w:sz w:val="18"/>
          <w:szCs w:val="18"/>
        </w:rPr>
        <w:t xml:space="preserve"> Proszę postawić znak X przy właściwej odpowiedzi.</w:t>
      </w:r>
    </w:p>
  </w:footnote>
  <w:footnote w:id="6">
    <w:p w14:paraId="12D54A0C" w14:textId="77777777" w:rsidR="006631C5" w:rsidRPr="00852105" w:rsidRDefault="00496A0A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Dotyczy osób, które pozostają w ustawowej majątkowej wspólności małżeńskiej</w:t>
      </w:r>
      <w:r w:rsidR="00ED53C0" w:rsidRPr="00852105">
        <w:rPr>
          <w:rFonts w:ascii="Arial" w:hAnsi="Arial" w:cs="Arial"/>
          <w:sz w:val="18"/>
          <w:szCs w:val="18"/>
        </w:rPr>
        <w:t>.</w:t>
      </w:r>
    </w:p>
    <w:p w14:paraId="042E4C79" w14:textId="7C1FF8EB" w:rsidR="00496A0A" w:rsidRDefault="006631C5">
      <w:pPr>
        <w:pStyle w:val="Tekstprzypisudolnego"/>
      </w:pPr>
      <w:r w:rsidRPr="00852105">
        <w:rPr>
          <w:rFonts w:ascii="Arial" w:hAnsi="Arial" w:cs="Arial"/>
          <w:sz w:val="18"/>
          <w:szCs w:val="18"/>
        </w:rPr>
        <w:t>* Niepotrzebne skreślić.</w:t>
      </w:r>
      <w:r w:rsidR="00496A0A">
        <w:t xml:space="preserve"> </w:t>
      </w:r>
    </w:p>
  </w:footnote>
  <w:footnote w:id="7">
    <w:p w14:paraId="7F386657" w14:textId="77777777" w:rsidR="001C3538" w:rsidRPr="00852105" w:rsidRDefault="001C3538">
      <w:pPr>
        <w:pStyle w:val="Tekstprzypisudolnego"/>
        <w:rPr>
          <w:rFonts w:ascii="Arial" w:hAnsi="Arial" w:cs="Arial"/>
          <w:sz w:val="18"/>
          <w:szCs w:val="18"/>
        </w:rPr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Dotyczy projektów realizowanych w partnerstwie.</w:t>
      </w:r>
    </w:p>
  </w:footnote>
  <w:footnote w:id="8">
    <w:p w14:paraId="31BB1423" w14:textId="1363FF1B" w:rsidR="00AF5BDB" w:rsidRDefault="00AF5BDB">
      <w:pPr>
        <w:pStyle w:val="Tekstprzypisudolnego"/>
      </w:pPr>
      <w:r w:rsidRPr="0085210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52105">
        <w:rPr>
          <w:rFonts w:ascii="Arial" w:hAnsi="Arial" w:cs="Arial"/>
          <w:sz w:val="18"/>
          <w:szCs w:val="18"/>
        </w:rPr>
        <w:t xml:space="preserve"> </w:t>
      </w:r>
      <w:r w:rsidR="00C43408" w:rsidRPr="00852105">
        <w:rPr>
          <w:rFonts w:ascii="Arial" w:hAnsi="Arial" w:cs="Arial"/>
          <w:b/>
          <w:sz w:val="18"/>
          <w:szCs w:val="18"/>
        </w:rPr>
        <w:t>Projekt partnerski</w:t>
      </w:r>
      <w:r w:rsidR="00C43408" w:rsidRPr="00852105">
        <w:rPr>
          <w:rFonts w:ascii="Arial" w:hAnsi="Arial" w:cs="Arial"/>
          <w:sz w:val="18"/>
          <w:szCs w:val="18"/>
        </w:rPr>
        <w:t xml:space="preserve"> – to projekt, w którym występują partnerzy, ale projekt rozliczany jest na podstawie wniosków o płatność sporządzanych i składanych tylko przez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 (lidera) niezależnie od tego, kto ponosił wydatki w projekcie. </w:t>
      </w:r>
      <w:r w:rsidR="00C43408" w:rsidRPr="00852105">
        <w:rPr>
          <w:rFonts w:ascii="Arial" w:hAnsi="Arial" w:cs="Arial"/>
          <w:b/>
          <w:sz w:val="18"/>
          <w:szCs w:val="18"/>
        </w:rPr>
        <w:t>Projekt realizowany w formule partnerskiej</w:t>
      </w:r>
      <w:r w:rsidR="00C43408" w:rsidRPr="00852105">
        <w:rPr>
          <w:rFonts w:ascii="Arial" w:hAnsi="Arial" w:cs="Arial"/>
          <w:sz w:val="18"/>
          <w:szCs w:val="18"/>
        </w:rPr>
        <w:t xml:space="preserve"> – to projekt, w którym występują partnerzy, a zbiorcze wnioski o płatność tworzone są przez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 (lidera) na podstawie częściowych wniosków o płatność składanych do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 przez wszystkich partnerów ponoszących wydatki w projekcie oraz samego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 xml:space="preserve">eneficjenta; </w:t>
      </w:r>
      <w:r w:rsidR="00ED7FCB" w:rsidRPr="00852105">
        <w:rPr>
          <w:rFonts w:ascii="Arial" w:hAnsi="Arial" w:cs="Arial"/>
          <w:sz w:val="18"/>
          <w:szCs w:val="18"/>
        </w:rPr>
        <w:t>B</w:t>
      </w:r>
      <w:r w:rsidR="00C43408" w:rsidRPr="00852105">
        <w:rPr>
          <w:rFonts w:ascii="Arial" w:hAnsi="Arial" w:cs="Arial"/>
          <w:sz w:val="18"/>
          <w:szCs w:val="18"/>
        </w:rPr>
        <w:t>eneficjent ze swojego wniosku częściowego oraz wniosków częściowych partnerów tworzy wniosek zbiorczy, który przesyła następnie do Instytucji Pośredniczącej</w:t>
      </w:r>
      <w:r w:rsidR="00ED7FCB" w:rsidRPr="00852105">
        <w:rPr>
          <w:rFonts w:ascii="Arial" w:hAnsi="Arial" w:cs="Arial"/>
          <w:sz w:val="18"/>
          <w:szCs w:val="18"/>
        </w:rPr>
        <w:t xml:space="preserve"> FEWiM 2021-2027</w:t>
      </w:r>
      <w:r w:rsidR="00C43408" w:rsidRPr="0085210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F6E29" w14:textId="77777777" w:rsidR="00E64B7D" w:rsidRDefault="00E64B7D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21CF631" wp14:editId="1C1D7F75">
          <wp:extent cx="5760720" cy="63462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2E79" w14:textId="77777777" w:rsidR="002A1957" w:rsidRDefault="002A1957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6999FB62" wp14:editId="534DD703">
          <wp:extent cx="5760720" cy="634624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2289B" w14:textId="77777777" w:rsidR="00C7200B" w:rsidRDefault="00C7200B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1E87D21" wp14:editId="3F15314F">
          <wp:extent cx="5760720" cy="63462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63C2" w14:textId="77777777" w:rsidR="00CB42EA" w:rsidRDefault="00CB42EA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79014AFD" wp14:editId="41A6B87B">
          <wp:extent cx="5760720" cy="634624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210DC"/>
    <w:multiLevelType w:val="multilevel"/>
    <w:tmpl w:val="0A6C53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FA96E82"/>
    <w:multiLevelType w:val="hybridMultilevel"/>
    <w:tmpl w:val="398075DE"/>
    <w:lvl w:ilvl="0" w:tplc="A7B66B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B58C3"/>
    <w:multiLevelType w:val="hybridMultilevel"/>
    <w:tmpl w:val="D12C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690A"/>
    <w:multiLevelType w:val="hybridMultilevel"/>
    <w:tmpl w:val="06B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D361F"/>
    <w:multiLevelType w:val="hybridMultilevel"/>
    <w:tmpl w:val="83361DD2"/>
    <w:lvl w:ilvl="0" w:tplc="3FCE17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41ADC"/>
    <w:multiLevelType w:val="hybridMultilevel"/>
    <w:tmpl w:val="3F30A36C"/>
    <w:lvl w:ilvl="0" w:tplc="BE4026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139CB"/>
    <w:multiLevelType w:val="hybridMultilevel"/>
    <w:tmpl w:val="05C0D70A"/>
    <w:lvl w:ilvl="0" w:tplc="2898CA3A">
      <w:start w:val="1"/>
      <w:numFmt w:val="bullet"/>
      <w:pStyle w:val="Wypunktowani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D26697"/>
    <w:multiLevelType w:val="hybridMultilevel"/>
    <w:tmpl w:val="F2C86DFE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268B9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2" w15:restartNumberingAfterBreak="0">
    <w:nsid w:val="482E5C29"/>
    <w:multiLevelType w:val="multilevel"/>
    <w:tmpl w:val="200E1AF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4CF34623"/>
    <w:multiLevelType w:val="hybridMultilevel"/>
    <w:tmpl w:val="1572028E"/>
    <w:lvl w:ilvl="0" w:tplc="CDDE736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120BA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5" w15:restartNumberingAfterBreak="0">
    <w:nsid w:val="50D24437"/>
    <w:multiLevelType w:val="hybridMultilevel"/>
    <w:tmpl w:val="72C43076"/>
    <w:lvl w:ilvl="0" w:tplc="C62284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75F0B"/>
    <w:multiLevelType w:val="hybridMultilevel"/>
    <w:tmpl w:val="D37CDF1C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A3339"/>
    <w:multiLevelType w:val="hybridMultilevel"/>
    <w:tmpl w:val="BC4AF822"/>
    <w:lvl w:ilvl="0" w:tplc="51EEB0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F6ADA"/>
    <w:multiLevelType w:val="hybridMultilevel"/>
    <w:tmpl w:val="FA064648"/>
    <w:lvl w:ilvl="0" w:tplc="96C68D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E14153"/>
    <w:multiLevelType w:val="hybridMultilevel"/>
    <w:tmpl w:val="9482A5C6"/>
    <w:lvl w:ilvl="0" w:tplc="AC0821BC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1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14"/>
  </w:num>
  <w:num w:numId="18">
    <w:abstractNumId w:val="15"/>
  </w:num>
  <w:num w:numId="19">
    <w:abstractNumId w:val="10"/>
  </w:num>
  <w:num w:numId="20">
    <w:abstractNumId w:val="16"/>
  </w:num>
  <w:num w:numId="21">
    <w:abstractNumId w:val="3"/>
  </w:num>
  <w:num w:numId="22">
    <w:abstractNumId w:val="2"/>
    <w:lvlOverride w:ilvl="0">
      <w:startOverride w:val="1"/>
    </w:lvlOverride>
  </w:num>
  <w:num w:numId="23">
    <w:abstractNumId w:val="8"/>
  </w:num>
  <w:num w:numId="24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gnieszka AA. Adamkiewicz">
    <w15:presenceInfo w15:providerId="AD" w15:userId="S-1-5-21-465675960-410074389-145420172-13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7D"/>
    <w:rsid w:val="00006D45"/>
    <w:rsid w:val="00012EA7"/>
    <w:rsid w:val="000512B2"/>
    <w:rsid w:val="00051EC1"/>
    <w:rsid w:val="000543E4"/>
    <w:rsid w:val="00063DDD"/>
    <w:rsid w:val="00065419"/>
    <w:rsid w:val="000700B6"/>
    <w:rsid w:val="00090268"/>
    <w:rsid w:val="000B6D2E"/>
    <w:rsid w:val="0010614A"/>
    <w:rsid w:val="00130FE7"/>
    <w:rsid w:val="00186592"/>
    <w:rsid w:val="001C3538"/>
    <w:rsid w:val="001C4AE9"/>
    <w:rsid w:val="001C6BF4"/>
    <w:rsid w:val="00222C71"/>
    <w:rsid w:val="00240B9B"/>
    <w:rsid w:val="002477BA"/>
    <w:rsid w:val="002533DE"/>
    <w:rsid w:val="00256D29"/>
    <w:rsid w:val="00257710"/>
    <w:rsid w:val="002706D0"/>
    <w:rsid w:val="002830FA"/>
    <w:rsid w:val="002A0D45"/>
    <w:rsid w:val="002A1957"/>
    <w:rsid w:val="002A3EFD"/>
    <w:rsid w:val="002B5518"/>
    <w:rsid w:val="002D2D9D"/>
    <w:rsid w:val="00304C4C"/>
    <w:rsid w:val="003124E0"/>
    <w:rsid w:val="0033139F"/>
    <w:rsid w:val="00380E33"/>
    <w:rsid w:val="00393A5F"/>
    <w:rsid w:val="003B2F7E"/>
    <w:rsid w:val="003C48EB"/>
    <w:rsid w:val="003C7BDC"/>
    <w:rsid w:val="003D2BD3"/>
    <w:rsid w:val="003D4CDC"/>
    <w:rsid w:val="003E1D89"/>
    <w:rsid w:val="00461ED0"/>
    <w:rsid w:val="00465A91"/>
    <w:rsid w:val="0047518B"/>
    <w:rsid w:val="00496A0A"/>
    <w:rsid w:val="004B0156"/>
    <w:rsid w:val="004C48D3"/>
    <w:rsid w:val="00501955"/>
    <w:rsid w:val="005123DC"/>
    <w:rsid w:val="00533FAB"/>
    <w:rsid w:val="005810AD"/>
    <w:rsid w:val="0059144A"/>
    <w:rsid w:val="005978AF"/>
    <w:rsid w:val="005A1B9A"/>
    <w:rsid w:val="005F550F"/>
    <w:rsid w:val="005F705E"/>
    <w:rsid w:val="00626A03"/>
    <w:rsid w:val="006309B2"/>
    <w:rsid w:val="0066125E"/>
    <w:rsid w:val="006631C5"/>
    <w:rsid w:val="00676D10"/>
    <w:rsid w:val="006E130F"/>
    <w:rsid w:val="006E26E6"/>
    <w:rsid w:val="006E51F4"/>
    <w:rsid w:val="007034BA"/>
    <w:rsid w:val="00712614"/>
    <w:rsid w:val="007B621D"/>
    <w:rsid w:val="00804905"/>
    <w:rsid w:val="008474D3"/>
    <w:rsid w:val="00852105"/>
    <w:rsid w:val="00876B2C"/>
    <w:rsid w:val="00887D70"/>
    <w:rsid w:val="008A324F"/>
    <w:rsid w:val="008A397D"/>
    <w:rsid w:val="008B6A07"/>
    <w:rsid w:val="008C740A"/>
    <w:rsid w:val="008E4DF5"/>
    <w:rsid w:val="008F47D9"/>
    <w:rsid w:val="009041E8"/>
    <w:rsid w:val="009127B9"/>
    <w:rsid w:val="00917F08"/>
    <w:rsid w:val="009211DB"/>
    <w:rsid w:val="00957E4C"/>
    <w:rsid w:val="009E4712"/>
    <w:rsid w:val="009F2D15"/>
    <w:rsid w:val="00A40CD4"/>
    <w:rsid w:val="00A41284"/>
    <w:rsid w:val="00A52B63"/>
    <w:rsid w:val="00AA0D6C"/>
    <w:rsid w:val="00AD7CB8"/>
    <w:rsid w:val="00AF05BE"/>
    <w:rsid w:val="00AF5BDB"/>
    <w:rsid w:val="00B1236E"/>
    <w:rsid w:val="00B1597E"/>
    <w:rsid w:val="00B25353"/>
    <w:rsid w:val="00B751B5"/>
    <w:rsid w:val="00B847CB"/>
    <w:rsid w:val="00BE00DE"/>
    <w:rsid w:val="00BE634D"/>
    <w:rsid w:val="00BE70EF"/>
    <w:rsid w:val="00BF3FA6"/>
    <w:rsid w:val="00C0333E"/>
    <w:rsid w:val="00C20C91"/>
    <w:rsid w:val="00C35F02"/>
    <w:rsid w:val="00C35FED"/>
    <w:rsid w:val="00C43408"/>
    <w:rsid w:val="00C7200B"/>
    <w:rsid w:val="00C85BEE"/>
    <w:rsid w:val="00CB42EA"/>
    <w:rsid w:val="00CE2A98"/>
    <w:rsid w:val="00D070BC"/>
    <w:rsid w:val="00D34461"/>
    <w:rsid w:val="00D3714D"/>
    <w:rsid w:val="00D52F03"/>
    <w:rsid w:val="00D57892"/>
    <w:rsid w:val="00DF0FCB"/>
    <w:rsid w:val="00DF19E2"/>
    <w:rsid w:val="00DF229C"/>
    <w:rsid w:val="00E21228"/>
    <w:rsid w:val="00E612E9"/>
    <w:rsid w:val="00E64B7D"/>
    <w:rsid w:val="00E74431"/>
    <w:rsid w:val="00E82769"/>
    <w:rsid w:val="00EA7281"/>
    <w:rsid w:val="00ED53C0"/>
    <w:rsid w:val="00ED7FCB"/>
    <w:rsid w:val="00F90653"/>
    <w:rsid w:val="00FA7AD3"/>
    <w:rsid w:val="00FC0287"/>
    <w:rsid w:val="00FE7A67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E4A4"/>
  <w15:chartTrackingRefBased/>
  <w15:docId w15:val="{F61AF61D-66F9-4BB5-8AD9-1003C69E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5A91"/>
    <w:pPr>
      <w:spacing w:after="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64B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B7D"/>
    <w:pPr>
      <w:keepNext/>
      <w:spacing w:before="240" w:after="60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6A0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64B7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E64B7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E64B7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E64B7D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64B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4B7D"/>
  </w:style>
  <w:style w:type="paragraph" w:customStyle="1" w:styleId="numerowanie12">
    <w:name w:val="numerowanie 1) 2)"/>
    <w:basedOn w:val="Akapitzlist"/>
    <w:link w:val="numerowanie12Znak"/>
    <w:qFormat/>
    <w:rsid w:val="00E64B7D"/>
    <w:pPr>
      <w:numPr>
        <w:numId w:val="1"/>
      </w:numPr>
      <w:contextualSpacing w:val="0"/>
    </w:pPr>
    <w:rPr>
      <w:rFonts w:eastAsia="Times New Roman" w:cstheme="minorHAnsi"/>
      <w:lang w:eastAsia="pl-PL"/>
    </w:rPr>
  </w:style>
  <w:style w:type="character" w:customStyle="1" w:styleId="numerowanie12Znak">
    <w:name w:val="numerowanie 1) 2) Znak"/>
    <w:basedOn w:val="Domylnaczcionkaakapitu"/>
    <w:link w:val="numerowanie12"/>
    <w:rsid w:val="00E64B7D"/>
    <w:rPr>
      <w:rFonts w:eastAsia="Times New Roman" w:cstheme="minorHAnsi"/>
      <w:lang w:eastAsia="pl-PL"/>
    </w:rPr>
  </w:style>
  <w:style w:type="table" w:styleId="Tabela-Siatka">
    <w:name w:val="Table Grid"/>
    <w:basedOn w:val="Standardowy"/>
    <w:uiPriority w:val="39"/>
    <w:rsid w:val="00E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64B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B7D"/>
  </w:style>
  <w:style w:type="paragraph" w:styleId="Stopka">
    <w:name w:val="footer"/>
    <w:basedOn w:val="Normalny"/>
    <w:link w:val="Stopka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B7D"/>
  </w:style>
  <w:style w:type="character" w:customStyle="1" w:styleId="Nagwek1Znak">
    <w:name w:val="Nagłówek 1 Znak"/>
    <w:basedOn w:val="Domylnaczcionkaakapitu"/>
    <w:link w:val="Nagwek1"/>
    <w:uiPriority w:val="9"/>
    <w:rsid w:val="00E64B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533FA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4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7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47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7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7D9"/>
    <w:rPr>
      <w:rFonts w:ascii="Segoe UI" w:hAnsi="Segoe UI" w:cs="Segoe UI"/>
      <w:sz w:val="18"/>
      <w:szCs w:val="18"/>
    </w:rPr>
  </w:style>
  <w:style w:type="paragraph" w:customStyle="1" w:styleId="Wypunktowanie">
    <w:name w:val="Wypunktowanie"/>
    <w:basedOn w:val="Akapitzlist"/>
    <w:link w:val="WypunktowanieZnak"/>
    <w:qFormat/>
    <w:rsid w:val="006E26E6"/>
    <w:pPr>
      <w:numPr>
        <w:numId w:val="5"/>
      </w:numPr>
      <w:spacing w:before="120" w:after="120" w:line="360" w:lineRule="auto"/>
      <w:ind w:left="357" w:hanging="357"/>
      <w:jc w:val="left"/>
    </w:pPr>
    <w:rPr>
      <w:rFonts w:ascii="Arial" w:hAnsi="Arial"/>
      <w:sz w:val="24"/>
    </w:rPr>
  </w:style>
  <w:style w:type="character" w:customStyle="1" w:styleId="WypunktowanieZnak">
    <w:name w:val="Wypunktowanie Znak"/>
    <w:basedOn w:val="Domylnaczcionkaakapitu"/>
    <w:link w:val="Wypunktowanie"/>
    <w:rsid w:val="006E26E6"/>
    <w:rPr>
      <w:rFonts w:ascii="Arial" w:hAnsi="Arial"/>
      <w:sz w:val="24"/>
    </w:rPr>
  </w:style>
  <w:style w:type="paragraph" w:customStyle="1" w:styleId="Pamitajreg">
    <w:name w:val="Pamiętaj reg."/>
    <w:basedOn w:val="Normalny"/>
    <w:link w:val="PamitajregZnak"/>
    <w:qFormat/>
    <w:rsid w:val="006E26E6"/>
    <w:pPr>
      <w:spacing w:before="360" w:after="360" w:line="360" w:lineRule="auto"/>
      <w:ind w:right="567"/>
      <w:jc w:val="left"/>
    </w:pPr>
    <w:rPr>
      <w:rFonts w:ascii="Arial" w:hAnsi="Arial"/>
      <w:color w:val="2E74B5" w:themeColor="accent1" w:themeShade="BF"/>
      <w:sz w:val="24"/>
    </w:rPr>
  </w:style>
  <w:style w:type="character" w:customStyle="1" w:styleId="PamitajregZnak">
    <w:name w:val="Pamiętaj reg. Znak"/>
    <w:basedOn w:val="Domylnaczcionkaakapitu"/>
    <w:link w:val="Pamitajreg"/>
    <w:rsid w:val="006E26E6"/>
    <w:rPr>
      <w:rFonts w:ascii="Arial" w:hAnsi="Arial"/>
      <w:color w:val="2E74B5" w:themeColor="accent1" w:themeShade="BF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6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E82769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E8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20046-43AF-4056-97B2-83A3EECFB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1017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AA. Adamkiewicz</dc:creator>
  <cp:keywords/>
  <dc:description/>
  <cp:lastModifiedBy>Marcin MK. Kurowski</cp:lastModifiedBy>
  <cp:revision>7</cp:revision>
  <dcterms:created xsi:type="dcterms:W3CDTF">2024-01-22T08:47:00Z</dcterms:created>
  <dcterms:modified xsi:type="dcterms:W3CDTF">2024-01-22T10:55:00Z</dcterms:modified>
</cp:coreProperties>
</file>