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6E71D" w14:textId="77777777" w:rsidR="007E77A3" w:rsidRPr="00125C5B" w:rsidRDefault="007E77A3" w:rsidP="007E77A3">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 xml:space="preserve">Załącznik nr 3 do Regulaminu wyboru projektów </w:t>
      </w:r>
    </w:p>
    <w:p w14:paraId="1EBD338E" w14:textId="77777777" w:rsidR="007E77A3" w:rsidRPr="00125C5B" w:rsidRDefault="007E77A3" w:rsidP="007E77A3">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w ramach naboru nr FEWM.01.11-IZ.00-00</w:t>
      </w:r>
      <w:r>
        <w:rPr>
          <w:rFonts w:asciiTheme="minorHAnsi" w:hAnsiTheme="minorHAnsi" w:cstheme="minorHAnsi"/>
          <w:sz w:val="18"/>
          <w:szCs w:val="24"/>
        </w:rPr>
        <w:t>1</w:t>
      </w:r>
      <w:r w:rsidRPr="00125C5B">
        <w:rPr>
          <w:rFonts w:asciiTheme="minorHAnsi" w:hAnsiTheme="minorHAnsi" w:cstheme="minorHAnsi"/>
          <w:sz w:val="18"/>
          <w:szCs w:val="24"/>
        </w:rPr>
        <w:t>/23</w:t>
      </w:r>
    </w:p>
    <w:p w14:paraId="5B6F9757" w14:textId="77777777" w:rsidR="007E77A3" w:rsidRDefault="007E77A3" w:rsidP="007E77A3">
      <w:pPr>
        <w:pStyle w:val="Akapitzlist"/>
        <w:ind w:left="142"/>
        <w:jc w:val="right"/>
        <w:rPr>
          <w:rFonts w:asciiTheme="minorHAnsi" w:hAnsiTheme="minorHAnsi" w:cstheme="minorHAnsi"/>
          <w:bCs/>
          <w:sz w:val="18"/>
        </w:rPr>
      </w:pPr>
      <w:r w:rsidRPr="00125C5B">
        <w:rPr>
          <w:rFonts w:asciiTheme="minorHAnsi" w:hAnsiTheme="minorHAnsi" w:cstheme="minorHAnsi"/>
          <w:sz w:val="18"/>
        </w:rPr>
        <w:t xml:space="preserve"> z ………………….. 2023 r.</w:t>
      </w:r>
    </w:p>
    <w:p w14:paraId="0A3E640F" w14:textId="0AA79299" w:rsidR="00D62E25" w:rsidRDefault="00D62E25" w:rsidP="00D62E25">
      <w:pPr>
        <w:pStyle w:val="Akapitzlist"/>
        <w:ind w:left="142"/>
        <w:rPr>
          <w:rFonts w:asciiTheme="minorHAnsi" w:hAnsiTheme="minorHAnsi" w:cstheme="minorHAnsi"/>
          <w:bCs/>
          <w:sz w:val="18"/>
        </w:rPr>
      </w:pPr>
      <w:bookmarkStart w:id="0" w:name="_GoBack"/>
      <w:bookmarkEnd w:id="0"/>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1921EB" w:rsidRDefault="00480F7F" w:rsidP="00981FE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Załączniki składane są wyłącznie w formie elektronicznej za pośrednictwem systemu WOD2021</w:t>
      </w:r>
      <w:r w:rsidR="002E4870" w:rsidRPr="00D62E25">
        <w:rPr>
          <w:rFonts w:asciiTheme="minorHAnsi" w:hAnsiTheme="minorHAnsi" w:cstheme="minorHAnsi"/>
          <w:sz w:val="18"/>
        </w:rPr>
        <w:t xml:space="preserve"> w sekcji „Załączniki”.</w:t>
      </w:r>
    </w:p>
    <w:p w14:paraId="0383F144" w14:textId="50F63270" w:rsidR="001921EB" w:rsidRPr="00566A95" w:rsidRDefault="001921EB" w:rsidP="00981FE6">
      <w:pPr>
        <w:pStyle w:val="Akapitzlist"/>
        <w:numPr>
          <w:ilvl w:val="3"/>
          <w:numId w:val="37"/>
        </w:numPr>
        <w:ind w:left="142" w:hanging="426"/>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3DC9F2E7"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539402B9"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1"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71AEDF18" w:rsidR="00480F7F" w:rsidRPr="00734D87" w:rsidRDefault="00792E0E" w:rsidP="00301705">
            <w:pPr>
              <w:rPr>
                <w:sz w:val="18"/>
                <w:szCs w:val="18"/>
              </w:rPr>
            </w:pPr>
            <w:r w:rsidRPr="00734D87">
              <w:rPr>
                <w:sz w:val="18"/>
                <w:szCs w:val="18"/>
              </w:rPr>
              <w:t>Załącznik</w:t>
            </w:r>
            <w:r w:rsidR="00C158CE">
              <w:rPr>
                <w:sz w:val="18"/>
                <w:szCs w:val="18"/>
              </w:rPr>
              <w:t>i</w:t>
            </w:r>
            <w:r w:rsidRPr="00734D87">
              <w:rPr>
                <w:sz w:val="18"/>
                <w:szCs w:val="18"/>
              </w:rPr>
              <w:t xml:space="preserve">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CB19999" w:rsidR="00480F7F" w:rsidRPr="00734D87" w:rsidRDefault="00792E0E" w:rsidP="00301705">
            <w:pPr>
              <w:rPr>
                <w:sz w:val="18"/>
                <w:szCs w:val="18"/>
              </w:rPr>
            </w:pPr>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3E508464" w:rsidR="00480F7F" w:rsidRPr="00B75862" w:rsidRDefault="00480F7F" w:rsidP="00301705">
            <w:pPr>
              <w:rPr>
                <w:sz w:val="18"/>
              </w:rPr>
            </w:pPr>
            <w:r w:rsidRPr="00734D87">
              <w:rPr>
                <w:sz w:val="18"/>
                <w:szCs w:val="18"/>
              </w:rPr>
              <w:t>Załącznik składany jest przez system WOD2021</w:t>
            </w:r>
            <w:r w:rsidR="00BF63E8">
              <w:rPr>
                <w:sz w:val="18"/>
                <w:szCs w:val="18"/>
              </w:rPr>
              <w:t>. P</w:t>
            </w:r>
            <w:r>
              <w:rPr>
                <w:sz w:val="18"/>
                <w:szCs w:val="18"/>
              </w:rPr>
              <w:t>odpis</w:t>
            </w:r>
            <w:r w:rsidR="00BF63E8">
              <w:rPr>
                <w:sz w:val="18"/>
                <w:szCs w:val="18"/>
              </w:rPr>
              <w:t>anie dokumentu</w:t>
            </w:r>
            <w:r>
              <w:rPr>
                <w:sz w:val="18"/>
                <w:szCs w:val="18"/>
              </w:rPr>
              <w:t xml:space="preserve"> </w:t>
            </w:r>
            <w:r w:rsidR="004778FD">
              <w:rPr>
                <w:sz w:val="18"/>
                <w:szCs w:val="18"/>
              </w:rPr>
              <w:t xml:space="preserve">podpisem kwalifikowanym </w:t>
            </w:r>
            <w:r>
              <w:rPr>
                <w:sz w:val="18"/>
                <w:szCs w:val="18"/>
              </w:rPr>
              <w:t>nie jest wymagan</w:t>
            </w:r>
            <w:r w:rsidR="00BF63E8">
              <w:rPr>
                <w:sz w:val="18"/>
                <w:szCs w:val="18"/>
              </w:rPr>
              <w:t>e</w:t>
            </w:r>
            <w:r w:rsidR="00C04E4C">
              <w:rPr>
                <w:sz w:val="18"/>
                <w:szCs w:val="18"/>
              </w:rPr>
              <w:t>.</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Wnioskodawca musi wykazać prawo do nieruchomości na cały okres trwałości projektu, czyli pięć lat od dokonania płatności końcowej na rzecz 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5AFEB228" w:rsidR="00480F7F" w:rsidRPr="00734D87" w:rsidRDefault="00792E0E" w:rsidP="00301705">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7E77A3"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UE) nr 1407/2013 z dnia 18 grudnia 2013 r. w sprawie stosowania art. 107 i 108 Traktatu o funkcjonowaniu Unii Europejskiej do pomocy de minimis</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BA0341E" w14:textId="505AB2B9" w:rsidR="00FB3D0D" w:rsidRPr="00754289"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D85BB70" w14:textId="7F52F10F" w:rsidR="00604AAA" w:rsidRPr="00BF7EA4"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05FA0D1A" w:rsidR="00480F7F" w:rsidRPr="005B5DE6" w:rsidRDefault="00DF08AB" w:rsidP="00301705">
            <w:pPr>
              <w:rPr>
                <w:sz w:val="18"/>
              </w:rPr>
            </w:pPr>
            <w:r w:rsidRPr="005B5DE6">
              <w:rPr>
                <w:sz w:val="18"/>
                <w:szCs w:val="18"/>
              </w:rPr>
              <w:t>Załącznik składany jest przez system WOD2021. Podpisanie dokumentu</w:t>
            </w:r>
            <w:r w:rsidR="004778FD" w:rsidRPr="005B5DE6">
              <w:rPr>
                <w:sz w:val="18"/>
                <w:szCs w:val="18"/>
              </w:rPr>
              <w:t xml:space="preserve"> podpisem kwalifikowanym</w:t>
            </w:r>
            <w:r w:rsidRPr="005B5DE6">
              <w:rPr>
                <w:sz w:val="18"/>
                <w:szCs w:val="18"/>
              </w:rPr>
              <w:t xml:space="preserve"> nie jest wymagane</w:t>
            </w:r>
            <w:r w:rsidR="00C04E4C" w:rsidRPr="005B5DE6">
              <w:rPr>
                <w:sz w:val="18"/>
                <w:szCs w:val="18"/>
              </w:rPr>
              <w:t>.</w:t>
            </w:r>
          </w:p>
        </w:tc>
        <w:tc>
          <w:tcPr>
            <w:tcW w:w="3261" w:type="dxa"/>
          </w:tcPr>
          <w:p w14:paraId="1844DC8E" w14:textId="77777777" w:rsidR="009F3B1E" w:rsidRDefault="00480F7F" w:rsidP="009F3B1E">
            <w:pPr>
              <w:pStyle w:val="Akapitzlist"/>
              <w:numPr>
                <w:ilvl w:val="0"/>
                <w:numId w:val="28"/>
              </w:numPr>
              <w:ind w:left="176" w:hanging="142"/>
              <w:rPr>
                <w:sz w:val="18"/>
                <w:szCs w:val="18"/>
              </w:rPr>
            </w:pPr>
            <w:r w:rsidRPr="00ED0BE4">
              <w:rPr>
                <w:sz w:val="18"/>
                <w:szCs w:val="18"/>
              </w:rPr>
              <w:t xml:space="preserve">Dokument dostarczany jest przez Wnioskodawcę w celu otrzymania punktów w ramach kryterium dotyczącego odprowadzania podatków. Decydująca jest właściwość urzędu (Urząd Skarbowy, Urząd Gminy – znajdujące się na terenie </w:t>
            </w:r>
            <w:r w:rsidRPr="009F3B1E">
              <w:rPr>
                <w:sz w:val="18"/>
                <w:szCs w:val="18"/>
              </w:rPr>
              <w:t>województwa warmińsko-mazurskiego).</w:t>
            </w:r>
          </w:p>
          <w:p w14:paraId="2B2483FE" w14:textId="7473C476" w:rsidR="009F3B1E" w:rsidRPr="009F3B1E" w:rsidRDefault="00ED0BE4" w:rsidP="009F3B1E">
            <w:pPr>
              <w:pStyle w:val="Akapitzlist"/>
              <w:numPr>
                <w:ilvl w:val="0"/>
                <w:numId w:val="28"/>
              </w:numPr>
              <w:ind w:left="176" w:hanging="142"/>
              <w:rPr>
                <w:i/>
                <w:sz w:val="18"/>
                <w:szCs w:val="18"/>
              </w:rPr>
            </w:pPr>
            <w:r w:rsidRPr="009F3B1E">
              <w:rPr>
                <w:sz w:val="18"/>
                <w:szCs w:val="18"/>
              </w:rPr>
              <w:t xml:space="preserve">Załącznik dotyczy naborów, w których występuje kryterium </w:t>
            </w:r>
            <w:r w:rsidR="009F3B1E" w:rsidRPr="009F3B1E">
              <w:rPr>
                <w:i/>
                <w:sz w:val="18"/>
                <w:szCs w:val="18"/>
              </w:rPr>
              <w:t>„</w:t>
            </w:r>
            <w:r w:rsidR="009F3B1E" w:rsidRPr="009F3B1E">
              <w:rPr>
                <w:rFonts w:cstheme="minorHAnsi"/>
                <w:i/>
                <w:sz w:val="18"/>
                <w:szCs w:val="18"/>
              </w:rPr>
              <w:t xml:space="preserve">Zgodność z zasadą horyzontalną FEWiM - Gospodarcza transformacja </w:t>
            </w:r>
          </w:p>
          <w:p w14:paraId="42EAFC41" w14:textId="507E3DFA" w:rsidR="00ED0BE4" w:rsidRPr="009F3B1E" w:rsidRDefault="009F3B1E" w:rsidP="009F3B1E">
            <w:pPr>
              <w:pStyle w:val="Akapitzlist"/>
              <w:ind w:left="176"/>
              <w:rPr>
                <w:sz w:val="18"/>
                <w:szCs w:val="18"/>
              </w:rPr>
            </w:pPr>
            <w:r w:rsidRPr="009F3B1E">
              <w:rPr>
                <w:rFonts w:cstheme="minorHAnsi"/>
                <w:i/>
                <w:sz w:val="18"/>
                <w:szCs w:val="18"/>
              </w:rPr>
              <w:t>Odprowadzanie podatków w województwie warmińsko-mazurskim”</w:t>
            </w:r>
            <w:r w:rsidRPr="009F3B1E">
              <w:rPr>
                <w:rFonts w:cstheme="minorHAnsi"/>
                <w:sz w:val="18"/>
                <w:szCs w:val="18"/>
              </w:rPr>
              <w:t>.</w:t>
            </w:r>
          </w:p>
          <w:p w14:paraId="6B19F9ED" w14:textId="77777777" w:rsidR="00480F7F" w:rsidRPr="005F5DB1" w:rsidRDefault="00480F7F" w:rsidP="009132A7">
            <w:pPr>
              <w:pStyle w:val="Akapitzlist"/>
              <w:numPr>
                <w:ilvl w:val="0"/>
                <w:numId w:val="28"/>
              </w:numPr>
              <w:ind w:left="176" w:hanging="142"/>
              <w:rPr>
                <w:sz w:val="18"/>
                <w:szCs w:val="18"/>
              </w:rPr>
            </w:pPr>
            <w:r w:rsidRPr="009F3B1E">
              <w:rPr>
                <w:sz w:val="18"/>
                <w:szCs w:val="18"/>
                <w:lang w:eastAsia="pl-PL"/>
              </w:rPr>
              <w:t>Brak dokumentów</w:t>
            </w:r>
            <w:r w:rsidRPr="00ED0BE4">
              <w:rPr>
                <w:sz w:val="18"/>
                <w:szCs w:val="18"/>
                <w:lang w:eastAsia="pl-PL"/>
              </w:rPr>
              <w:t xml:space="preserve"> nie</w:t>
            </w:r>
            <w:r>
              <w:rPr>
                <w:sz w:val="18"/>
                <w:szCs w:val="18"/>
                <w:lang w:eastAsia="pl-PL"/>
              </w:rPr>
              <w:t xml:space="preserv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7E77A3" w14:paraId="507A2BB8" w14:textId="77777777" w:rsidTr="00301705">
        <w:trPr>
          <w:trHeight w:val="2468"/>
        </w:trPr>
        <w:tc>
          <w:tcPr>
            <w:tcW w:w="567" w:type="dxa"/>
          </w:tcPr>
          <w:p w14:paraId="0E076653" w14:textId="20DCF127" w:rsidR="007E77A3" w:rsidRPr="005B5DE6" w:rsidRDefault="007E77A3" w:rsidP="007E77A3">
            <w:pPr>
              <w:rPr>
                <w:sz w:val="18"/>
                <w:szCs w:val="18"/>
              </w:rPr>
            </w:pPr>
            <w:r w:rsidRPr="00C815FB">
              <w:rPr>
                <w:sz w:val="18"/>
                <w:szCs w:val="18"/>
              </w:rPr>
              <w:t>15.</w:t>
            </w:r>
          </w:p>
        </w:tc>
        <w:tc>
          <w:tcPr>
            <w:tcW w:w="3633" w:type="dxa"/>
          </w:tcPr>
          <w:p w14:paraId="4CED2424" w14:textId="571C29BA" w:rsidR="007E77A3" w:rsidRPr="005B5DE6" w:rsidRDefault="007E77A3" w:rsidP="007E77A3">
            <w:pPr>
              <w:rPr>
                <w:sz w:val="18"/>
                <w:szCs w:val="18"/>
              </w:rPr>
            </w:pPr>
            <w:r w:rsidRPr="00C815FB">
              <w:rPr>
                <w:sz w:val="18"/>
                <w:szCs w:val="18"/>
              </w:rPr>
              <w:t xml:space="preserve">Dokumenty potwierdzające przeprowadzoną analizę popytu, </w:t>
            </w:r>
          </w:p>
        </w:tc>
        <w:tc>
          <w:tcPr>
            <w:tcW w:w="1896" w:type="dxa"/>
          </w:tcPr>
          <w:p w14:paraId="6E79A620" w14:textId="77777777" w:rsidR="007E77A3" w:rsidRPr="00C815FB" w:rsidRDefault="007E77A3" w:rsidP="007E77A3">
            <w:pPr>
              <w:pStyle w:val="Akapitzlist"/>
              <w:numPr>
                <w:ilvl w:val="0"/>
                <w:numId w:val="28"/>
              </w:numPr>
              <w:ind w:left="90" w:hanging="141"/>
              <w:rPr>
                <w:sz w:val="18"/>
              </w:rPr>
            </w:pPr>
            <w:r w:rsidRPr="00C815FB">
              <w:rPr>
                <w:sz w:val="18"/>
              </w:rPr>
              <w:t>Dokument własny Wnioskodawcy</w:t>
            </w:r>
          </w:p>
          <w:p w14:paraId="40905670" w14:textId="4BE7067F" w:rsidR="007E77A3" w:rsidRPr="005B5DE6" w:rsidRDefault="007E77A3" w:rsidP="007E77A3">
            <w:pPr>
              <w:rPr>
                <w:sz w:val="18"/>
                <w:szCs w:val="18"/>
              </w:rPr>
            </w:pPr>
            <w:r w:rsidRPr="00C815FB">
              <w:rPr>
                <w:sz w:val="18"/>
              </w:rPr>
              <w:t>Dokument zewnętrzny</w:t>
            </w:r>
          </w:p>
        </w:tc>
        <w:tc>
          <w:tcPr>
            <w:tcW w:w="1701" w:type="dxa"/>
          </w:tcPr>
          <w:p w14:paraId="7C50ECF6" w14:textId="78F10D20" w:rsidR="007E77A3" w:rsidRPr="005B5DE6" w:rsidRDefault="007E77A3" w:rsidP="007E77A3">
            <w:pPr>
              <w:rPr>
                <w:sz w:val="18"/>
                <w:szCs w:val="18"/>
              </w:rPr>
            </w:pPr>
            <w:r w:rsidRPr="00C815FB">
              <w:rPr>
                <w:sz w:val="18"/>
                <w:szCs w:val="18"/>
              </w:rPr>
              <w:t>Załącznik składany jest przez system WOD2021. Podpisanie dokumentu nie jest wymagane.</w:t>
            </w:r>
          </w:p>
        </w:tc>
        <w:tc>
          <w:tcPr>
            <w:tcW w:w="3261" w:type="dxa"/>
          </w:tcPr>
          <w:p w14:paraId="479F973F" w14:textId="52918068" w:rsidR="007E77A3" w:rsidRPr="005B5DE6" w:rsidRDefault="007E77A3" w:rsidP="007E77A3">
            <w:pPr>
              <w:pStyle w:val="Akapitzlist"/>
              <w:numPr>
                <w:ilvl w:val="0"/>
                <w:numId w:val="28"/>
              </w:numPr>
              <w:ind w:left="176" w:hanging="142"/>
              <w:rPr>
                <w:sz w:val="18"/>
                <w:szCs w:val="18"/>
              </w:rPr>
            </w:pPr>
            <w:r w:rsidRPr="00C815FB">
              <w:rPr>
                <w:sz w:val="18"/>
              </w:rPr>
              <w:t>Dokumenty dostarczane przez Wnioskodawcę w celu udokumentowania opisanej w pkt. 2.2 Biznes Planu analizy popytu na usługi oferowane w ramach projektu, tj.: listy intencyjne, badania, analizy: własne, zlecone lub ogólnodostępne.</w:t>
            </w:r>
          </w:p>
        </w:tc>
      </w:tr>
      <w:tr w:rsidR="007E77A3" w14:paraId="597C6D4C" w14:textId="77777777" w:rsidTr="00301705">
        <w:trPr>
          <w:trHeight w:val="2468"/>
        </w:trPr>
        <w:tc>
          <w:tcPr>
            <w:tcW w:w="567" w:type="dxa"/>
          </w:tcPr>
          <w:p w14:paraId="69058F43" w14:textId="32F7F252" w:rsidR="007E77A3" w:rsidRPr="005B5DE6" w:rsidRDefault="007E77A3" w:rsidP="007E77A3">
            <w:pPr>
              <w:rPr>
                <w:sz w:val="18"/>
                <w:szCs w:val="18"/>
              </w:rPr>
            </w:pPr>
            <w:r w:rsidRPr="00C815FB">
              <w:rPr>
                <w:sz w:val="18"/>
                <w:szCs w:val="18"/>
              </w:rPr>
              <w:t>16.</w:t>
            </w:r>
          </w:p>
        </w:tc>
        <w:tc>
          <w:tcPr>
            <w:tcW w:w="3633" w:type="dxa"/>
          </w:tcPr>
          <w:p w14:paraId="1555DCE0" w14:textId="6D17F3C7" w:rsidR="007E77A3" w:rsidRPr="005B5DE6" w:rsidRDefault="007E77A3" w:rsidP="007E77A3">
            <w:pPr>
              <w:rPr>
                <w:sz w:val="18"/>
                <w:szCs w:val="18"/>
              </w:rPr>
            </w:pPr>
            <w:r w:rsidRPr="00C815FB">
              <w:rPr>
                <w:sz w:val="18"/>
                <w:szCs w:val="18"/>
              </w:rPr>
              <w:t>Dokumenty potwierdzające doświadczenie w świadczeniu usług na rzecz przedsiębiorstw.</w:t>
            </w:r>
          </w:p>
        </w:tc>
        <w:tc>
          <w:tcPr>
            <w:tcW w:w="1896" w:type="dxa"/>
          </w:tcPr>
          <w:p w14:paraId="4AEFF7C7" w14:textId="77777777" w:rsidR="007E77A3" w:rsidRPr="00C815FB" w:rsidRDefault="007E77A3" w:rsidP="007E77A3">
            <w:pPr>
              <w:pStyle w:val="Akapitzlist"/>
              <w:numPr>
                <w:ilvl w:val="0"/>
                <w:numId w:val="28"/>
              </w:numPr>
              <w:ind w:left="90" w:hanging="141"/>
              <w:rPr>
                <w:sz w:val="18"/>
              </w:rPr>
            </w:pPr>
            <w:r w:rsidRPr="00C815FB">
              <w:rPr>
                <w:sz w:val="18"/>
              </w:rPr>
              <w:t>Dokument własny Wnioskodawcy</w:t>
            </w:r>
          </w:p>
          <w:p w14:paraId="1A07478F" w14:textId="73016914" w:rsidR="007E77A3" w:rsidRPr="005B5DE6" w:rsidRDefault="007E77A3" w:rsidP="007E77A3">
            <w:pPr>
              <w:rPr>
                <w:sz w:val="18"/>
                <w:szCs w:val="18"/>
              </w:rPr>
            </w:pPr>
            <w:r w:rsidRPr="00C815FB">
              <w:rPr>
                <w:sz w:val="18"/>
              </w:rPr>
              <w:t>Dokument zewnętrzny</w:t>
            </w:r>
          </w:p>
        </w:tc>
        <w:tc>
          <w:tcPr>
            <w:tcW w:w="1701" w:type="dxa"/>
          </w:tcPr>
          <w:p w14:paraId="2450E5AF" w14:textId="182911AA" w:rsidR="007E77A3" w:rsidRPr="005B5DE6" w:rsidRDefault="007E77A3" w:rsidP="007E77A3">
            <w:pPr>
              <w:rPr>
                <w:sz w:val="18"/>
                <w:szCs w:val="18"/>
              </w:rPr>
            </w:pPr>
            <w:r w:rsidRPr="00C815FB">
              <w:rPr>
                <w:sz w:val="18"/>
                <w:szCs w:val="18"/>
              </w:rPr>
              <w:t>Załącznik składany jest przez system WOD2021. Podpisanie dokumentu nie jest wymagane.</w:t>
            </w:r>
          </w:p>
        </w:tc>
        <w:tc>
          <w:tcPr>
            <w:tcW w:w="3261" w:type="dxa"/>
          </w:tcPr>
          <w:p w14:paraId="7A9761B9" w14:textId="77777777" w:rsidR="007E77A3" w:rsidRPr="00C815FB" w:rsidRDefault="007E77A3" w:rsidP="007E77A3">
            <w:pPr>
              <w:pStyle w:val="Akapitzlist"/>
              <w:numPr>
                <w:ilvl w:val="0"/>
                <w:numId w:val="28"/>
              </w:numPr>
              <w:ind w:left="90" w:hanging="141"/>
              <w:rPr>
                <w:sz w:val="18"/>
              </w:rPr>
            </w:pPr>
            <w:r w:rsidRPr="00C815FB">
              <w:rPr>
                <w:sz w:val="18"/>
              </w:rPr>
              <w:t>Dokumenty dostarczane przez Wnioskodawcę w celu udokumentowania</w:t>
            </w:r>
            <w:r w:rsidRPr="00C815FB">
              <w:t xml:space="preserve"> </w:t>
            </w:r>
            <w:r w:rsidRPr="00C815FB">
              <w:rPr>
                <w:sz w:val="18"/>
              </w:rPr>
              <w:t>co najmniej 2-letniego doświadczenie Wnioskodawcy (liczone do dnia ogłoszenia naboru) w zakresie organizacji szkoleń, warsztatów lub wydarzeń na rzecz przedsiębiorstw.</w:t>
            </w:r>
          </w:p>
          <w:p w14:paraId="4E882EE9" w14:textId="1C8CF48A" w:rsidR="007E77A3" w:rsidRPr="005B5DE6" w:rsidRDefault="007E77A3" w:rsidP="007E77A3">
            <w:pPr>
              <w:pStyle w:val="Akapitzlist"/>
              <w:numPr>
                <w:ilvl w:val="0"/>
                <w:numId w:val="28"/>
              </w:numPr>
              <w:ind w:left="176" w:hanging="142"/>
              <w:rPr>
                <w:sz w:val="18"/>
                <w:szCs w:val="18"/>
              </w:rPr>
            </w:pPr>
            <w:r w:rsidRPr="00C815FB">
              <w:rPr>
                <w:sz w:val="18"/>
              </w:rPr>
              <w:t>Dokumenty będą uzależnione od rodzaju prowadzonej działalności i formy prawnej Wnioskodawcy i mogą to być: wystawione faktury, zaświadczenia o udzielonej pomocy de minimis, certyfikaty, otrzymane referencje potwierdzające świadczenie usług na rzecz przedsiębiorstw</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6EA82841" w14:textId="08906DA8" w:rsidR="00480F7F" w:rsidRDefault="00480F7F" w:rsidP="00301705">
            <w:r w:rsidRPr="00734D87">
              <w:rPr>
                <w:sz w:val="18"/>
                <w:szCs w:val="18"/>
              </w:rPr>
              <w:t xml:space="preserve">Załącznik składany jest przez system </w:t>
            </w:r>
            <w:r>
              <w:rPr>
                <w:sz w:val="18"/>
                <w:szCs w:val="18"/>
              </w:rPr>
              <w:t>SL2021</w:t>
            </w:r>
            <w:r w:rsidR="00792E0E">
              <w:rPr>
                <w:sz w:val="18"/>
                <w:szCs w:val="18"/>
              </w:rPr>
              <w:t xml:space="preserve">. Podpisanie dokumentu </w:t>
            </w:r>
            <w:r w:rsidR="004778FD">
              <w:rPr>
                <w:sz w:val="18"/>
                <w:szCs w:val="18"/>
              </w:rPr>
              <w:t xml:space="preserve">podpisem kwalifikowanym </w:t>
            </w:r>
            <w:r w:rsidR="00792E0E">
              <w:rPr>
                <w:sz w:val="18"/>
                <w:szCs w:val="18"/>
              </w:rPr>
              <w:t>nie jest wymagane.</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27CB8520" w:rsidR="00480F7F" w:rsidRPr="00A400F1" w:rsidRDefault="00792E0E" w:rsidP="00301705">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45BEE4D9" w:rsidR="00480F7F" w:rsidRPr="00D62E25" w:rsidRDefault="00792E0E" w:rsidP="00301705">
            <w:pPr>
              <w:rPr>
                <w:sz w:val="18"/>
                <w:szCs w:val="18"/>
              </w:rPr>
            </w:pPr>
            <w:r w:rsidRPr="00D62E25">
              <w:rPr>
                <w:sz w:val="18"/>
                <w:szCs w:val="18"/>
              </w:rPr>
              <w:t xml:space="preserve">Załącznik składany jest przez system SL2021. Podpisanie dokumentu </w:t>
            </w:r>
            <w:r w:rsidR="004778FD">
              <w:rPr>
                <w:sz w:val="18"/>
                <w:szCs w:val="18"/>
              </w:rPr>
              <w:t>podpisem kwalifikowanym</w:t>
            </w:r>
            <w:r w:rsidR="004778FD" w:rsidRPr="00D62E25">
              <w:rPr>
                <w:sz w:val="18"/>
                <w:szCs w:val="18"/>
              </w:rPr>
              <w:t xml:space="preserve"> </w:t>
            </w:r>
            <w:r w:rsidRPr="00D62E25">
              <w:rPr>
                <w:sz w:val="18"/>
                <w:szCs w:val="18"/>
              </w:rPr>
              <w:t>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E01E9BE" w:rsidR="00480F7F" w:rsidRDefault="00792E0E" w:rsidP="00301705">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7E77A3"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7E0C22" w14:textId="14BA1DAE" w:rsidR="00276C98" w:rsidRPr="00276C98" w:rsidRDefault="00276C98" w:rsidP="00981FE6">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30010F3F"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56B196"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UE) nr 1407/2013 z dnia 18 grudnia 2013 r. w sprawie stosowania art. 107 i 108 Traktatu o funkcjonowaniu Unii Europejskiej do pomocy de minimis</w:t>
            </w:r>
            <w:r>
              <w:rPr>
                <w:sz w:val="18"/>
                <w:szCs w:val="18"/>
              </w:rPr>
              <w:t>).</w:t>
            </w:r>
          </w:p>
          <w:p w14:paraId="3EAEAF88" w14:textId="77777777" w:rsidR="002B174F"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25E02611" w14:textId="77777777" w:rsidR="00480F7F" w:rsidRDefault="00480F7F" w:rsidP="009132A7">
            <w:pPr>
              <w:pStyle w:val="Akapitzlist"/>
              <w:numPr>
                <w:ilvl w:val="0"/>
                <w:numId w:val="25"/>
              </w:numPr>
              <w:ind w:left="176" w:hanging="142"/>
              <w:rPr>
                <w:sz w:val="18"/>
                <w:szCs w:val="18"/>
              </w:rPr>
            </w:pPr>
            <w:r w:rsidRPr="002B174F">
              <w:rPr>
                <w:sz w:val="18"/>
                <w:szCs w:val="18"/>
              </w:rPr>
              <w:t>Dostępna kwota pomocy de minimis jest różnicą wartości wynikającej z ww. Rozporządzenia a pomocą otrzymaną przez Wnioskodawcę i podmioty z nim powiązane.</w:t>
            </w:r>
          </w:p>
          <w:p w14:paraId="05D92234" w14:textId="77777777" w:rsidR="002B174F" w:rsidRDefault="002B174F"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FE6256A" w14:textId="5553AB22" w:rsidR="00704E70" w:rsidRPr="002B174F" w:rsidRDefault="00704E70" w:rsidP="00704E70">
            <w:pPr>
              <w:pStyle w:val="Akapitzlist"/>
              <w:ind w:left="176"/>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77777777" w:rsidR="00115D72" w:rsidRDefault="0020302A" w:rsidP="00115D72">
            <w:pPr>
              <w:pStyle w:val="Akapitzlist"/>
              <w:numPr>
                <w:ilvl w:val="0"/>
                <w:numId w:val="24"/>
              </w:numPr>
              <w:ind w:left="176" w:hanging="142"/>
              <w:rPr>
                <w:sz w:val="18"/>
                <w:szCs w:val="18"/>
              </w:rPr>
            </w:pPr>
            <w:r w:rsidRPr="0020302A">
              <w:rPr>
                <w:b/>
                <w:bCs/>
                <w:sz w:val="18"/>
                <w:szCs w:val="18"/>
              </w:rPr>
              <w:t xml:space="preserve">Dodatkowo </w:t>
            </w:r>
            <w:r w:rsidR="00115D72">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sidR="00115D72">
              <w:rPr>
                <w:sz w:val="18"/>
                <w:szCs w:val="18"/>
              </w:rPr>
              <w:t>oświadczenie</w:t>
            </w:r>
            <w:r w:rsidRPr="0020302A">
              <w:rPr>
                <w:sz w:val="18"/>
                <w:szCs w:val="18"/>
              </w:rPr>
              <w:t xml:space="preserve"> musi zostać złożone w oryginale w siedzibie IZ.</w:t>
            </w:r>
            <w:r w:rsidR="00115D72" w:rsidRPr="00115D72">
              <w:rPr>
                <w:sz w:val="18"/>
                <w:szCs w:val="18"/>
              </w:rPr>
              <w:t xml:space="preserve"> </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0506FE55"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40E7704B" w:rsidR="001E04AC" w:rsidRPr="00F84171" w:rsidRDefault="001E04AC" w:rsidP="00981FE6">
            <w:pPr>
              <w:pStyle w:val="Akapitzlist"/>
              <w:numPr>
                <w:ilvl w:val="0"/>
                <w:numId w:val="32"/>
              </w:numPr>
              <w:ind w:left="176" w:hanging="142"/>
              <w:rPr>
                <w:sz w:val="18"/>
                <w:szCs w:val="18"/>
              </w:rPr>
            </w:pPr>
            <w:r>
              <w:rPr>
                <w:iCs/>
                <w:sz w:val="18"/>
                <w:szCs w:val="18"/>
              </w:rPr>
              <w:t xml:space="preserve">Dokument składany jest w przypadku gdy </w:t>
            </w:r>
            <w:r w:rsidRPr="00F76299">
              <w:rPr>
                <w:iCs/>
                <w:sz w:val="18"/>
                <w:szCs w:val="18"/>
              </w:rPr>
              <w:t>Wnioskodawc</w:t>
            </w:r>
            <w:r>
              <w:rPr>
                <w:iCs/>
                <w:sz w:val="18"/>
                <w:szCs w:val="18"/>
              </w:rPr>
              <w:t xml:space="preserve">ą jest osoba </w:t>
            </w:r>
            <w:r w:rsidRPr="00F76299">
              <w:rPr>
                <w:iCs/>
                <w:sz w:val="18"/>
                <w:szCs w:val="18"/>
              </w:rPr>
              <w:t>fizyczn</w:t>
            </w:r>
            <w:r>
              <w:rPr>
                <w:iCs/>
                <w:sz w:val="18"/>
                <w:szCs w:val="18"/>
              </w:rPr>
              <w:t>a</w:t>
            </w:r>
            <w:r w:rsidRPr="00F76299">
              <w:rPr>
                <w:iCs/>
                <w:sz w:val="18"/>
                <w:szCs w:val="18"/>
              </w:rPr>
              <w:t xml:space="preserve"> </w:t>
            </w:r>
            <w:r w:rsidRPr="00F84171">
              <w:rPr>
                <w:iCs/>
                <w:sz w:val="18"/>
                <w:szCs w:val="18"/>
              </w:rPr>
              <w:t>prowadząca działalność gospodarczą pozostająca w związku małżeńskim ze wspólnotą majątkową.</w:t>
            </w:r>
          </w:p>
          <w:p w14:paraId="09CBCE22" w14:textId="0C4E97F5" w:rsidR="00716B15" w:rsidRPr="00F84171" w:rsidRDefault="00A8513F" w:rsidP="00981FE6">
            <w:pPr>
              <w:pStyle w:val="Akapitzlist"/>
              <w:numPr>
                <w:ilvl w:val="0"/>
                <w:numId w:val="32"/>
              </w:numPr>
              <w:ind w:left="176" w:hanging="142"/>
              <w:rPr>
                <w:sz w:val="18"/>
                <w:szCs w:val="18"/>
              </w:rPr>
            </w:pPr>
            <w:r>
              <w:rPr>
                <w:sz w:val="18"/>
                <w:szCs w:val="18"/>
              </w:rPr>
              <w:t>Oświadczenie</w:t>
            </w:r>
            <w:r w:rsidR="00F84171" w:rsidRPr="00F84171">
              <w:rPr>
                <w:sz w:val="18"/>
                <w:szCs w:val="18"/>
              </w:rPr>
              <w:t xml:space="preserve"> musi mieć charakter </w:t>
            </w:r>
            <w:r>
              <w:rPr>
                <w:sz w:val="18"/>
                <w:szCs w:val="18"/>
              </w:rPr>
              <w:t xml:space="preserve">rodzajowy lub </w:t>
            </w:r>
            <w:r w:rsidR="00F84171" w:rsidRPr="00F84171">
              <w:rPr>
                <w:sz w:val="18"/>
                <w:szCs w:val="18"/>
              </w:rPr>
              <w:t>szczególn</w:t>
            </w:r>
            <w:r w:rsidR="00F84171">
              <w:rPr>
                <w:sz w:val="18"/>
                <w:szCs w:val="18"/>
              </w:rPr>
              <w:t>y</w:t>
            </w:r>
            <w:r w:rsidR="00F84171" w:rsidRPr="00F84171">
              <w:rPr>
                <w:sz w:val="18"/>
                <w:szCs w:val="18"/>
              </w:rPr>
              <w:t xml:space="preserve">. </w:t>
            </w:r>
          </w:p>
          <w:p w14:paraId="40EEC896" w14:textId="2851F85B" w:rsidR="00561952" w:rsidRPr="002112D3"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F84171">
              <w:rPr>
                <w:sz w:val="18"/>
                <w:szCs w:val="18"/>
              </w:rPr>
              <w:t xml:space="preserve">Załącznik dotyczy również wspólników </w:t>
            </w:r>
            <w:r w:rsidRPr="00305D86">
              <w:rPr>
                <w:sz w:val="18"/>
                <w:szCs w:val="18"/>
              </w:rPr>
              <w:t>spółek prawa cywilnego</w:t>
            </w:r>
            <w:r w:rsidR="00CC27FD" w:rsidRPr="00305D86">
              <w:rPr>
                <w:sz w:val="18"/>
                <w:szCs w:val="18"/>
              </w:rPr>
              <w:t xml:space="preserve"> pozostających w związku małżeńskim, w którym panuje ustrój wspólności majątkowej małżeńskiej</w:t>
            </w:r>
            <w:r w:rsidRPr="00305D86">
              <w:rPr>
                <w:sz w:val="18"/>
                <w:szCs w:val="18"/>
              </w:rPr>
              <w:t>.</w:t>
            </w:r>
          </w:p>
          <w:p w14:paraId="73B50776" w14:textId="77777777" w:rsidR="002112D3" w:rsidRPr="00704E70" w:rsidRDefault="002112D3" w:rsidP="00981FE6">
            <w:pPr>
              <w:pStyle w:val="Akapitzlist"/>
              <w:numPr>
                <w:ilvl w:val="0"/>
                <w:numId w:val="32"/>
              </w:numPr>
              <w:ind w:left="176" w:hanging="176"/>
              <w:contextualSpacing w:val="0"/>
              <w:rPr>
                <w:rFonts w:asciiTheme="minorHAnsi" w:hAnsiTheme="minorHAnsi" w:cstheme="minorHAnsi"/>
                <w:sz w:val="18"/>
                <w:szCs w:val="24"/>
              </w:rPr>
            </w:pPr>
            <w:r w:rsidRPr="002112D3">
              <w:rPr>
                <w:b/>
                <w:bCs/>
                <w:sz w:val="18"/>
                <w:szCs w:val="18"/>
              </w:rPr>
              <w:t>Dodatkowo w dniu podpisania umowy</w:t>
            </w:r>
            <w:r>
              <w:rPr>
                <w:sz w:val="18"/>
                <w:szCs w:val="18"/>
              </w:rPr>
              <w:t xml:space="preserve"> o dofinansowanie takie oświadczenie współmałżonek musi złożyć w oryginale w siedzibie IZ.</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981FE6">
            <w:pPr>
              <w:pStyle w:val="Akapitzlist"/>
              <w:numPr>
                <w:ilvl w:val="0"/>
                <w:numId w:val="32"/>
              </w:numPr>
              <w:ind w:left="176" w:hanging="176"/>
              <w:contextualSpacing w:val="0"/>
              <w:rPr>
                <w:sz w:val="18"/>
                <w:szCs w:val="18"/>
              </w:rPr>
            </w:pPr>
            <w:r w:rsidRPr="005B5DE6">
              <w:rPr>
                <w:sz w:val="18"/>
                <w:szCs w:val="18"/>
              </w:rPr>
              <w:t>Złożenie dokumentu jest niezbędne w przypadku każdego Wnioskodawcy.</w:t>
            </w:r>
          </w:p>
          <w:p w14:paraId="61BE8E0C" w14:textId="330C09F4" w:rsidR="00F60EDE" w:rsidRPr="005B5DE6" w:rsidRDefault="00F60EDE" w:rsidP="00981FE6">
            <w:pPr>
              <w:pStyle w:val="Akapitzlist"/>
              <w:numPr>
                <w:ilvl w:val="0"/>
                <w:numId w:val="32"/>
              </w:numPr>
              <w:ind w:left="176" w:hanging="176"/>
              <w:contextualSpacing w:val="0"/>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5B5DE6"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w:t>
            </w:r>
            <w:r w:rsidR="009D716E" w:rsidRPr="005B5DE6">
              <w:rPr>
                <w:rFonts w:asciiTheme="minorHAnsi" w:hAnsiTheme="minorHAnsi" w:cstheme="minorHAnsi"/>
                <w:sz w:val="18"/>
                <w:szCs w:val="18"/>
              </w:rPr>
              <w:t>ument</w:t>
            </w:r>
            <w:r w:rsidRPr="005B5DE6">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7EA55660" w:rsidR="000870EF" w:rsidRPr="005B5DE6" w:rsidRDefault="009D716E"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w:t>
            </w:r>
            <w:r w:rsidR="00381C79" w:rsidRPr="005B5DE6">
              <w:rPr>
                <w:rFonts w:asciiTheme="minorHAnsi" w:hAnsiTheme="minorHAnsi" w:cstheme="minorHAnsi"/>
                <w:sz w:val="18"/>
                <w:szCs w:val="18"/>
              </w:rPr>
              <w:t xml:space="preserve"> obejmuje umocowanie osoby trzeciej do złożenia w imieniu Beneficjenta oświadczenia woli w celu</w:t>
            </w:r>
            <w:r w:rsidR="00470455" w:rsidRPr="005B5DE6">
              <w:rPr>
                <w:rFonts w:asciiTheme="minorHAnsi" w:hAnsiTheme="minorHAnsi" w:cstheme="minorHAnsi"/>
                <w:sz w:val="18"/>
                <w:szCs w:val="18"/>
              </w:rPr>
              <w:t xml:space="preserve"> </w:t>
            </w:r>
            <w:r w:rsidR="00210C25" w:rsidRPr="005B5DE6">
              <w:rPr>
                <w:rFonts w:asciiTheme="minorHAnsi" w:hAnsiTheme="minorHAnsi" w:cstheme="minorHAnsi"/>
                <w:sz w:val="18"/>
                <w:szCs w:val="18"/>
              </w:rPr>
              <w:t>zawarcia</w:t>
            </w:r>
            <w:r w:rsidR="00470455" w:rsidRPr="005B5DE6">
              <w:rPr>
                <w:rFonts w:asciiTheme="minorHAnsi" w:hAnsiTheme="minorHAnsi" w:cstheme="minorHAnsi"/>
                <w:sz w:val="18"/>
                <w:szCs w:val="18"/>
              </w:rPr>
              <w:t xml:space="preserve"> umowy. </w:t>
            </w:r>
          </w:p>
          <w:p w14:paraId="4AB4B792" w14:textId="77777777" w:rsidR="00561952" w:rsidRPr="005B5DE6"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2112D3"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704E70" w:rsidRPr="005B5DE6"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63DF0762"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43D04F19" w14:textId="77777777" w:rsidR="005B5DE6" w:rsidRPr="005B5DE6"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5B5DE6">
              <w:rPr>
                <w:rFonts w:asciiTheme="minorHAnsi" w:hAnsiTheme="minorHAnsi" w:cstheme="minorHAnsi"/>
                <w:sz w:val="18"/>
                <w:szCs w:val="16"/>
              </w:rPr>
              <w:t>Dok</w:t>
            </w:r>
            <w:r w:rsidR="00524B9E" w:rsidRPr="005B5DE6">
              <w:rPr>
                <w:rFonts w:asciiTheme="minorHAnsi" w:hAnsiTheme="minorHAnsi" w:cstheme="minorHAnsi"/>
                <w:sz w:val="18"/>
                <w:szCs w:val="16"/>
              </w:rPr>
              <w:t xml:space="preserve">ument składany jest </w:t>
            </w:r>
            <w:r w:rsidRPr="005B5DE6">
              <w:rPr>
                <w:rFonts w:asciiTheme="minorHAnsi" w:hAnsiTheme="minorHAnsi" w:cstheme="minorHAnsi"/>
                <w:sz w:val="18"/>
                <w:szCs w:val="16"/>
              </w:rPr>
              <w:t>tylko w przyp</w:t>
            </w:r>
            <w:r w:rsidR="00524B9E" w:rsidRPr="005B5DE6">
              <w:rPr>
                <w:rFonts w:asciiTheme="minorHAnsi" w:hAnsiTheme="minorHAnsi" w:cstheme="minorHAnsi"/>
                <w:sz w:val="18"/>
                <w:szCs w:val="16"/>
              </w:rPr>
              <w:t>adku</w:t>
            </w:r>
            <w:r w:rsidR="00895FD8" w:rsidRPr="005B5DE6">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5B5DE6" w:rsidRDefault="00895FD8" w:rsidP="005B5DE6">
            <w:pPr>
              <w:pStyle w:val="Akapitzlist"/>
              <w:ind w:left="176"/>
              <w:contextualSpacing w:val="0"/>
              <w:rPr>
                <w:rFonts w:asciiTheme="minorHAnsi" w:hAnsiTheme="minorHAnsi" w:cstheme="minorHAnsi"/>
                <w:sz w:val="18"/>
                <w:szCs w:val="16"/>
              </w:rPr>
            </w:pPr>
            <w:r w:rsidRPr="005B5DE6">
              <w:rPr>
                <w:rFonts w:asciiTheme="minorHAnsi" w:hAnsiTheme="minorHAnsi" w:cstheme="minorHAnsi"/>
                <w:sz w:val="18"/>
                <w:szCs w:val="16"/>
                <w:u w:val="single"/>
              </w:rPr>
              <w:t>10 000 000 zł</w:t>
            </w:r>
            <w:r w:rsidR="00D74963" w:rsidRPr="005B5DE6">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5702DC3D" w14:textId="3F65BF20" w:rsidR="00A60636" w:rsidRPr="007C0491" w:rsidRDefault="007C0491"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21216" behindDoc="1" locked="0" layoutInCell="1" allowOverlap="1" wp14:anchorId="4014F31E" wp14:editId="7EBF9C83">
            <wp:simplePos x="0" y="0"/>
            <wp:positionH relativeFrom="column">
              <wp:posOffset>0</wp:posOffset>
            </wp:positionH>
            <wp:positionV relativeFrom="page">
              <wp:posOffset>1136015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2E20C1">
        <w:trPr>
          <w:trHeight w:val="416"/>
        </w:trPr>
        <w:tc>
          <w:tcPr>
            <w:tcW w:w="5000" w:type="pct"/>
            <w:shd w:val="clear" w:color="auto" w:fill="D9D9D9"/>
          </w:tcPr>
          <w:p w14:paraId="47E0DD4E" w14:textId="77777777" w:rsidR="00A60636" w:rsidRPr="009C5AB2" w:rsidRDefault="00A60636" w:rsidP="002E20C1">
            <w:pPr>
              <w:rPr>
                <w:rFonts w:ascii="Arial" w:hAnsi="Arial" w:cs="Arial"/>
                <w:sz w:val="18"/>
              </w:rPr>
            </w:pPr>
            <w:r w:rsidRPr="009C5AB2">
              <w:rPr>
                <w:rFonts w:ascii="Arial" w:hAnsi="Arial" w:cs="Arial"/>
                <w:sz w:val="18"/>
              </w:rPr>
              <w:t>Instrukcja:</w:t>
            </w:r>
          </w:p>
          <w:p w14:paraId="1896C1DF" w14:textId="77777777" w:rsidR="00A60636" w:rsidRPr="009C5AB2" w:rsidRDefault="00A60636" w:rsidP="002E20C1">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2E20C1">
            <w:pPr>
              <w:rPr>
                <w:rFonts w:ascii="Arial" w:hAnsi="Arial" w:cs="Arial"/>
                <w:bCs/>
                <w:sz w:val="18"/>
                <w:szCs w:val="18"/>
              </w:rPr>
            </w:pPr>
          </w:p>
          <w:p w14:paraId="6D410DA8"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2E20C1">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2E20C1">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2E20C1">
        <w:trPr>
          <w:trHeight w:val="5957"/>
        </w:trPr>
        <w:tc>
          <w:tcPr>
            <w:tcW w:w="5000" w:type="pct"/>
            <w:shd w:val="clear" w:color="auto" w:fill="D9D9D9"/>
          </w:tcPr>
          <w:p w14:paraId="1E0911E2"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2E20C1">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2E20C1">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2E20C1">
            <w:pPr>
              <w:pStyle w:val="Akapitzlist"/>
              <w:ind w:left="360"/>
              <w:rPr>
                <w:rFonts w:ascii="Arial" w:eastAsia="Calibri" w:hAnsi="Arial" w:cs="Arial"/>
                <w:sz w:val="18"/>
              </w:rPr>
            </w:pPr>
          </w:p>
          <w:p w14:paraId="71554248" w14:textId="77777777" w:rsidR="00A60636" w:rsidRPr="009C5AB2" w:rsidRDefault="00A60636" w:rsidP="002E20C1">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2E20C1">
        <w:trPr>
          <w:trHeight w:val="416"/>
        </w:trPr>
        <w:tc>
          <w:tcPr>
            <w:tcW w:w="5000" w:type="pct"/>
            <w:shd w:val="clear" w:color="auto" w:fill="D9D9D9"/>
          </w:tcPr>
          <w:p w14:paraId="24A13E88"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2E20C1">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2E20C1">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2E20C1">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2E20C1">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2E20C1">
        <w:trPr>
          <w:trHeight w:val="416"/>
        </w:trPr>
        <w:tc>
          <w:tcPr>
            <w:tcW w:w="5000" w:type="pct"/>
            <w:shd w:val="clear" w:color="auto" w:fill="D9D9D9"/>
          </w:tcPr>
          <w:p w14:paraId="42CF7BF9"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2E20C1">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2E20C1">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2E20C1">
        <w:trPr>
          <w:trHeight w:val="416"/>
        </w:trPr>
        <w:tc>
          <w:tcPr>
            <w:tcW w:w="5000" w:type="pct"/>
            <w:shd w:val="clear" w:color="auto" w:fill="D9D9D9"/>
          </w:tcPr>
          <w:p w14:paraId="574FA1A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2E20C1">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2E20C1">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2E20C1">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2E20C1">
        <w:trPr>
          <w:trHeight w:val="416"/>
        </w:trPr>
        <w:tc>
          <w:tcPr>
            <w:tcW w:w="5000" w:type="pct"/>
            <w:shd w:val="clear" w:color="auto" w:fill="auto"/>
          </w:tcPr>
          <w:p w14:paraId="4DC206F7" w14:textId="77777777" w:rsidR="00A60636" w:rsidRPr="009C5AB2" w:rsidRDefault="00A60636" w:rsidP="002E20C1">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2E20C1">
        <w:trPr>
          <w:trHeight w:val="416"/>
        </w:trPr>
        <w:tc>
          <w:tcPr>
            <w:tcW w:w="5000" w:type="pct"/>
            <w:shd w:val="clear" w:color="auto" w:fill="D9D9D9"/>
          </w:tcPr>
          <w:p w14:paraId="08C491C2" w14:textId="77777777" w:rsidR="00A60636" w:rsidRPr="009C5AB2" w:rsidRDefault="00A60636" w:rsidP="002E20C1">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2E20C1">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2E20C1">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2E20C1">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2E20C1">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2E20C1">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7E77A3"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2E20C1">
        <w:trPr>
          <w:trHeight w:val="416"/>
        </w:trPr>
        <w:tc>
          <w:tcPr>
            <w:tcW w:w="5000" w:type="pct"/>
            <w:shd w:val="clear" w:color="auto" w:fill="auto"/>
          </w:tcPr>
          <w:p w14:paraId="4F30540F" w14:textId="77777777" w:rsidR="00A60636" w:rsidRPr="009C5AB2" w:rsidRDefault="00A60636" w:rsidP="002E20C1">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2E20C1">
        <w:trPr>
          <w:trHeight w:val="2406"/>
        </w:trPr>
        <w:tc>
          <w:tcPr>
            <w:tcW w:w="5000" w:type="pct"/>
            <w:shd w:val="clear" w:color="auto" w:fill="D9D9D9"/>
          </w:tcPr>
          <w:p w14:paraId="46D9C436"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2E20C1">
            <w:pPr>
              <w:rPr>
                <w:rFonts w:ascii="Arial" w:hAnsi="Arial" w:cs="Arial"/>
                <w:sz w:val="8"/>
              </w:rPr>
            </w:pPr>
          </w:p>
          <w:p w14:paraId="3DBF0F83" w14:textId="77777777" w:rsidR="00A60636" w:rsidRPr="009C5AB2" w:rsidRDefault="00A60636" w:rsidP="002E20C1">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2E20C1">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2E20C1">
            <w:pPr>
              <w:rPr>
                <w:rFonts w:ascii="Arial" w:hAnsi="Arial" w:cs="Arial"/>
                <w:sz w:val="18"/>
              </w:rPr>
            </w:pPr>
          </w:p>
          <w:p w14:paraId="72D54D56" w14:textId="77777777" w:rsidR="00A60636" w:rsidRPr="009C5AB2" w:rsidRDefault="00A60636" w:rsidP="002E20C1">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2E20C1">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2E20C1">
        <w:trPr>
          <w:trHeight w:val="1575"/>
        </w:trPr>
        <w:tc>
          <w:tcPr>
            <w:tcW w:w="8895" w:type="dxa"/>
          </w:tcPr>
          <w:p w14:paraId="6AE7109E" w14:textId="77777777" w:rsidR="00A60636" w:rsidRPr="009C5AB2" w:rsidRDefault="00A60636" w:rsidP="002E20C1">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2E20C1">
        <w:trPr>
          <w:trHeight w:val="3508"/>
        </w:trPr>
        <w:tc>
          <w:tcPr>
            <w:tcW w:w="5000" w:type="pct"/>
            <w:shd w:val="clear" w:color="auto" w:fill="D9D9D9"/>
          </w:tcPr>
          <w:p w14:paraId="27C05B8F"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2E20C1">
            <w:pPr>
              <w:rPr>
                <w:rFonts w:ascii="Arial" w:hAnsi="Arial" w:cs="Arial"/>
                <w:sz w:val="18"/>
              </w:rPr>
            </w:pPr>
          </w:p>
          <w:p w14:paraId="0331BDDD"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2E20C1">
            <w:pPr>
              <w:rPr>
                <w:rFonts w:ascii="Arial" w:hAnsi="Arial" w:cs="Arial"/>
                <w:sz w:val="8"/>
              </w:rPr>
            </w:pPr>
          </w:p>
          <w:p w14:paraId="03F5AD55" w14:textId="77777777" w:rsidR="00A60636" w:rsidRPr="009C5AB2" w:rsidRDefault="00A60636" w:rsidP="002E20C1">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2E20C1">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2E20C1">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2E20C1">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2E20C1">
            <w:pPr>
              <w:rPr>
                <w:rFonts w:ascii="Arial" w:hAnsi="Arial" w:cs="Arial"/>
                <w:sz w:val="18"/>
              </w:rPr>
            </w:pPr>
          </w:p>
          <w:p w14:paraId="7E3C9FEF" w14:textId="77777777" w:rsidR="00A60636" w:rsidRPr="009C5AB2" w:rsidRDefault="00A60636" w:rsidP="002E20C1">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2E20C1">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2E20C1">
        <w:trPr>
          <w:trHeight w:val="3362"/>
        </w:trPr>
        <w:tc>
          <w:tcPr>
            <w:tcW w:w="5000" w:type="pct"/>
            <w:shd w:val="clear" w:color="auto" w:fill="D9D9D9"/>
          </w:tcPr>
          <w:p w14:paraId="1B6272F8" w14:textId="77777777" w:rsidR="00A60636" w:rsidRPr="009C5AB2" w:rsidRDefault="00A60636" w:rsidP="002E20C1">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2E20C1">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2E20C1">
            <w:pPr>
              <w:rPr>
                <w:rFonts w:ascii="Arial" w:hAnsi="Arial" w:cs="Arial"/>
                <w:sz w:val="4"/>
                <w:szCs w:val="18"/>
              </w:rPr>
            </w:pPr>
          </w:p>
          <w:p w14:paraId="03EB2323" w14:textId="77777777" w:rsidR="00A60636" w:rsidRPr="009C5AB2" w:rsidRDefault="00A60636" w:rsidP="002E20C1">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2E20C1">
            <w:pPr>
              <w:rPr>
                <w:rFonts w:ascii="Arial" w:hAnsi="Arial" w:cs="Arial"/>
                <w:sz w:val="18"/>
                <w:szCs w:val="18"/>
              </w:rPr>
            </w:pPr>
          </w:p>
          <w:p w14:paraId="64B56611" w14:textId="77777777" w:rsidR="00A60636" w:rsidRPr="009C5AB2" w:rsidRDefault="00A60636" w:rsidP="002E20C1">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2E20C1">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2E20C1">
        <w:trPr>
          <w:trHeight w:val="416"/>
        </w:trPr>
        <w:tc>
          <w:tcPr>
            <w:tcW w:w="5000" w:type="pct"/>
            <w:shd w:val="clear" w:color="auto" w:fill="auto"/>
          </w:tcPr>
          <w:p w14:paraId="6DCCFF7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2E20C1">
        <w:trPr>
          <w:trHeight w:val="416"/>
        </w:trPr>
        <w:tc>
          <w:tcPr>
            <w:tcW w:w="5000" w:type="pct"/>
            <w:shd w:val="clear" w:color="auto" w:fill="D9D9D9"/>
          </w:tcPr>
          <w:p w14:paraId="776D37CE" w14:textId="77777777" w:rsidR="00A60636" w:rsidRPr="009C5AB2" w:rsidRDefault="00A60636" w:rsidP="002E20C1">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2E20C1">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2E20C1">
            <w:pPr>
              <w:rPr>
                <w:rFonts w:ascii="Arial" w:hAnsi="Arial" w:cs="Arial"/>
                <w:sz w:val="18"/>
              </w:rPr>
            </w:pPr>
          </w:p>
          <w:p w14:paraId="21612C87"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2E20C1">
            <w:pPr>
              <w:rPr>
                <w:rFonts w:ascii="Arial" w:hAnsi="Arial" w:cs="Arial"/>
                <w:sz w:val="18"/>
              </w:rPr>
            </w:pPr>
          </w:p>
          <w:p w14:paraId="1FDC85DF" w14:textId="77777777" w:rsidR="00A60636" w:rsidRPr="009C5AB2" w:rsidRDefault="00A60636" w:rsidP="002E20C1">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2E20C1">
            <w:pPr>
              <w:rPr>
                <w:rFonts w:ascii="Arial" w:hAnsi="Arial" w:cs="Arial"/>
                <w:sz w:val="18"/>
              </w:rPr>
            </w:pPr>
          </w:p>
          <w:p w14:paraId="61E0521D" w14:textId="77777777" w:rsidR="00A60636" w:rsidRPr="009C5AB2" w:rsidRDefault="00A60636" w:rsidP="002E20C1">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2E20C1">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2E20C1">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2E20C1">
            <w:pPr>
              <w:pStyle w:val="Akapitzlist"/>
              <w:ind w:left="0"/>
              <w:rPr>
                <w:rFonts w:ascii="Arial" w:hAnsi="Arial" w:cs="Arial"/>
                <w:sz w:val="18"/>
                <w:szCs w:val="18"/>
              </w:rPr>
            </w:pPr>
          </w:p>
          <w:p w14:paraId="026C3A8C" w14:textId="77777777" w:rsidR="00A60636" w:rsidRPr="009C5AB2" w:rsidRDefault="00A60636" w:rsidP="002E20C1">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2E20C1">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2E20C1">
        <w:trPr>
          <w:trHeight w:val="416"/>
        </w:trPr>
        <w:tc>
          <w:tcPr>
            <w:tcW w:w="5000" w:type="pct"/>
            <w:shd w:val="clear" w:color="auto" w:fill="auto"/>
          </w:tcPr>
          <w:p w14:paraId="3F3972A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2E20C1">
        <w:trPr>
          <w:trHeight w:val="416"/>
        </w:trPr>
        <w:tc>
          <w:tcPr>
            <w:tcW w:w="5000" w:type="pct"/>
            <w:shd w:val="clear" w:color="auto" w:fill="D9D9D9"/>
          </w:tcPr>
          <w:p w14:paraId="038F7573"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2E20C1">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2E20C1">
            <w:pPr>
              <w:rPr>
                <w:rFonts w:ascii="Arial" w:hAnsi="Arial" w:cs="Arial"/>
                <w:sz w:val="18"/>
              </w:rPr>
            </w:pPr>
          </w:p>
          <w:p w14:paraId="4344DAF3"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2E20C1">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2E20C1">
        <w:trPr>
          <w:trHeight w:val="1550"/>
        </w:trPr>
        <w:tc>
          <w:tcPr>
            <w:tcW w:w="5000" w:type="pct"/>
            <w:shd w:val="clear" w:color="auto" w:fill="D9D9D9"/>
          </w:tcPr>
          <w:p w14:paraId="068D703C"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2E20C1">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2E20C1">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2E20C1">
            <w:pPr>
              <w:rPr>
                <w:rFonts w:ascii="Arial" w:hAnsi="Arial" w:cs="Arial"/>
                <w:sz w:val="18"/>
              </w:rPr>
            </w:pPr>
          </w:p>
          <w:p w14:paraId="73D52266" w14:textId="77777777" w:rsidR="00A60636" w:rsidRPr="009C5AB2" w:rsidRDefault="00A60636" w:rsidP="002E20C1">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2E20C1">
            <w:pPr>
              <w:rPr>
                <w:rFonts w:ascii="Arial" w:hAnsi="Arial" w:cs="Arial"/>
                <w:sz w:val="18"/>
              </w:rPr>
            </w:pPr>
          </w:p>
          <w:p w14:paraId="4FAB037C"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2E20C1">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2E20C1">
        <w:trPr>
          <w:trHeight w:val="416"/>
        </w:trPr>
        <w:tc>
          <w:tcPr>
            <w:tcW w:w="5000" w:type="pct"/>
            <w:shd w:val="clear" w:color="auto" w:fill="auto"/>
          </w:tcPr>
          <w:p w14:paraId="52C82B4D"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2E20C1">
        <w:trPr>
          <w:trHeight w:val="416"/>
        </w:trPr>
        <w:tc>
          <w:tcPr>
            <w:tcW w:w="5000" w:type="pct"/>
            <w:shd w:val="clear" w:color="auto" w:fill="D9D9D9"/>
          </w:tcPr>
          <w:p w14:paraId="4259732C"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2E20C1">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2E20C1">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2E20C1">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2E20C1">
        <w:trPr>
          <w:trHeight w:val="416"/>
        </w:trPr>
        <w:tc>
          <w:tcPr>
            <w:tcW w:w="5000" w:type="pct"/>
            <w:shd w:val="clear" w:color="auto" w:fill="auto"/>
          </w:tcPr>
          <w:p w14:paraId="4B83BB8D" w14:textId="77777777" w:rsidR="00A60636" w:rsidRPr="009C5AB2" w:rsidRDefault="00A60636" w:rsidP="002E20C1">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2E20C1">
        <w:trPr>
          <w:trHeight w:val="416"/>
        </w:trPr>
        <w:tc>
          <w:tcPr>
            <w:tcW w:w="5000" w:type="pct"/>
            <w:shd w:val="clear" w:color="auto" w:fill="auto"/>
          </w:tcPr>
          <w:p w14:paraId="19FB6FF9" w14:textId="77777777" w:rsidR="00A60636" w:rsidRPr="009C5AB2" w:rsidRDefault="00A60636" w:rsidP="002E20C1">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2E20C1">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2E20C1">
        <w:trPr>
          <w:trHeight w:val="841"/>
        </w:trPr>
        <w:tc>
          <w:tcPr>
            <w:tcW w:w="5000" w:type="pct"/>
            <w:shd w:val="clear" w:color="auto" w:fill="D9D9D9"/>
          </w:tcPr>
          <w:p w14:paraId="2AFEB67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2E20C1">
            <w:pPr>
              <w:rPr>
                <w:rFonts w:ascii="Arial" w:hAnsi="Arial" w:cs="Arial"/>
                <w:b/>
                <w:sz w:val="18"/>
              </w:rPr>
            </w:pPr>
            <w:r w:rsidRPr="009C5AB2">
              <w:rPr>
                <w:rFonts w:ascii="Arial" w:hAnsi="Arial" w:cs="Arial"/>
                <w:b/>
                <w:sz w:val="18"/>
              </w:rPr>
              <w:t>I.</w:t>
            </w:r>
          </w:p>
          <w:p w14:paraId="4B7019DC" w14:textId="77777777" w:rsidR="00A60636" w:rsidRPr="009C5AB2" w:rsidRDefault="00A60636" w:rsidP="002E20C1">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2E20C1">
            <w:pPr>
              <w:rPr>
                <w:rFonts w:ascii="Arial" w:hAnsi="Arial" w:cs="Arial"/>
                <w:sz w:val="18"/>
              </w:rPr>
            </w:pPr>
          </w:p>
          <w:p w14:paraId="1C9E55EE" w14:textId="77777777" w:rsidR="00A60636" w:rsidRPr="009C5AB2" w:rsidRDefault="00A60636" w:rsidP="002E20C1">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2E20C1">
            <w:pPr>
              <w:rPr>
                <w:rFonts w:ascii="Arial" w:hAnsi="Arial" w:cs="Arial"/>
                <w:sz w:val="18"/>
              </w:rPr>
            </w:pPr>
          </w:p>
          <w:p w14:paraId="710FB574" w14:textId="77777777" w:rsidR="00A60636" w:rsidRPr="009C5AB2" w:rsidRDefault="00A60636" w:rsidP="002E20C1">
            <w:pPr>
              <w:rPr>
                <w:rFonts w:ascii="Arial" w:hAnsi="Arial" w:cs="Arial"/>
                <w:b/>
                <w:sz w:val="18"/>
              </w:rPr>
            </w:pPr>
            <w:r w:rsidRPr="009C5AB2">
              <w:rPr>
                <w:rFonts w:ascii="Arial" w:hAnsi="Arial" w:cs="Arial"/>
                <w:b/>
                <w:sz w:val="18"/>
              </w:rPr>
              <w:t>II.</w:t>
            </w:r>
          </w:p>
          <w:p w14:paraId="02B10EE5" w14:textId="77777777" w:rsidR="00A60636" w:rsidRPr="009C5AB2" w:rsidRDefault="00A60636" w:rsidP="002E20C1">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2E20C1">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2E20C1">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2E20C1">
            <w:pPr>
              <w:rPr>
                <w:rFonts w:ascii="Arial" w:hAnsi="Arial" w:cs="Arial"/>
                <w:sz w:val="18"/>
              </w:rPr>
            </w:pPr>
          </w:p>
          <w:p w14:paraId="6911B243" w14:textId="77777777" w:rsidR="00A60636" w:rsidRPr="009C5AB2" w:rsidRDefault="00A60636" w:rsidP="002E20C1">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2E20C1">
            <w:pPr>
              <w:rPr>
                <w:rFonts w:ascii="Arial" w:hAnsi="Arial" w:cs="Arial"/>
                <w:sz w:val="18"/>
              </w:rPr>
            </w:pPr>
          </w:p>
          <w:p w14:paraId="36B07F31" w14:textId="77777777" w:rsidR="00A60636" w:rsidRPr="009C5AB2" w:rsidRDefault="00A60636" w:rsidP="002E20C1">
            <w:pPr>
              <w:rPr>
                <w:rFonts w:ascii="Arial" w:hAnsi="Arial" w:cs="Arial"/>
                <w:b/>
                <w:sz w:val="18"/>
              </w:rPr>
            </w:pPr>
            <w:r w:rsidRPr="009C5AB2">
              <w:rPr>
                <w:rFonts w:ascii="Arial" w:hAnsi="Arial" w:cs="Arial"/>
                <w:b/>
                <w:sz w:val="18"/>
              </w:rPr>
              <w:t>III.</w:t>
            </w:r>
          </w:p>
          <w:p w14:paraId="2C0C55D7"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2E20C1">
            <w:pPr>
              <w:rPr>
                <w:rFonts w:ascii="Arial" w:hAnsi="Arial" w:cs="Arial"/>
                <w:sz w:val="18"/>
              </w:rPr>
            </w:pPr>
          </w:p>
          <w:p w14:paraId="5311593A" w14:textId="77777777" w:rsidR="00A60636" w:rsidRPr="009C5AB2" w:rsidRDefault="00A60636" w:rsidP="002E20C1">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77A3">
        <w:rPr>
          <w:rFonts w:ascii="Arial" w:hAnsi="Arial" w:cs="Arial"/>
        </w:rPr>
      </w:r>
      <w:r w:rsidR="007E77A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2E20C1">
        <w:tc>
          <w:tcPr>
            <w:tcW w:w="8806" w:type="dxa"/>
            <w:shd w:val="clear" w:color="auto" w:fill="auto"/>
          </w:tcPr>
          <w:p w14:paraId="5DAEEB1F" w14:textId="77777777" w:rsidR="00A60636" w:rsidRPr="00FA5F08" w:rsidRDefault="00A60636" w:rsidP="002E20C1">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2E20C1">
        <w:tc>
          <w:tcPr>
            <w:tcW w:w="8806" w:type="dxa"/>
            <w:shd w:val="clear" w:color="auto" w:fill="D9D9D9"/>
          </w:tcPr>
          <w:p w14:paraId="0047AA86"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2E20C1">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2E20C1">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2E20C1">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7E77A3" w:rsidP="002E20C1">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2E20C1">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2E20C1">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6E9728CE" w14:textId="77777777" w:rsidR="00A60636" w:rsidRPr="009C5AB2" w:rsidRDefault="00A60636" w:rsidP="00A60636">
      <w:pPr>
        <w:rPr>
          <w:rFonts w:ascii="Arial" w:hAnsi="Arial" w:cs="Arial"/>
          <w:sz w:val="22"/>
        </w:rPr>
      </w:pPr>
      <w:r w:rsidRPr="009C5AB2">
        <w:rPr>
          <w:rFonts w:ascii="Arial" w:hAnsi="Arial" w:cs="Arial"/>
          <w:sz w:val="22"/>
        </w:rPr>
        <w:t>Jestem świadomy odpowiedzialności karnej za złożenie fałszywych oświadczeń.</w:t>
      </w: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77777777" w:rsidR="00A60636" w:rsidRPr="009C5AB2" w:rsidRDefault="00A60636" w:rsidP="00A60636">
      <w:pPr>
        <w:rPr>
          <w:rFonts w:ascii="Arial" w:hAnsi="Arial" w:cs="Arial"/>
          <w:sz w:val="22"/>
          <w:szCs w:val="22"/>
        </w:rPr>
      </w:pPr>
      <w:r w:rsidRPr="009C5AB2">
        <w:rPr>
          <w:rFonts w:ascii="Arial" w:hAnsi="Arial" w:cs="Arial"/>
          <w:sz w:val="22"/>
          <w:szCs w:val="22"/>
        </w:rPr>
        <w:t>……………………………</w:t>
      </w:r>
      <w:r w:rsidRPr="009C5AB2">
        <w:rPr>
          <w:rFonts w:ascii="Arial" w:hAnsi="Arial" w:cs="Arial"/>
          <w:sz w:val="22"/>
          <w:szCs w:val="22"/>
        </w:rPr>
        <w:tab/>
      </w:r>
      <w:r w:rsidRPr="009C5AB2">
        <w:rPr>
          <w:rFonts w:ascii="Arial" w:hAnsi="Arial" w:cs="Arial"/>
          <w:sz w:val="22"/>
          <w:szCs w:val="22"/>
        </w:rPr>
        <w:tab/>
        <w:t>……..………………..………….………..…................</w:t>
      </w:r>
    </w:p>
    <w:p w14:paraId="60406864"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r w:rsidRPr="009C5AB2">
        <w:rPr>
          <w:rFonts w:ascii="Arial" w:hAnsi="Arial" w:cs="Arial"/>
          <w:bCs/>
          <w:i/>
          <w:iCs/>
          <w:sz w:val="18"/>
          <w:szCs w:val="18"/>
        </w:rPr>
        <w:t>(miejscowość, data)</w:t>
      </w:r>
      <w:r w:rsidRPr="009C5AB2">
        <w:rPr>
          <w:rFonts w:ascii="Arial" w:hAnsi="Arial" w:cs="Arial"/>
          <w:bCs/>
          <w:i/>
          <w:iCs/>
          <w:sz w:val="22"/>
          <w:szCs w:val="22"/>
        </w:rPr>
        <w:t xml:space="preserve"> </w:t>
      </w:r>
      <w:r w:rsidRPr="009C5AB2">
        <w:rPr>
          <w:rFonts w:ascii="Arial" w:hAnsi="Arial" w:cs="Arial"/>
          <w:bCs/>
          <w:i/>
          <w:iCs/>
          <w:sz w:val="22"/>
          <w:szCs w:val="22"/>
        </w:rPr>
        <w:tab/>
      </w:r>
      <w:r w:rsidRPr="009C5AB2">
        <w:rPr>
          <w:rFonts w:ascii="Arial" w:hAnsi="Arial" w:cs="Arial"/>
          <w:bCs/>
          <w:i/>
          <w:iCs/>
          <w:sz w:val="18"/>
          <w:szCs w:val="18"/>
        </w:rPr>
        <w:t>(podpis i pieczątka osoby upoważnionej do r</w:t>
      </w:r>
      <w:r w:rsidRPr="009C5AB2">
        <w:rPr>
          <w:rFonts w:ascii="Calibri" w:hAnsi="Calibri" w:cs="Arial"/>
          <w:bCs/>
          <w:i/>
          <w:iCs/>
          <w:sz w:val="18"/>
          <w:szCs w:val="18"/>
        </w:rPr>
        <w:t>eprezentowania Wnioskodawcy)</w:t>
      </w:r>
      <w:r w:rsidRPr="009C5AB2">
        <w:rPr>
          <w:rFonts w:ascii="Calibri" w:hAnsi="Calibri" w:cs="Arial"/>
          <w:bCs/>
          <w:sz w:val="18"/>
          <w:szCs w:val="18"/>
        </w:rPr>
        <w:t xml:space="preserve"> </w:t>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1C75153C">
            <wp:simplePos x="0" y="0"/>
            <wp:positionH relativeFrom="column">
              <wp:posOffset>0</wp:posOffset>
            </wp:positionH>
            <wp:positionV relativeFrom="page">
              <wp:posOffset>1059815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2E20C1">
        <w:trPr>
          <w:trHeight w:val="623"/>
        </w:trPr>
        <w:tc>
          <w:tcPr>
            <w:tcW w:w="9104" w:type="dxa"/>
          </w:tcPr>
          <w:p w14:paraId="0C9E298A"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2E20C1">
        <w:trPr>
          <w:trHeight w:val="8527"/>
        </w:trPr>
        <w:tc>
          <w:tcPr>
            <w:tcW w:w="8806" w:type="dxa"/>
            <w:shd w:val="clear" w:color="auto" w:fill="D9D9D9"/>
          </w:tcPr>
          <w:p w14:paraId="3B8D3A89" w14:textId="77777777" w:rsidR="00A60636" w:rsidRPr="009C5AB2" w:rsidRDefault="00A60636" w:rsidP="002E20C1">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2E20C1">
            <w:pPr>
              <w:rPr>
                <w:rFonts w:ascii="Arial" w:hAnsi="Arial" w:cs="Arial"/>
                <w:sz w:val="22"/>
                <w:szCs w:val="22"/>
              </w:rPr>
            </w:pPr>
          </w:p>
          <w:p w14:paraId="37113154" w14:textId="77777777" w:rsidR="00A60636" w:rsidRPr="009C5AB2" w:rsidRDefault="00A60636" w:rsidP="002E20C1">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2E20C1">
            <w:pPr>
              <w:rPr>
                <w:rFonts w:ascii="Arial" w:hAnsi="Arial" w:cs="Arial"/>
                <w:szCs w:val="22"/>
              </w:rPr>
            </w:pPr>
          </w:p>
          <w:p w14:paraId="7C49ED52" w14:textId="77777777" w:rsidR="00A60636" w:rsidRPr="009C5AB2" w:rsidRDefault="00A60636" w:rsidP="002E20C1">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2E20C1">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2E20C1">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2218943D" w:rsidR="007C0491" w:rsidRPr="009C5AB2" w:rsidRDefault="007C0491" w:rsidP="00A60636">
      <w:pPr>
        <w:spacing w:line="360" w:lineRule="auto"/>
        <w:rPr>
          <w:rFonts w:ascii="Arial" w:hAnsi="Arial" w:cs="Arial"/>
          <w:sz w:val="22"/>
          <w:szCs w:val="22"/>
        </w:rPr>
      </w:pPr>
      <w:r w:rsidRPr="00D62E25">
        <w:rPr>
          <w:rFonts w:asciiTheme="minorHAnsi" w:hAnsiTheme="minorHAnsi" w:cstheme="minorHAnsi"/>
          <w:noProof/>
        </w:rPr>
        <w:drawing>
          <wp:anchor distT="0" distB="0" distL="114300" distR="114300" simplePos="0" relativeHeight="251725312" behindDoc="1" locked="0" layoutInCell="1" allowOverlap="1" wp14:anchorId="372F20CD" wp14:editId="11882076">
            <wp:simplePos x="0" y="0"/>
            <wp:positionH relativeFrom="margin">
              <wp:align>left</wp:align>
            </wp:positionH>
            <wp:positionV relativeFrom="page">
              <wp:posOffset>1173480</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21190" w14:textId="0CD56A91" w:rsidR="00A60636" w:rsidRPr="009C5AB2" w:rsidRDefault="00A60636" w:rsidP="00A60636">
      <w:pPr>
        <w:spacing w:line="360" w:lineRule="auto"/>
        <w:rPr>
          <w:rFonts w:ascii="Arial" w:hAnsi="Arial" w:cs="Arial"/>
          <w:sz w:val="22"/>
          <w:szCs w:val="22"/>
        </w:rPr>
      </w:pP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2E20C1">
        <w:trPr>
          <w:trHeight w:val="623"/>
        </w:trPr>
        <w:tc>
          <w:tcPr>
            <w:tcW w:w="9104" w:type="dxa"/>
          </w:tcPr>
          <w:p w14:paraId="72ACA80E"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2E20C1">
        <w:trPr>
          <w:trHeight w:val="8294"/>
        </w:trPr>
        <w:tc>
          <w:tcPr>
            <w:tcW w:w="8774" w:type="dxa"/>
            <w:shd w:val="clear" w:color="auto" w:fill="D9D9D9"/>
          </w:tcPr>
          <w:p w14:paraId="44A9521B" w14:textId="77777777" w:rsidR="00A60636" w:rsidRPr="009C5AB2" w:rsidRDefault="00A60636" w:rsidP="002E20C1">
            <w:pPr>
              <w:pStyle w:val="Tekstpodstawowy2"/>
              <w:spacing w:after="0" w:line="240" w:lineRule="auto"/>
              <w:rPr>
                <w:rFonts w:ascii="Arial" w:hAnsi="Arial" w:cs="Arial"/>
                <w:b/>
                <w:sz w:val="22"/>
                <w:szCs w:val="22"/>
              </w:rPr>
            </w:pPr>
            <w:r w:rsidRPr="009C5AB2">
              <w:rPr>
                <w:rFonts w:ascii="Arial" w:hAnsi="Arial" w:cs="Arial"/>
                <w:b/>
                <w:sz w:val="22"/>
                <w:szCs w:val="22"/>
              </w:rPr>
              <w:t>Instrukcja:</w:t>
            </w:r>
          </w:p>
          <w:p w14:paraId="2EBFAA41" w14:textId="77777777" w:rsidR="00A60636" w:rsidRPr="009C5AB2" w:rsidRDefault="00A60636" w:rsidP="002E20C1">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2E20C1">
            <w:pPr>
              <w:pStyle w:val="Akapitzlist"/>
              <w:ind w:left="0"/>
              <w:rPr>
                <w:rFonts w:ascii="Arial" w:hAnsi="Arial" w:cs="Arial"/>
                <w:sz w:val="22"/>
                <w:szCs w:val="22"/>
              </w:rPr>
            </w:pPr>
          </w:p>
          <w:p w14:paraId="485451C8" w14:textId="77777777" w:rsidR="00A60636" w:rsidRPr="009C5AB2" w:rsidRDefault="00A60636" w:rsidP="002E20C1">
            <w:pPr>
              <w:pStyle w:val="Akapitzlist"/>
              <w:ind w:left="0"/>
              <w:rPr>
                <w:rFonts w:ascii="Arial" w:hAnsi="Arial" w:cs="Arial"/>
                <w:sz w:val="22"/>
                <w:szCs w:val="22"/>
              </w:rPr>
            </w:pPr>
          </w:p>
          <w:p w14:paraId="65D233CE" w14:textId="77777777" w:rsidR="00A60636" w:rsidRPr="009C5AB2" w:rsidRDefault="00A60636" w:rsidP="002E20C1">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3CBC08F1"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Numer Projektu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77777777" w:rsidR="00C05CD1" w:rsidRPr="009133BA" w:rsidRDefault="00C05CD1"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77777777"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bieżącego roku podatkowego i dwóch poprzednich lat podatkowych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Wartość wliczana do de minimis</w:t>
            </w:r>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de minimis</w:t>
      </w:r>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de minimis</w:t>
      </w:r>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5948DF22" w14:textId="77777777" w:rsidR="000E22F1" w:rsidRPr="009133BA" w:rsidRDefault="000E22F1" w:rsidP="000E22F1">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4BF11A8F" w14:textId="77777777" w:rsidR="000E22F1" w:rsidRPr="00074276" w:rsidRDefault="000E22F1" w:rsidP="000E22F1">
      <w:pPr>
        <w:jc w:val="both"/>
        <w:rPr>
          <w:rFonts w:ascii="Arial" w:hAnsi="Arial" w:cs="Arial"/>
          <w:i/>
          <w:sz w:val="22"/>
          <w:szCs w:val="22"/>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7777777" w:rsidR="00BA4887" w:rsidRPr="009133BA" w:rsidRDefault="00BA4887"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p>
    <w:p w14:paraId="44341915"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r w:rsidRPr="00D12B30">
        <w:rPr>
          <w:rFonts w:ascii="Arial" w:hAnsi="Arial" w:cs="Arial"/>
          <w:i/>
          <w:sz w:val="22"/>
          <w:szCs w:val="22"/>
        </w:rPr>
        <w:t>Jestem świadomy odpowiedzialności karnej za złożenie fałszywych oświadczeń.</w:t>
      </w:r>
    </w:p>
    <w:p w14:paraId="1DB30B8E" w14:textId="77777777" w:rsidR="000E22F1" w:rsidRPr="00F233CA" w:rsidRDefault="000E22F1" w:rsidP="000E22F1">
      <w:pPr>
        <w:autoSpaceDE w:val="0"/>
        <w:autoSpaceDN w:val="0"/>
        <w:adjustRightInd w:val="0"/>
        <w:spacing w:line="360" w:lineRule="auto"/>
        <w:jc w:val="both"/>
        <w:rPr>
          <w:rFonts w:ascii="Arial" w:hAnsi="Arial" w:cs="Arial"/>
          <w:i/>
          <w:sz w:val="22"/>
          <w:szCs w:val="22"/>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1E7243DC" w14:textId="77777777" w:rsidR="0061476F" w:rsidRDefault="0061476F">
      <w:pPr>
        <w:jc w:val="both"/>
        <w:rPr>
          <w:rFonts w:ascii="Arial" w:hAnsi="Arial" w:cs="Arial"/>
          <w:b/>
        </w:rPr>
      </w:pPr>
    </w:p>
    <w:p w14:paraId="064AC64D" w14:textId="77777777" w:rsidR="0061476F" w:rsidRDefault="0061476F">
      <w:pPr>
        <w:jc w:val="both"/>
        <w:rPr>
          <w:rFonts w:ascii="Arial" w:hAnsi="Arial" w:cs="Arial"/>
          <w:b/>
        </w:rPr>
      </w:pPr>
    </w:p>
    <w:p w14:paraId="6D4D7062" w14:textId="77777777" w:rsidR="0061476F" w:rsidRDefault="0061476F">
      <w:pPr>
        <w:jc w:val="both"/>
        <w:rPr>
          <w:rFonts w:ascii="Arial" w:hAnsi="Arial" w:cs="Arial"/>
          <w:b/>
        </w:rPr>
      </w:pPr>
    </w:p>
    <w:p w14:paraId="1BD9C8CB" w14:textId="77777777" w:rsidR="0061476F" w:rsidRDefault="0061476F">
      <w:pPr>
        <w:jc w:val="both"/>
        <w:rPr>
          <w:rFonts w:ascii="Arial" w:hAnsi="Arial" w:cs="Arial"/>
          <w:b/>
        </w:rPr>
      </w:pPr>
    </w:p>
    <w:p w14:paraId="43861343" w14:textId="54B2E919" w:rsidR="0061476F" w:rsidRDefault="0061476F">
      <w:pPr>
        <w:jc w:val="both"/>
        <w:rPr>
          <w:rFonts w:ascii="Arial" w:hAnsi="Arial" w:cs="Arial"/>
          <w:b/>
        </w:rPr>
      </w:pPr>
    </w:p>
    <w:p w14:paraId="6EA54E41" w14:textId="601788B1" w:rsidR="00BA4887" w:rsidRDefault="00BA4887">
      <w:pPr>
        <w:jc w:val="both"/>
        <w:rPr>
          <w:rFonts w:ascii="Arial" w:hAnsi="Arial" w:cs="Arial"/>
          <w:b/>
        </w:rPr>
      </w:pPr>
    </w:p>
    <w:p w14:paraId="01E3D45B" w14:textId="77777777" w:rsidR="00296BF2" w:rsidRDefault="00296BF2">
      <w:pPr>
        <w:jc w:val="both"/>
        <w:rPr>
          <w:rFonts w:ascii="Arial" w:hAnsi="Arial" w:cs="Arial"/>
          <w:b/>
        </w:rPr>
      </w:pPr>
    </w:p>
    <w:p w14:paraId="6B539355" w14:textId="77777777" w:rsidR="00BA4887" w:rsidRDefault="00BA4887">
      <w:pPr>
        <w:jc w:val="both"/>
        <w:rPr>
          <w:rFonts w:ascii="Arial" w:hAnsi="Arial" w:cs="Arial"/>
          <w:b/>
        </w:rPr>
      </w:pPr>
    </w:p>
    <w:p w14:paraId="53FB6DD5" w14:textId="337E68BE" w:rsidR="00296BF2" w:rsidRPr="00EA37EF" w:rsidRDefault="00482F0B" w:rsidP="00EA37EF">
      <w:pPr>
        <w:spacing w:line="360" w:lineRule="auto"/>
        <w:rPr>
          <w:rFonts w:ascii="Arial" w:hAnsi="Arial" w:cs="Arial"/>
          <w:b/>
          <w:sz w:val="22"/>
          <w:szCs w:val="22"/>
        </w:rPr>
      </w:pPr>
      <w:r w:rsidRPr="0061476F">
        <w:rPr>
          <w:noProof/>
          <w:sz w:val="28"/>
        </w:rPr>
        <w:drawing>
          <wp:anchor distT="0" distB="0" distL="114300" distR="114300" simplePos="0" relativeHeight="251706880" behindDoc="1" locked="0" layoutInCell="1" allowOverlap="1" wp14:anchorId="1C4AD5A3" wp14:editId="5E51B23F">
            <wp:simplePos x="0" y="0"/>
            <wp:positionH relativeFrom="column">
              <wp:posOffset>0</wp:posOffset>
            </wp:positionH>
            <wp:positionV relativeFrom="page">
              <wp:posOffset>69215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9E7A287" w14:textId="77777777" w:rsidR="008A41B0" w:rsidRPr="001A6C43" w:rsidRDefault="008A41B0" w:rsidP="008A41B0">
      <w:pPr>
        <w:pStyle w:val="Tytu"/>
        <w:jc w:val="both"/>
        <w:rPr>
          <w:rFonts w:ascii="Arial" w:hAnsi="Arial" w:cs="Arial"/>
          <w:i/>
          <w:sz w:val="20"/>
        </w:rPr>
      </w:pPr>
    </w:p>
    <w:p w14:paraId="0E300FD2" w14:textId="4B0F9F75" w:rsidR="00390D98" w:rsidRPr="00414AB6" w:rsidRDefault="00F07DBC" w:rsidP="00414AB6">
      <w:pPr>
        <w:jc w:val="center"/>
        <w:rPr>
          <w:rFonts w:ascii="Arial" w:hAnsi="Arial" w:cs="Arial"/>
          <w:i/>
          <w:sz w:val="20"/>
          <w:szCs w:val="20"/>
        </w:rPr>
      </w:pPr>
      <w:r w:rsidRPr="0061476F">
        <w:rPr>
          <w:noProof/>
          <w:sz w:val="28"/>
        </w:rPr>
        <w:drawing>
          <wp:anchor distT="0" distB="0" distL="114300" distR="114300" simplePos="0" relativeHeight="251708928" behindDoc="1" locked="0" layoutInCell="1" allowOverlap="1" wp14:anchorId="7533C3E3" wp14:editId="62808876">
            <wp:simplePos x="0" y="0"/>
            <wp:positionH relativeFrom="column">
              <wp:posOffset>-68580</wp:posOffset>
            </wp:positionH>
            <wp:positionV relativeFrom="page">
              <wp:posOffset>351155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7777777"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(Numer Wniosku o dofinansowanie oraz tytuł Projektu)</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390D98">
      <w:pPr>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390D98">
      <w:pPr>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390D98">
      <w:pPr>
        <w:jc w:val="both"/>
        <w:rPr>
          <w:rFonts w:ascii="Arial" w:hAnsi="Arial" w:cs="Arial"/>
          <w:sz w:val="22"/>
          <w:szCs w:val="22"/>
        </w:rPr>
      </w:pPr>
    </w:p>
    <w:p w14:paraId="11F7059C"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390D98">
      <w:pPr>
        <w:jc w:val="both"/>
        <w:rPr>
          <w:rFonts w:ascii="Arial" w:hAnsi="Arial" w:cs="Arial"/>
          <w:sz w:val="22"/>
          <w:szCs w:val="22"/>
        </w:rPr>
      </w:pPr>
    </w:p>
    <w:p w14:paraId="05E69EB2" w14:textId="77777777" w:rsidR="00390D98" w:rsidRPr="00A43EF1" w:rsidRDefault="00390D98" w:rsidP="00390D98">
      <w:pPr>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390D98">
      <w:pPr>
        <w:jc w:val="both"/>
        <w:rPr>
          <w:rFonts w:ascii="Arial" w:hAnsi="Arial" w:cs="Arial"/>
          <w:sz w:val="22"/>
          <w:szCs w:val="22"/>
        </w:rPr>
      </w:pPr>
    </w:p>
    <w:p w14:paraId="1A12A554"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podane przez Beneficjenta dane oraz informacje zawarte we wniosku o dofinansowanie oraz załączonych do w/w wniosku załącznikach, przedłożone Instytucji Zarządzającej w dniu ……………… za pośrednictwem……………………..</w:t>
      </w:r>
    </w:p>
    <w:p w14:paraId="585D36A5" w14:textId="77777777" w:rsidR="00390D98" w:rsidRPr="00A43EF1" w:rsidRDefault="00390D98" w:rsidP="00390D98">
      <w:pPr>
        <w:jc w:val="both"/>
        <w:rPr>
          <w:rFonts w:ascii="Arial" w:hAnsi="Arial" w:cs="Arial"/>
          <w:sz w:val="22"/>
          <w:szCs w:val="22"/>
        </w:rPr>
      </w:pPr>
    </w:p>
    <w:p w14:paraId="0B063B73" w14:textId="77777777" w:rsidR="00390D98" w:rsidRPr="00A43EF1" w:rsidRDefault="00390D98" w:rsidP="00390D98">
      <w:pPr>
        <w:jc w:val="both"/>
        <w:rPr>
          <w:rFonts w:ascii="Arial" w:hAnsi="Arial" w:cs="Arial"/>
          <w:sz w:val="22"/>
          <w:szCs w:val="22"/>
        </w:rPr>
      </w:pPr>
    </w:p>
    <w:p w14:paraId="092366A6"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są zgodne z prawdą oraz aktualne na dzień składania niniejszego oświadczenia.</w:t>
      </w:r>
    </w:p>
    <w:p w14:paraId="2E25A6CD" w14:textId="77777777" w:rsidR="00390D98" w:rsidRPr="00A43EF1" w:rsidRDefault="00390D98" w:rsidP="00390D98">
      <w:pPr>
        <w:jc w:val="both"/>
        <w:rPr>
          <w:rFonts w:ascii="Arial" w:hAnsi="Arial" w:cs="Arial"/>
          <w:sz w:val="22"/>
          <w:szCs w:val="22"/>
        </w:rPr>
      </w:pPr>
    </w:p>
    <w:p w14:paraId="757CDEA9"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AB4E94F" w14:textId="596739F7" w:rsidR="006D6A6B" w:rsidRDefault="006D6A6B" w:rsidP="00303E3C">
      <w:pPr>
        <w:tabs>
          <w:tab w:val="left" w:pos="2700"/>
        </w:tabs>
        <w:jc w:val="center"/>
        <w:rPr>
          <w:rFonts w:ascii="Arial" w:hAnsi="Arial" w:cs="Arial"/>
          <w:b/>
          <w:sz w:val="20"/>
          <w:szCs w:val="20"/>
        </w:rPr>
      </w:pPr>
    </w:p>
    <w:p w14:paraId="68279065" w14:textId="50DB6076" w:rsidR="006D6A6B" w:rsidRDefault="006D6A6B" w:rsidP="00303E3C">
      <w:pPr>
        <w:tabs>
          <w:tab w:val="left" w:pos="2700"/>
        </w:tabs>
        <w:jc w:val="center"/>
        <w:rPr>
          <w:rFonts w:ascii="Arial" w:hAnsi="Arial" w:cs="Arial"/>
          <w:b/>
          <w:sz w:val="20"/>
          <w:szCs w:val="20"/>
        </w:rPr>
      </w:pPr>
    </w:p>
    <w:p w14:paraId="0B106CAE" w14:textId="10261293" w:rsidR="006D6A6B" w:rsidRDefault="006D6A6B" w:rsidP="00303E3C">
      <w:pPr>
        <w:tabs>
          <w:tab w:val="left" w:pos="2700"/>
        </w:tabs>
        <w:jc w:val="center"/>
        <w:rPr>
          <w:rFonts w:ascii="Arial" w:hAnsi="Arial" w:cs="Arial"/>
          <w:b/>
          <w:sz w:val="20"/>
          <w:szCs w:val="20"/>
        </w:rPr>
      </w:pPr>
    </w:p>
    <w:p w14:paraId="1FA35032" w14:textId="574849E1" w:rsidR="006D6A6B" w:rsidRDefault="006D6A6B" w:rsidP="00303E3C">
      <w:pPr>
        <w:tabs>
          <w:tab w:val="left" w:pos="2700"/>
        </w:tabs>
        <w:jc w:val="center"/>
        <w:rPr>
          <w:rFonts w:ascii="Arial" w:hAnsi="Arial" w:cs="Arial"/>
          <w:b/>
          <w:sz w:val="20"/>
          <w:szCs w:val="20"/>
        </w:rPr>
      </w:pPr>
    </w:p>
    <w:p w14:paraId="0B473407" w14:textId="45A3AA9D" w:rsidR="006D6A6B" w:rsidRDefault="006D6A6B" w:rsidP="00303E3C">
      <w:pPr>
        <w:tabs>
          <w:tab w:val="left" w:pos="2700"/>
        </w:tabs>
        <w:jc w:val="center"/>
        <w:rPr>
          <w:rFonts w:ascii="Arial" w:hAnsi="Arial" w:cs="Arial"/>
          <w:b/>
          <w:sz w:val="20"/>
          <w:szCs w:val="20"/>
        </w:rPr>
      </w:pPr>
    </w:p>
    <w:p w14:paraId="32D51A1C" w14:textId="34576C2E" w:rsidR="006D6A6B" w:rsidRDefault="006D6A6B" w:rsidP="00303E3C">
      <w:pPr>
        <w:tabs>
          <w:tab w:val="left" w:pos="2700"/>
        </w:tabs>
        <w:jc w:val="center"/>
        <w:rPr>
          <w:rFonts w:ascii="Arial" w:hAnsi="Arial" w:cs="Arial"/>
          <w:b/>
          <w:sz w:val="20"/>
          <w:szCs w:val="20"/>
        </w:rPr>
      </w:pPr>
    </w:p>
    <w:p w14:paraId="18DDE98B" w14:textId="14554241" w:rsidR="006D6A6B" w:rsidRDefault="006D6A6B" w:rsidP="00303E3C">
      <w:pPr>
        <w:tabs>
          <w:tab w:val="left" w:pos="2700"/>
        </w:tabs>
        <w:jc w:val="center"/>
        <w:rPr>
          <w:rFonts w:ascii="Arial" w:hAnsi="Arial" w:cs="Arial"/>
          <w:b/>
          <w:sz w:val="20"/>
          <w:szCs w:val="20"/>
        </w:rPr>
      </w:pPr>
    </w:p>
    <w:p w14:paraId="25DB7967" w14:textId="6FCD2A53" w:rsidR="006D6A6B" w:rsidRDefault="006D6A6B" w:rsidP="00303E3C">
      <w:pPr>
        <w:tabs>
          <w:tab w:val="left" w:pos="2700"/>
        </w:tabs>
        <w:jc w:val="center"/>
        <w:rPr>
          <w:rFonts w:ascii="Arial" w:hAnsi="Arial" w:cs="Arial"/>
          <w:b/>
          <w:sz w:val="20"/>
          <w:szCs w:val="20"/>
        </w:rPr>
      </w:pPr>
    </w:p>
    <w:p w14:paraId="2CDD9E0D" w14:textId="4D0521C7" w:rsidR="006D6A6B" w:rsidRDefault="006D6A6B" w:rsidP="00303E3C">
      <w:pPr>
        <w:tabs>
          <w:tab w:val="left" w:pos="2700"/>
        </w:tabs>
        <w:jc w:val="center"/>
        <w:rPr>
          <w:rFonts w:ascii="Arial" w:hAnsi="Arial" w:cs="Arial"/>
          <w:b/>
          <w:sz w:val="20"/>
          <w:szCs w:val="20"/>
        </w:rPr>
      </w:pPr>
    </w:p>
    <w:p w14:paraId="782A93AB" w14:textId="77777777" w:rsidR="00414AB6" w:rsidRDefault="00414AB6" w:rsidP="00303E3C">
      <w:pPr>
        <w:tabs>
          <w:tab w:val="left" w:pos="2700"/>
        </w:tabs>
        <w:jc w:val="center"/>
        <w:rPr>
          <w:rFonts w:ascii="Arial" w:hAnsi="Arial" w:cs="Arial"/>
          <w:b/>
          <w:sz w:val="20"/>
          <w:szCs w:val="20"/>
        </w:rPr>
      </w:pPr>
    </w:p>
    <w:p w14:paraId="27C4B91D" w14:textId="77777777" w:rsidR="00414AB6" w:rsidRDefault="00414AB6"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45F1957E" w14:textId="418DABBC"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69F905F1" w14:textId="77777777" w:rsidR="00414AB6" w:rsidRPr="00DF5C1A" w:rsidRDefault="00414AB6" w:rsidP="00414AB6">
      <w:pPr>
        <w:autoSpaceDE w:val="0"/>
        <w:autoSpaceDN w:val="0"/>
        <w:adjustRightInd w:val="0"/>
        <w:spacing w:line="360" w:lineRule="auto"/>
        <w:jc w:val="both"/>
        <w:rPr>
          <w:rFonts w:ascii="Arial" w:hAnsi="Arial" w:cs="Arial"/>
          <w:i/>
          <w:sz w:val="22"/>
          <w:szCs w:val="22"/>
        </w:rPr>
      </w:pPr>
      <w:r w:rsidRPr="00DF5C1A">
        <w:rPr>
          <w:rFonts w:ascii="Arial" w:hAnsi="Arial" w:cs="Arial"/>
          <w:i/>
          <w:sz w:val="22"/>
          <w:szCs w:val="22"/>
        </w:rPr>
        <w:t>Jestem świadomy odpowiedzialności karnej za złożenie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2AD5CDB9" w:rsidR="00414AB6" w:rsidRDefault="00414AB6" w:rsidP="00303E3C">
      <w:pPr>
        <w:tabs>
          <w:tab w:val="left" w:pos="2700"/>
        </w:tabs>
        <w:jc w:val="center"/>
        <w:rPr>
          <w:rFonts w:ascii="Arial" w:hAnsi="Arial" w:cs="Arial"/>
          <w:b/>
          <w:sz w:val="20"/>
          <w:szCs w:val="20"/>
        </w:rPr>
      </w:pPr>
      <w:r w:rsidRPr="00501C30">
        <w:rPr>
          <w:noProof/>
        </w:rPr>
        <w:drawing>
          <wp:anchor distT="0" distB="0" distL="114300" distR="114300" simplePos="0" relativeHeight="251719168" behindDoc="1" locked="0" layoutInCell="1" allowOverlap="1" wp14:anchorId="67420B98" wp14:editId="30CD5081">
            <wp:simplePos x="0" y="0"/>
            <wp:positionH relativeFrom="column">
              <wp:posOffset>-46990</wp:posOffset>
            </wp:positionH>
            <wp:positionV relativeFrom="page">
              <wp:posOffset>281940</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149644E5" w14:textId="59D2744A" w:rsidR="00414AB6" w:rsidRPr="00AA317E" w:rsidRDefault="00AA317E" w:rsidP="00AA317E">
      <w:pPr>
        <w:spacing w:line="276" w:lineRule="auto"/>
        <w:jc w:val="center"/>
        <w:rPr>
          <w:rFonts w:ascii="Arial" w:hAnsi="Arial" w:cs="Arial"/>
          <w:b/>
          <w:szCs w:val="23"/>
        </w:rPr>
      </w:pPr>
      <w:r w:rsidRPr="00AA317E">
        <w:rPr>
          <w:rFonts w:ascii="Arial" w:hAnsi="Arial" w:cs="Arial"/>
          <w:b/>
          <w:szCs w:val="23"/>
        </w:rPr>
        <w:t xml:space="preserve">Oświadczenie Wnioskodawcy będącego osobą fizyczną </w:t>
      </w:r>
      <w:r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E77A3">
        <w:rPr>
          <w:rFonts w:ascii="Arial" w:eastAsia="TimesNewRoman" w:hAnsi="Arial" w:cs="Arial"/>
          <w:sz w:val="22"/>
          <w:szCs w:val="22"/>
        </w:rPr>
      </w:r>
      <w:r w:rsidR="007E77A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05817327" w14:textId="77777777" w:rsidR="00414AB6" w:rsidRPr="008833B7" w:rsidRDefault="00414AB6" w:rsidP="00414AB6">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B5934B6" w14:textId="584812CA" w:rsidR="00414AB6" w:rsidRDefault="00414AB6" w:rsidP="00414AB6">
      <w:pPr>
        <w:pStyle w:val="Tytu"/>
        <w:jc w:val="left"/>
        <w:rPr>
          <w:rFonts w:ascii="Arial" w:hAnsi="Arial" w:cs="Arial"/>
          <w:b w:val="0"/>
          <w:sz w:val="20"/>
        </w:rPr>
      </w:pPr>
    </w:p>
    <w:p w14:paraId="6005C624" w14:textId="588F4F75" w:rsidR="00414AB6" w:rsidRDefault="00414AB6" w:rsidP="00414AB6">
      <w:pPr>
        <w:pStyle w:val="Tytu"/>
        <w:jc w:val="left"/>
        <w:rPr>
          <w:rFonts w:ascii="Arial" w:hAnsi="Arial" w:cs="Arial"/>
          <w:b w:val="0"/>
          <w:sz w:val="20"/>
        </w:rPr>
      </w:pPr>
    </w:p>
    <w:p w14:paraId="0CE8296D" w14:textId="4189FFFB"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1C59A70" w14:textId="64C26266" w:rsidR="00414AB6" w:rsidRDefault="00414AB6" w:rsidP="00414AB6">
      <w:pPr>
        <w:pStyle w:val="Tytu"/>
        <w:jc w:val="left"/>
        <w:rPr>
          <w:rFonts w:ascii="Arial" w:hAnsi="Arial" w:cs="Arial"/>
          <w:b w:val="0"/>
          <w:sz w:val="20"/>
        </w:rPr>
      </w:pPr>
    </w:p>
    <w:p w14:paraId="1045C73D" w14:textId="5FF91D04" w:rsidR="00414AB6" w:rsidRDefault="00414AB6" w:rsidP="00414AB6">
      <w:pPr>
        <w:pStyle w:val="Tytu"/>
        <w:jc w:val="left"/>
        <w:rPr>
          <w:rFonts w:ascii="Arial" w:hAnsi="Arial" w:cs="Arial"/>
          <w:b w:val="0"/>
          <w:sz w:val="20"/>
        </w:rPr>
      </w:pPr>
    </w:p>
    <w:p w14:paraId="72DB0295" w14:textId="56FF100E" w:rsidR="00414AB6" w:rsidRDefault="00414AB6" w:rsidP="00414AB6">
      <w:pPr>
        <w:pStyle w:val="Tytu"/>
        <w:jc w:val="left"/>
        <w:rPr>
          <w:rFonts w:ascii="Arial" w:hAnsi="Arial" w:cs="Arial"/>
          <w:b w:val="0"/>
          <w:sz w:val="20"/>
        </w:rPr>
      </w:pPr>
    </w:p>
    <w:p w14:paraId="1217C1BB" w14:textId="346FD1D7" w:rsidR="00414AB6" w:rsidRDefault="00414AB6" w:rsidP="00414AB6">
      <w:pPr>
        <w:pStyle w:val="Tytu"/>
        <w:jc w:val="left"/>
        <w:rPr>
          <w:rFonts w:ascii="Arial" w:hAnsi="Arial" w:cs="Arial"/>
          <w:b w:val="0"/>
          <w:sz w:val="20"/>
        </w:rPr>
      </w:pPr>
    </w:p>
    <w:p w14:paraId="40D1F3B5" w14:textId="517F2EFC" w:rsidR="00414AB6" w:rsidRDefault="00414AB6" w:rsidP="00414AB6">
      <w:pPr>
        <w:pStyle w:val="Tytu"/>
        <w:jc w:val="left"/>
        <w:rPr>
          <w:rFonts w:ascii="Arial" w:hAnsi="Arial" w:cs="Arial"/>
          <w:b w:val="0"/>
          <w:sz w:val="20"/>
        </w:rPr>
      </w:pPr>
    </w:p>
    <w:p w14:paraId="173A5749" w14:textId="343347EA" w:rsidR="00414AB6" w:rsidRDefault="00414AB6" w:rsidP="00414AB6">
      <w:pPr>
        <w:pStyle w:val="Tytu"/>
        <w:jc w:val="left"/>
        <w:rPr>
          <w:rFonts w:ascii="Arial" w:hAnsi="Arial" w:cs="Arial"/>
          <w:b w:val="0"/>
          <w:sz w:val="20"/>
        </w:rPr>
      </w:pPr>
    </w:p>
    <w:p w14:paraId="2E5A9EEC" w14:textId="658F7F13" w:rsidR="00414AB6" w:rsidRDefault="00414AB6" w:rsidP="00414AB6">
      <w:pPr>
        <w:pStyle w:val="Tytu"/>
        <w:jc w:val="left"/>
        <w:rPr>
          <w:rFonts w:ascii="Arial" w:hAnsi="Arial" w:cs="Arial"/>
          <w:b w:val="0"/>
          <w:sz w:val="20"/>
        </w:rPr>
      </w:pPr>
    </w:p>
    <w:p w14:paraId="4D0AF6B6" w14:textId="38A772CB" w:rsidR="00414AB6" w:rsidRDefault="00414AB6" w:rsidP="00414AB6">
      <w:pPr>
        <w:pStyle w:val="Tytu"/>
        <w:jc w:val="left"/>
        <w:rPr>
          <w:rFonts w:ascii="Arial" w:hAnsi="Arial" w:cs="Arial"/>
          <w:b w:val="0"/>
          <w:sz w:val="20"/>
        </w:rPr>
      </w:pPr>
    </w:p>
    <w:p w14:paraId="0AEBA4F3" w14:textId="6CD7BCA2" w:rsidR="00414AB6" w:rsidRDefault="00414AB6" w:rsidP="00414AB6">
      <w:pPr>
        <w:pStyle w:val="Tytu"/>
        <w:jc w:val="left"/>
        <w:rPr>
          <w:rFonts w:ascii="Arial" w:hAnsi="Arial" w:cs="Arial"/>
          <w:b w:val="0"/>
          <w:sz w:val="20"/>
        </w:rPr>
      </w:pPr>
    </w:p>
    <w:p w14:paraId="2B6C9647" w14:textId="7FCDEC58" w:rsidR="0034527C" w:rsidRDefault="0034527C"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28C2F3A2" w:rsidR="00414AB6" w:rsidRDefault="00414AB6"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04563C4C"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61A89701" w14:textId="77777777" w:rsidR="00414AB6" w:rsidRPr="009133BA" w:rsidRDefault="00414AB6" w:rsidP="00414AB6">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22907BB4" w:rsidR="00414AB6" w:rsidRDefault="00414AB6" w:rsidP="00414AB6">
      <w:pPr>
        <w:tabs>
          <w:tab w:val="left" w:pos="2700"/>
        </w:tabs>
        <w:rPr>
          <w:rFonts w:ascii="Arial" w:hAnsi="Arial" w:cs="Arial"/>
          <w:b/>
          <w:sz w:val="20"/>
          <w:szCs w:val="20"/>
        </w:rPr>
      </w:pPr>
    </w:p>
    <w:p w14:paraId="1BE662EA" w14:textId="706D5929" w:rsidR="00414AB6" w:rsidRDefault="00414AB6" w:rsidP="00414AB6">
      <w:pPr>
        <w:tabs>
          <w:tab w:val="left" w:pos="2700"/>
        </w:tabs>
        <w:rPr>
          <w:rFonts w:ascii="Arial" w:hAnsi="Arial" w:cs="Arial"/>
          <w:b/>
          <w:sz w:val="20"/>
          <w:szCs w:val="20"/>
        </w:rPr>
      </w:pPr>
    </w:p>
    <w:p w14:paraId="2E0275E7" w14:textId="77777777"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5BBE64E8" w14:textId="739357D8" w:rsidR="00414AB6" w:rsidRDefault="00414AB6" w:rsidP="008A4184">
            <w:pPr>
              <w:spacing w:line="360" w:lineRule="auto"/>
              <w:jc w:val="both"/>
              <w:rPr>
                <w:rFonts w:ascii="Arial" w:hAnsi="Arial" w:cs="Arial"/>
                <w:i/>
                <w:iCs/>
                <w:sz w:val="20"/>
                <w:szCs w:val="20"/>
              </w:rPr>
            </w:pPr>
          </w:p>
          <w:p w14:paraId="323200A8" w14:textId="77777777" w:rsidR="00414AB6" w:rsidRPr="00A43EF1" w:rsidRDefault="00414AB6" w:rsidP="008A418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3B80A6E" w:rsidR="00414AB6" w:rsidRPr="00A43EF1" w:rsidRDefault="00AA317E" w:rsidP="008A4184">
            <w:pPr>
              <w:spacing w:line="360" w:lineRule="auto"/>
              <w:rPr>
                <w:rFonts w:ascii="Arial" w:hAnsi="Arial" w:cs="Arial"/>
                <w:sz w:val="20"/>
                <w:szCs w:val="20"/>
              </w:rPr>
            </w:pPr>
            <w:r>
              <w:rPr>
                <w:rFonts w:ascii="Arial" w:hAnsi="Arial" w:cs="Arial"/>
                <w:i/>
                <w:iCs/>
                <w:sz w:val="20"/>
                <w:szCs w:val="22"/>
              </w:rPr>
              <w:t>(Numer Projektu)</w:t>
            </w: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77777777" w:rsidR="007C3366" w:rsidRPr="007C3366" w:rsidRDefault="007C3366" w:rsidP="007C3366">
      <w:pPr>
        <w:spacing w:line="276" w:lineRule="auto"/>
        <w:jc w:val="both"/>
        <w:rPr>
          <w:rFonts w:cs="Calibri"/>
          <w:sz w:val="22"/>
          <w:szCs w:val="22"/>
        </w:rPr>
      </w:pPr>
      <w:r w:rsidRPr="007C3366">
        <w:rPr>
          <w:rFonts w:cs="Calibri"/>
          <w:noProof/>
          <w:sz w:val="20"/>
          <w:szCs w:val="20"/>
        </w:rPr>
        <w:drawing>
          <wp:inline distT="0" distB="0" distL="0" distR="0" wp14:anchorId="20A2D49D" wp14:editId="21C35F2F">
            <wp:extent cx="5814060" cy="640080"/>
            <wp:effectExtent l="0" t="0" r="0" b="7620"/>
            <wp:docPr id="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4060" cy="640080"/>
                    </a:xfrm>
                    <a:prstGeom prst="rect">
                      <a:avLst/>
                    </a:prstGeom>
                    <a:noFill/>
                    <a:ln>
                      <a:noFill/>
                    </a:ln>
                  </pic:spPr>
                </pic:pic>
              </a:graphicData>
            </a:graphic>
          </wp:inline>
        </w:drawing>
      </w:r>
    </w:p>
    <w:p w14:paraId="7EF7518B" w14:textId="67A74860" w:rsidR="007C3366" w:rsidRPr="007C3366" w:rsidRDefault="007C3366" w:rsidP="007C3366">
      <w:pPr>
        <w:spacing w:after="60" w:line="276" w:lineRule="auto"/>
        <w:jc w:val="center"/>
        <w:rPr>
          <w:rFonts w:ascii="Calibri" w:eastAsia="Calibri" w:hAnsi="Calibri" w:cs="Calibri"/>
          <w:sz w:val="22"/>
          <w:szCs w:val="22"/>
          <w:lang w:eastAsia="en-US"/>
        </w:rPr>
      </w:pPr>
      <w:bookmarkStart w:id="10" w:name="_Toc56617759"/>
      <w:r w:rsidRPr="007C3366">
        <w:rPr>
          <w:rFonts w:ascii="Calibri" w:eastAsia="Calibri" w:hAnsi="Calibri" w:cs="Calibri"/>
          <w:sz w:val="22"/>
          <w:szCs w:val="22"/>
          <w:lang w:eastAsia="en-US"/>
        </w:rPr>
        <w:t>Załącznik</w:t>
      </w:r>
      <w:r w:rsidRPr="007C3366">
        <w:rPr>
          <w:rFonts w:ascii="Calibri" w:eastAsia="Calibri" w:hAnsi="Calibri" w:cs="Calibri"/>
          <w:b/>
          <w:sz w:val="22"/>
          <w:szCs w:val="22"/>
          <w:lang w:eastAsia="en-US"/>
        </w:rPr>
        <w:t xml:space="preserve"> </w:t>
      </w:r>
      <w:r w:rsidRPr="007C3366">
        <w:rPr>
          <w:rFonts w:ascii="Calibri" w:eastAsia="Calibri" w:hAnsi="Calibri" w:cs="Calibri"/>
          <w:sz w:val="22"/>
          <w:szCs w:val="22"/>
          <w:lang w:eastAsia="en-US"/>
        </w:rPr>
        <w:t>do Umowy</w:t>
      </w:r>
      <w:bookmarkStart w:id="11" w:name="_Toc125543016"/>
      <w:bookmarkEnd w:id="10"/>
    </w:p>
    <w:p w14:paraId="71003EC6" w14:textId="77777777"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Harmonogram</w:t>
      </w:r>
      <w:bookmarkEnd w:id="11"/>
      <w:r w:rsidRPr="007C3366">
        <w:rPr>
          <w:rFonts w:ascii="Calibri" w:eastAsia="Calibri" w:hAnsi="Calibri" w:cs="Calibri"/>
          <w:sz w:val="22"/>
          <w:szCs w:val="22"/>
          <w:lang w:eastAsia="en-US"/>
        </w:rPr>
        <w:t xml:space="preserve"> płatności</w:t>
      </w:r>
    </w:p>
    <w:p w14:paraId="317526BE"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Beneficjent:</w:t>
      </w:r>
    </w:p>
    <w:p w14:paraId="765C27C1"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Tytuł projektu:</w:t>
      </w:r>
    </w:p>
    <w:p w14:paraId="486E040F"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Numer projektu:</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C3366">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7575967" w14:textId="77777777" w:rsidR="007C3366" w:rsidRPr="007C3366" w:rsidRDefault="007C3366" w:rsidP="007C3366">
            <w:pPr>
              <w:jc w:val="center"/>
              <w:rPr>
                <w:b/>
                <w:sz w:val="22"/>
                <w:szCs w:val="22"/>
              </w:rPr>
            </w:pPr>
            <w:r w:rsidRPr="007C3366">
              <w:rPr>
                <w:b/>
                <w:sz w:val="22"/>
                <w:szCs w:val="22"/>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hideMark/>
          </w:tcPr>
          <w:p w14:paraId="0D0D8AC7" w14:textId="77777777" w:rsidR="007C3366" w:rsidRPr="007C3366" w:rsidRDefault="007C3366" w:rsidP="007C3366">
            <w:pPr>
              <w:jc w:val="center"/>
              <w:rPr>
                <w:b/>
                <w:sz w:val="22"/>
                <w:szCs w:val="22"/>
              </w:rPr>
            </w:pPr>
            <w:r w:rsidRPr="007C3366">
              <w:rPr>
                <w:b/>
                <w:sz w:val="22"/>
                <w:szCs w:val="22"/>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hideMark/>
          </w:tcPr>
          <w:p w14:paraId="5B91BD46" w14:textId="77777777" w:rsidR="007C3366" w:rsidRPr="007C3366" w:rsidRDefault="007C3366" w:rsidP="007C3366">
            <w:pPr>
              <w:jc w:val="center"/>
              <w:rPr>
                <w:b/>
                <w:sz w:val="22"/>
                <w:szCs w:val="22"/>
              </w:rPr>
            </w:pPr>
            <w:r w:rsidRPr="007C3366">
              <w:rPr>
                <w:b/>
                <w:sz w:val="22"/>
                <w:szCs w:val="22"/>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hideMark/>
          </w:tcPr>
          <w:p w14:paraId="0116FD20" w14:textId="77777777" w:rsidR="007C3366" w:rsidRPr="007C3366" w:rsidRDefault="007C3366" w:rsidP="007C3366">
            <w:pPr>
              <w:jc w:val="center"/>
              <w:rPr>
                <w:b/>
                <w:sz w:val="22"/>
                <w:szCs w:val="22"/>
              </w:rPr>
            </w:pPr>
            <w:r w:rsidRPr="007C3366">
              <w:rPr>
                <w:b/>
                <w:sz w:val="22"/>
                <w:szCs w:val="22"/>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hideMark/>
          </w:tcPr>
          <w:p w14:paraId="69F96E2B" w14:textId="77777777" w:rsidR="007C3366" w:rsidRPr="007C3366" w:rsidRDefault="007C3366" w:rsidP="007C3366">
            <w:pPr>
              <w:jc w:val="center"/>
              <w:rPr>
                <w:b/>
                <w:sz w:val="22"/>
                <w:szCs w:val="22"/>
              </w:rPr>
            </w:pPr>
            <w:r w:rsidRPr="007C3366">
              <w:rPr>
                <w:b/>
                <w:sz w:val="22"/>
                <w:szCs w:val="22"/>
              </w:rPr>
              <w:t>Dofinansowanie (refundacja)</w:t>
            </w:r>
          </w:p>
        </w:tc>
      </w:tr>
      <w:tr w:rsidR="007C3366" w:rsidRPr="007C3366" w14:paraId="1F90BA09"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E3007E5" w14:textId="77777777" w:rsidR="007C3366" w:rsidRPr="007C3366" w:rsidRDefault="007C3366" w:rsidP="007C3366">
            <w:pPr>
              <w:jc w:val="center"/>
              <w:rPr>
                <w:b/>
                <w:sz w:val="22"/>
                <w:szCs w:val="22"/>
              </w:rPr>
            </w:pPr>
          </w:p>
          <w:p w14:paraId="53ABC0BF" w14:textId="77777777" w:rsidR="007C3366" w:rsidRPr="007C3366" w:rsidRDefault="007C3366" w:rsidP="007C3366">
            <w:pPr>
              <w:jc w:val="center"/>
              <w:rPr>
                <w:b/>
                <w:sz w:val="22"/>
                <w:szCs w:val="22"/>
              </w:rPr>
            </w:pPr>
            <w:r w:rsidRPr="007C3366">
              <w:rPr>
                <w:b/>
                <w:sz w:val="22"/>
                <w:szCs w:val="22"/>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C3366" w:rsidRDefault="007C3366" w:rsidP="007C3366">
            <w:pPr>
              <w:jc w:val="center"/>
              <w:rPr>
                <w:b/>
                <w:sz w:val="22"/>
                <w:szCs w:val="22"/>
              </w:rPr>
            </w:pPr>
          </w:p>
        </w:tc>
      </w:tr>
      <w:tr w:rsidR="007C3366" w:rsidRPr="007C3366" w14:paraId="184F3AA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C3366" w:rsidRDefault="007C3366" w:rsidP="007C3366">
            <w:pPr>
              <w:jc w:val="center"/>
              <w:rPr>
                <w:b/>
                <w:sz w:val="22"/>
                <w:szCs w:val="22"/>
              </w:rPr>
            </w:pPr>
          </w:p>
        </w:tc>
      </w:tr>
      <w:tr w:rsidR="007C3366" w:rsidRPr="007C3366" w14:paraId="24E4E17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C3366" w:rsidRDefault="007C3366" w:rsidP="007C3366">
            <w:pPr>
              <w:jc w:val="center"/>
              <w:rPr>
                <w:b/>
                <w:sz w:val="22"/>
                <w:szCs w:val="22"/>
              </w:rPr>
            </w:pPr>
          </w:p>
        </w:tc>
      </w:tr>
      <w:tr w:rsidR="007C3366" w:rsidRPr="007C3366" w14:paraId="63A0631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C3366" w:rsidRDefault="007C3366" w:rsidP="007C3366">
            <w:pPr>
              <w:jc w:val="center"/>
              <w:rPr>
                <w:b/>
                <w:sz w:val="22"/>
                <w:szCs w:val="22"/>
              </w:rPr>
            </w:pPr>
          </w:p>
        </w:tc>
      </w:tr>
      <w:tr w:rsidR="007C3366" w:rsidRPr="007C3366" w14:paraId="462AEFCE"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1B073105" w14:textId="77777777" w:rsidR="007C3366" w:rsidRPr="007C3366" w:rsidRDefault="007C3366" w:rsidP="007C3366">
            <w:pPr>
              <w:jc w:val="center"/>
              <w:rPr>
                <w:b/>
                <w:sz w:val="22"/>
                <w:szCs w:val="22"/>
              </w:rPr>
            </w:pPr>
          </w:p>
          <w:p w14:paraId="7DF04C5A" w14:textId="77777777" w:rsidR="007C3366" w:rsidRPr="007C3366" w:rsidRDefault="007C3366" w:rsidP="007C3366">
            <w:pPr>
              <w:jc w:val="center"/>
              <w:rPr>
                <w:b/>
                <w:sz w:val="22"/>
                <w:szCs w:val="22"/>
              </w:rPr>
            </w:pPr>
          </w:p>
          <w:p w14:paraId="06AE1A1A" w14:textId="77777777" w:rsidR="007C3366" w:rsidRPr="007C3366" w:rsidRDefault="007C3366" w:rsidP="007C3366">
            <w:pPr>
              <w:jc w:val="center"/>
              <w:rPr>
                <w:b/>
                <w:sz w:val="22"/>
                <w:szCs w:val="22"/>
              </w:rPr>
            </w:pPr>
            <w:r w:rsidRPr="007C3366">
              <w:rPr>
                <w:b/>
                <w:sz w:val="22"/>
                <w:szCs w:val="22"/>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C3366" w:rsidRDefault="007C3366" w:rsidP="007C3366">
            <w:pPr>
              <w:jc w:val="center"/>
              <w:rPr>
                <w:b/>
                <w:sz w:val="22"/>
                <w:szCs w:val="22"/>
              </w:rPr>
            </w:pPr>
          </w:p>
        </w:tc>
      </w:tr>
      <w:tr w:rsidR="007C3366" w:rsidRPr="007C3366" w14:paraId="6D33DCE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C3366" w:rsidRDefault="007C3366" w:rsidP="007C3366">
            <w:pPr>
              <w:jc w:val="both"/>
              <w:rPr>
                <w:sz w:val="22"/>
                <w:szCs w:val="22"/>
              </w:rPr>
            </w:pPr>
          </w:p>
        </w:tc>
      </w:tr>
      <w:tr w:rsidR="007C3366" w:rsidRPr="007C3366" w14:paraId="47C64EE2"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C3366" w:rsidRDefault="007C3366" w:rsidP="007C3366">
            <w:pPr>
              <w:jc w:val="both"/>
              <w:rPr>
                <w:sz w:val="22"/>
                <w:szCs w:val="22"/>
              </w:rPr>
            </w:pPr>
          </w:p>
        </w:tc>
      </w:tr>
      <w:tr w:rsidR="007C3366" w:rsidRPr="007C3366" w14:paraId="4AC96A5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C3366" w:rsidRDefault="007C3366" w:rsidP="007C3366">
            <w:pPr>
              <w:jc w:val="both"/>
              <w:rPr>
                <w:sz w:val="22"/>
                <w:szCs w:val="22"/>
              </w:rPr>
            </w:pPr>
          </w:p>
        </w:tc>
      </w:tr>
      <w:tr w:rsidR="007C3366" w:rsidRPr="007C3366" w14:paraId="0635060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C3366" w:rsidRDefault="007C3366" w:rsidP="007C3366">
            <w:pPr>
              <w:jc w:val="both"/>
              <w:rPr>
                <w:sz w:val="22"/>
                <w:szCs w:val="22"/>
              </w:rPr>
            </w:pPr>
          </w:p>
        </w:tc>
      </w:tr>
      <w:tr w:rsidR="007C3366" w:rsidRPr="007C3366" w14:paraId="3BC3B138"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B344222" w14:textId="77777777" w:rsidR="007C3366" w:rsidRPr="007C3366" w:rsidRDefault="007C3366" w:rsidP="007C3366">
            <w:pPr>
              <w:jc w:val="center"/>
              <w:rPr>
                <w:b/>
                <w:sz w:val="22"/>
                <w:szCs w:val="22"/>
              </w:rPr>
            </w:pPr>
          </w:p>
          <w:p w14:paraId="5ED9F029" w14:textId="77777777" w:rsidR="007C3366" w:rsidRPr="007C3366" w:rsidRDefault="007C3366" w:rsidP="007C3366">
            <w:pPr>
              <w:jc w:val="center"/>
              <w:rPr>
                <w:b/>
                <w:sz w:val="22"/>
                <w:szCs w:val="22"/>
              </w:rPr>
            </w:pPr>
          </w:p>
          <w:p w14:paraId="69DF3E9E" w14:textId="77777777" w:rsidR="007C3366" w:rsidRPr="007C3366" w:rsidRDefault="007C3366" w:rsidP="007C3366">
            <w:pPr>
              <w:jc w:val="center"/>
              <w:rPr>
                <w:b/>
                <w:sz w:val="22"/>
                <w:szCs w:val="22"/>
              </w:rPr>
            </w:pPr>
            <w:r w:rsidRPr="007C3366">
              <w:rPr>
                <w:b/>
                <w:sz w:val="22"/>
                <w:szCs w:val="22"/>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C3366" w:rsidRDefault="007C3366" w:rsidP="007C3366">
            <w:pPr>
              <w:jc w:val="both"/>
              <w:rPr>
                <w:sz w:val="22"/>
                <w:szCs w:val="22"/>
              </w:rPr>
            </w:pPr>
          </w:p>
        </w:tc>
      </w:tr>
      <w:tr w:rsidR="007C3366" w:rsidRPr="007C3366" w14:paraId="387D36C8"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C3366" w:rsidRDefault="007C3366" w:rsidP="007C3366">
            <w:pPr>
              <w:jc w:val="both"/>
              <w:rPr>
                <w:sz w:val="22"/>
                <w:szCs w:val="22"/>
              </w:rPr>
            </w:pPr>
          </w:p>
        </w:tc>
      </w:tr>
      <w:tr w:rsidR="007C3366" w:rsidRPr="007C3366" w14:paraId="32DB5ED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C3366" w:rsidRDefault="007C3366" w:rsidP="007C3366">
            <w:pPr>
              <w:jc w:val="both"/>
              <w:rPr>
                <w:sz w:val="22"/>
                <w:szCs w:val="22"/>
              </w:rPr>
            </w:pPr>
          </w:p>
        </w:tc>
      </w:tr>
      <w:tr w:rsidR="007C3366" w:rsidRPr="007C3366" w14:paraId="4EB79EC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C3366" w:rsidRDefault="007C3366" w:rsidP="007C3366">
            <w:pPr>
              <w:jc w:val="both"/>
              <w:rPr>
                <w:sz w:val="22"/>
                <w:szCs w:val="22"/>
              </w:rPr>
            </w:pPr>
          </w:p>
        </w:tc>
      </w:tr>
      <w:tr w:rsidR="007C3366" w:rsidRPr="007C3366" w14:paraId="793C023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C3366" w:rsidRDefault="007C3366" w:rsidP="007C3366">
            <w:pPr>
              <w:jc w:val="both"/>
              <w:rPr>
                <w:sz w:val="22"/>
                <w:szCs w:val="22"/>
              </w:rPr>
            </w:pPr>
          </w:p>
        </w:tc>
      </w:tr>
      <w:tr w:rsidR="007C3366" w:rsidRPr="007C3366" w14:paraId="5E61CA5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0E2ED646" w14:textId="77777777" w:rsidR="007C3366" w:rsidRPr="007C3366" w:rsidRDefault="007C3366" w:rsidP="007C3366">
            <w:pPr>
              <w:jc w:val="center"/>
              <w:rPr>
                <w:b/>
                <w:sz w:val="22"/>
                <w:szCs w:val="22"/>
              </w:rPr>
            </w:pPr>
          </w:p>
          <w:p w14:paraId="35DEF580" w14:textId="77777777" w:rsidR="007C3366" w:rsidRPr="007C3366" w:rsidRDefault="007C3366" w:rsidP="007C3366">
            <w:pPr>
              <w:jc w:val="center"/>
              <w:rPr>
                <w:b/>
                <w:sz w:val="22"/>
                <w:szCs w:val="22"/>
              </w:rPr>
            </w:pPr>
          </w:p>
          <w:p w14:paraId="457D0093" w14:textId="77777777" w:rsidR="007C3366" w:rsidRPr="007C3366" w:rsidRDefault="007C3366" w:rsidP="007C3366">
            <w:pPr>
              <w:jc w:val="center"/>
              <w:rPr>
                <w:b/>
                <w:sz w:val="22"/>
                <w:szCs w:val="22"/>
              </w:rPr>
            </w:pPr>
            <w:r w:rsidRPr="007C3366">
              <w:rPr>
                <w:b/>
                <w:sz w:val="22"/>
                <w:szCs w:val="22"/>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C3366" w:rsidRDefault="007C3366" w:rsidP="007C3366">
            <w:pPr>
              <w:jc w:val="both"/>
              <w:rPr>
                <w:sz w:val="22"/>
                <w:szCs w:val="22"/>
              </w:rPr>
            </w:pPr>
          </w:p>
        </w:tc>
      </w:tr>
      <w:tr w:rsidR="007C3366" w:rsidRPr="007C3366" w14:paraId="7239DE9E"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C3366" w:rsidRDefault="007C3366" w:rsidP="007C3366">
            <w:pPr>
              <w:jc w:val="both"/>
              <w:rPr>
                <w:sz w:val="22"/>
                <w:szCs w:val="22"/>
              </w:rPr>
            </w:pPr>
          </w:p>
        </w:tc>
      </w:tr>
      <w:tr w:rsidR="007C3366" w:rsidRPr="007C3366" w14:paraId="78DA501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C3366" w:rsidRDefault="007C3366" w:rsidP="007C3366">
            <w:pPr>
              <w:jc w:val="both"/>
              <w:rPr>
                <w:sz w:val="22"/>
                <w:szCs w:val="22"/>
              </w:rPr>
            </w:pPr>
          </w:p>
        </w:tc>
      </w:tr>
      <w:tr w:rsidR="007C3366" w:rsidRPr="007C3366" w14:paraId="629BDB1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C3366" w:rsidRDefault="007C3366" w:rsidP="007C3366">
            <w:pPr>
              <w:jc w:val="both"/>
              <w:rPr>
                <w:sz w:val="22"/>
                <w:szCs w:val="22"/>
              </w:rPr>
            </w:pPr>
          </w:p>
        </w:tc>
      </w:tr>
      <w:tr w:rsidR="007C3366" w:rsidRPr="007C3366" w14:paraId="6048DB0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C3366" w:rsidRDefault="007C3366" w:rsidP="007C3366">
            <w:pPr>
              <w:jc w:val="both"/>
              <w:rPr>
                <w:sz w:val="22"/>
                <w:szCs w:val="22"/>
              </w:rPr>
            </w:pPr>
          </w:p>
        </w:tc>
      </w:tr>
      <w:tr w:rsidR="007C3366" w:rsidRPr="007C3366" w14:paraId="1908880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66067D4B" w14:textId="77777777" w:rsidR="007C3366" w:rsidRPr="007C3366" w:rsidRDefault="007C3366" w:rsidP="007C3366">
            <w:pPr>
              <w:jc w:val="center"/>
              <w:rPr>
                <w:b/>
                <w:sz w:val="22"/>
                <w:szCs w:val="22"/>
              </w:rPr>
            </w:pPr>
          </w:p>
          <w:p w14:paraId="22018E79" w14:textId="77777777" w:rsidR="007C3366" w:rsidRPr="007C3366" w:rsidRDefault="007C3366" w:rsidP="007C3366">
            <w:pPr>
              <w:jc w:val="center"/>
              <w:rPr>
                <w:b/>
                <w:sz w:val="22"/>
                <w:szCs w:val="22"/>
              </w:rPr>
            </w:pPr>
          </w:p>
          <w:p w14:paraId="30C384D6" w14:textId="77777777" w:rsidR="007C3366" w:rsidRPr="007C3366" w:rsidRDefault="007C3366" w:rsidP="007C3366">
            <w:pPr>
              <w:jc w:val="center"/>
              <w:rPr>
                <w:b/>
                <w:sz w:val="22"/>
                <w:szCs w:val="22"/>
              </w:rPr>
            </w:pPr>
            <w:r w:rsidRPr="007C3366">
              <w:rPr>
                <w:b/>
                <w:sz w:val="22"/>
                <w:szCs w:val="22"/>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C3366" w:rsidRDefault="007C3366" w:rsidP="007C3366">
            <w:pPr>
              <w:jc w:val="both"/>
              <w:rPr>
                <w:sz w:val="22"/>
                <w:szCs w:val="22"/>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C3366" w:rsidRDefault="007C3366" w:rsidP="007C3366">
            <w:pPr>
              <w:jc w:val="both"/>
              <w:rPr>
                <w:sz w:val="22"/>
                <w:szCs w:val="22"/>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C3366" w:rsidRDefault="007C3366" w:rsidP="007C3366">
            <w:pPr>
              <w:jc w:val="both"/>
              <w:rPr>
                <w:sz w:val="22"/>
                <w:szCs w:val="22"/>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C3366" w:rsidRDefault="007C3366" w:rsidP="007C3366">
            <w:pPr>
              <w:jc w:val="both"/>
              <w:rPr>
                <w:sz w:val="22"/>
                <w:szCs w:val="22"/>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C3366" w:rsidRDefault="007C3366" w:rsidP="007C3366">
            <w:pPr>
              <w:jc w:val="both"/>
              <w:rPr>
                <w:sz w:val="22"/>
                <w:szCs w:val="22"/>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C3366" w:rsidRDefault="007C3366" w:rsidP="007C3366">
            <w:pPr>
              <w:jc w:val="center"/>
              <w:rPr>
                <w:b/>
                <w:sz w:val="22"/>
                <w:szCs w:val="22"/>
              </w:rPr>
            </w:pPr>
            <w:r w:rsidRPr="007C3366">
              <w:rPr>
                <w:b/>
                <w:sz w:val="22"/>
                <w:szCs w:val="22"/>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C3366" w:rsidRDefault="007C3366" w:rsidP="007C3366">
            <w:pPr>
              <w:jc w:val="both"/>
              <w:rPr>
                <w:sz w:val="22"/>
                <w:szCs w:val="22"/>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C13FD" w14:textId="77777777" w:rsidR="00257946" w:rsidRDefault="00257946">
      <w:r>
        <w:separator/>
      </w:r>
    </w:p>
  </w:endnote>
  <w:endnote w:type="continuationSeparator" w:id="0">
    <w:p w14:paraId="2BC6935D" w14:textId="77777777" w:rsidR="00257946" w:rsidRDefault="0025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DF476F" w:rsidRDefault="00DF47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F476F" w:rsidRDefault="00DF47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26954FD7" w:rsidR="00DF476F" w:rsidRPr="00697E05" w:rsidRDefault="00DF476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7E77A3">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DF476F" w:rsidRDefault="00DF476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1F8F5" w14:textId="77777777" w:rsidR="00257946" w:rsidRDefault="00257946">
      <w:r>
        <w:separator/>
      </w:r>
    </w:p>
  </w:footnote>
  <w:footnote w:type="continuationSeparator" w:id="0">
    <w:p w14:paraId="4D8EB061" w14:textId="77777777" w:rsidR="00257946" w:rsidRDefault="00257946">
      <w:r>
        <w:continuationSeparator/>
      </w:r>
    </w:p>
  </w:footnote>
  <w:footnote w:id="1">
    <w:p w14:paraId="023F239A" w14:textId="77777777" w:rsidR="00A60636" w:rsidRDefault="00A60636"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A60636" w:rsidRPr="009C5AB2"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A60636"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DF476F" w:rsidRPr="003905FD" w:rsidRDefault="00DF476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DF476F" w:rsidRDefault="00DF476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DF476F" w:rsidRPr="00A703D4" w:rsidRDefault="00DF476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DF476F" w:rsidRPr="00A703D4" w:rsidRDefault="00DF476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DF476F" w:rsidRPr="00A703D4" w:rsidRDefault="00DF476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DF476F" w:rsidRPr="007D5E71" w:rsidRDefault="00DF476F"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DF476F" w:rsidRPr="00B21CF9" w:rsidRDefault="00DF476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DF476F" w:rsidRPr="00B21CF9" w:rsidRDefault="00DF476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DF476F" w:rsidRPr="00B21CF9" w:rsidRDefault="00DF476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DF476F" w:rsidRPr="00B21CF9" w:rsidRDefault="00DF476F"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DF476F" w:rsidRPr="00470455" w:rsidRDefault="00DF476F"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0"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6"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9"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1"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3"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5"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9"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4"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9"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5"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7"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1"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3"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0"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1"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8"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99"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5"/>
  </w:num>
  <w:num w:numId="4">
    <w:abstractNumId w:val="88"/>
  </w:num>
  <w:num w:numId="5">
    <w:abstractNumId w:val="39"/>
  </w:num>
  <w:num w:numId="6">
    <w:abstractNumId w:val="77"/>
  </w:num>
  <w:num w:numId="7">
    <w:abstractNumId w:val="33"/>
  </w:num>
  <w:num w:numId="8">
    <w:abstractNumId w:val="74"/>
  </w:num>
  <w:num w:numId="9">
    <w:abstractNumId w:val="57"/>
  </w:num>
  <w:num w:numId="10">
    <w:abstractNumId w:val="13"/>
  </w:num>
  <w:num w:numId="11">
    <w:abstractNumId w:val="65"/>
  </w:num>
  <w:num w:numId="12">
    <w:abstractNumId w:val="15"/>
  </w:num>
  <w:num w:numId="13">
    <w:abstractNumId w:val="16"/>
  </w:num>
  <w:num w:numId="14">
    <w:abstractNumId w:val="51"/>
  </w:num>
  <w:num w:numId="15">
    <w:abstractNumId w:val="36"/>
  </w:num>
  <w:num w:numId="16">
    <w:abstractNumId w:val="8"/>
  </w:num>
  <w:num w:numId="17">
    <w:abstractNumId w:val="53"/>
  </w:num>
  <w:num w:numId="18">
    <w:abstractNumId w:val="23"/>
  </w:num>
  <w:num w:numId="19">
    <w:abstractNumId w:val="87"/>
  </w:num>
  <w:num w:numId="20">
    <w:abstractNumId w:val="81"/>
  </w:num>
  <w:num w:numId="21">
    <w:abstractNumId w:val="52"/>
  </w:num>
  <w:num w:numId="22">
    <w:abstractNumId w:val="56"/>
  </w:num>
  <w:num w:numId="23">
    <w:abstractNumId w:val="67"/>
  </w:num>
  <w:num w:numId="24">
    <w:abstractNumId w:val="91"/>
  </w:num>
  <w:num w:numId="25">
    <w:abstractNumId w:val="61"/>
  </w:num>
  <w:num w:numId="26">
    <w:abstractNumId w:val="69"/>
  </w:num>
  <w:num w:numId="27">
    <w:abstractNumId w:val="37"/>
  </w:num>
  <w:num w:numId="28">
    <w:abstractNumId w:val="41"/>
  </w:num>
  <w:num w:numId="29">
    <w:abstractNumId w:val="18"/>
  </w:num>
  <w:num w:numId="30">
    <w:abstractNumId w:val="47"/>
  </w:num>
  <w:num w:numId="31">
    <w:abstractNumId w:val="99"/>
  </w:num>
  <w:num w:numId="32">
    <w:abstractNumId w:val="38"/>
  </w:num>
  <w:num w:numId="33">
    <w:abstractNumId w:val="17"/>
  </w:num>
  <w:num w:numId="34">
    <w:abstractNumId w:val="21"/>
  </w:num>
  <w:num w:numId="35">
    <w:abstractNumId w:val="40"/>
  </w:num>
  <w:num w:numId="36">
    <w:abstractNumId w:val="50"/>
  </w:num>
  <w:num w:numId="37">
    <w:abstractNumId w:val="58"/>
  </w:num>
  <w:num w:numId="38">
    <w:abstractNumId w:val="11"/>
  </w:num>
  <w:num w:numId="39">
    <w:abstractNumId w:val="14"/>
  </w:num>
  <w:num w:numId="40">
    <w:abstractNumId w:val="96"/>
  </w:num>
  <w:num w:numId="41">
    <w:abstractNumId w:val="24"/>
  </w:num>
  <w:num w:numId="42">
    <w:abstractNumId w:val="35"/>
  </w:num>
  <w:num w:numId="43">
    <w:abstractNumId w:val="84"/>
  </w:num>
  <w:num w:numId="44">
    <w:abstractNumId w:val="5"/>
  </w:num>
  <w:num w:numId="45">
    <w:abstractNumId w:val="7"/>
  </w:num>
  <w:num w:numId="46">
    <w:abstractNumId w:val="54"/>
  </w:num>
  <w:num w:numId="47">
    <w:abstractNumId w:val="72"/>
  </w:num>
  <w:num w:numId="48">
    <w:abstractNumId w:val="59"/>
  </w:num>
  <w:num w:numId="49">
    <w:abstractNumId w:val="89"/>
  </w:num>
  <w:num w:numId="50">
    <w:abstractNumId w:val="43"/>
  </w:num>
  <w:num w:numId="51">
    <w:abstractNumId w:val="76"/>
  </w:num>
  <w:num w:numId="52">
    <w:abstractNumId w:val="66"/>
  </w:num>
  <w:num w:numId="53">
    <w:abstractNumId w:val="92"/>
  </w:num>
  <w:num w:numId="54">
    <w:abstractNumId w:val="98"/>
  </w:num>
  <w:num w:numId="55">
    <w:abstractNumId w:val="94"/>
  </w:num>
  <w:num w:numId="56">
    <w:abstractNumId w:val="25"/>
  </w:num>
  <w:num w:numId="57">
    <w:abstractNumId w:val="6"/>
  </w:num>
  <w:num w:numId="58">
    <w:abstractNumId w:val="3"/>
  </w:num>
  <w:num w:numId="59">
    <w:abstractNumId w:val="0"/>
  </w:num>
  <w:num w:numId="60">
    <w:abstractNumId w:val="10"/>
  </w:num>
  <w:num w:numId="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num>
  <w:num w:numId="63">
    <w:abstractNumId w:val="44"/>
    <w:lvlOverride w:ilvl="0">
      <w:startOverride w:val="1"/>
    </w:lvlOverride>
  </w:num>
  <w:num w:numId="64">
    <w:abstractNumId w:val="71"/>
    <w:lvlOverride w:ilvl="0">
      <w:startOverride w:val="1"/>
    </w:lvlOverride>
  </w:num>
  <w:num w:numId="65">
    <w:abstractNumId w:val="82"/>
  </w:num>
  <w:num w:numId="66">
    <w:abstractNumId w:val="31"/>
  </w:num>
  <w:num w:numId="67">
    <w:abstractNumId w:val="45"/>
  </w:num>
  <w:num w:numId="68">
    <w:abstractNumId w:val="22"/>
  </w:num>
  <w:num w:numId="69">
    <w:abstractNumId w:val="68"/>
  </w:num>
  <w:num w:numId="70">
    <w:abstractNumId w:val="70"/>
  </w:num>
  <w:num w:numId="71">
    <w:abstractNumId w:val="29"/>
  </w:num>
  <w:num w:numId="72">
    <w:abstractNumId w:val="63"/>
  </w:num>
  <w:num w:numId="73">
    <w:abstractNumId w:val="97"/>
  </w:num>
  <w:num w:numId="74">
    <w:abstractNumId w:val="62"/>
  </w:num>
  <w:num w:numId="75">
    <w:abstractNumId w:val="20"/>
  </w:num>
  <w:num w:numId="76">
    <w:abstractNumId w:val="64"/>
  </w:num>
  <w:num w:numId="77">
    <w:abstractNumId w:val="28"/>
  </w:num>
  <w:num w:numId="78">
    <w:abstractNumId w:val="86"/>
  </w:num>
  <w:num w:numId="79">
    <w:abstractNumId w:val="95"/>
  </w:num>
  <w:num w:numId="80">
    <w:abstractNumId w:val="75"/>
  </w:num>
  <w:num w:numId="81">
    <w:abstractNumId w:val="60"/>
  </w:num>
  <w:num w:numId="82">
    <w:abstractNumId w:val="49"/>
  </w:num>
  <w:num w:numId="83">
    <w:abstractNumId w:val="27"/>
  </w:num>
  <w:num w:numId="84">
    <w:abstractNumId w:val="32"/>
  </w:num>
  <w:num w:numId="85">
    <w:abstractNumId w:val="80"/>
  </w:num>
  <w:num w:numId="86">
    <w:abstractNumId w:val="55"/>
  </w:num>
  <w:num w:numId="87">
    <w:abstractNumId w:val="30"/>
  </w:num>
  <w:num w:numId="88">
    <w:abstractNumId w:val="46"/>
  </w:num>
  <w:num w:numId="89">
    <w:abstractNumId w:val="34"/>
  </w:num>
  <w:num w:numId="90">
    <w:abstractNumId w:val="83"/>
  </w:num>
  <w:num w:numId="91">
    <w:abstractNumId w:val="26"/>
  </w:num>
  <w:num w:numId="92">
    <w:abstractNumId w:val="42"/>
  </w:num>
  <w:num w:numId="93">
    <w:abstractNumId w:val="12"/>
  </w:num>
  <w:num w:numId="94">
    <w:abstractNumId w:val="93"/>
  </w:num>
  <w:num w:numId="95">
    <w:abstractNumId w:val="9"/>
  </w:num>
  <w:num w:numId="96">
    <w:abstractNumId w:val="4"/>
  </w:num>
  <w:num w:numId="97">
    <w:abstractNumId w:val="7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35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7A3"/>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C917BF-6F71-45DB-B291-547A54677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10843</Words>
  <Characters>78312</Characters>
  <Application>Microsoft Office Word</Application>
  <DocSecurity>4</DocSecurity>
  <Lines>652</Lines>
  <Paragraphs>177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88978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Elwira Ryniec</cp:lastModifiedBy>
  <cp:revision>2</cp:revision>
  <cp:lastPrinted>2023-08-18T05:42:00Z</cp:lastPrinted>
  <dcterms:created xsi:type="dcterms:W3CDTF">2023-10-31T10:54:00Z</dcterms:created>
  <dcterms:modified xsi:type="dcterms:W3CDTF">2023-10-31T10:54:00Z</dcterms:modified>
</cp:coreProperties>
</file>